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DBD626" w14:textId="77777777" w:rsidR="00857030" w:rsidRPr="007C2AC5" w:rsidRDefault="00857030" w:rsidP="00986DFC">
      <w:pPr>
        <w:spacing w:before="240" w:after="0" w:line="360" w:lineRule="auto"/>
        <w:ind w:left="273" w:firstLine="0"/>
        <w:jc w:val="center"/>
        <w:rPr>
          <w:rFonts w:ascii="Arial" w:hAnsi="Arial" w:cs="Arial"/>
          <w:color w:val="auto"/>
          <w:lang w:val="en-ZA"/>
        </w:rPr>
      </w:pPr>
    </w:p>
    <w:p w14:paraId="28B345E6" w14:textId="77777777" w:rsidR="007D0BF7" w:rsidRPr="007C2AC5" w:rsidRDefault="007D0BF7" w:rsidP="00986DFC">
      <w:pPr>
        <w:spacing w:before="240" w:after="0" w:line="360" w:lineRule="auto"/>
        <w:ind w:left="0" w:right="67"/>
        <w:jc w:val="center"/>
        <w:rPr>
          <w:rFonts w:ascii="Arial" w:hAnsi="Arial" w:cs="Arial"/>
          <w:b/>
          <w:color w:val="auto"/>
          <w:lang w:val="en-ZA"/>
        </w:rPr>
      </w:pPr>
    </w:p>
    <w:p w14:paraId="008D5715" w14:textId="77777777" w:rsidR="007D0BF7" w:rsidRPr="007C2AC5" w:rsidRDefault="007D0BF7" w:rsidP="00986DFC">
      <w:pPr>
        <w:spacing w:before="240" w:after="0" w:line="360" w:lineRule="auto"/>
        <w:ind w:left="0" w:right="67"/>
        <w:jc w:val="center"/>
        <w:rPr>
          <w:rFonts w:ascii="Arial" w:hAnsi="Arial" w:cs="Arial"/>
          <w:b/>
          <w:color w:val="auto"/>
          <w:lang w:val="en-ZA"/>
        </w:rPr>
      </w:pPr>
      <w:r w:rsidRPr="007C2AC5">
        <w:rPr>
          <w:rFonts w:ascii="Arial" w:hAnsi="Arial" w:cs="Arial"/>
          <w:b/>
          <w:noProof/>
          <w:color w:val="auto"/>
          <w:lang w:val="en-ZA" w:eastAsia="en-ZA"/>
        </w:rPr>
        <w:drawing>
          <wp:inline distT="0" distB="0" distL="0" distR="0" wp14:anchorId="2ED25011" wp14:editId="55566588">
            <wp:extent cx="4700016" cy="2304288"/>
            <wp:effectExtent l="0" t="0" r="5715" b="1270"/>
            <wp:docPr id="9" name="Picture 9" descr="C:\Users\OMEGA\Documents\DR BEYERS NAUDE MUN\LOGO-FINAL-cropp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MEGA\Documents\DR BEYERS NAUDE MUN\LOGO-FINAL-cropped.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700016" cy="2304288"/>
                    </a:xfrm>
                    <a:prstGeom prst="rect">
                      <a:avLst/>
                    </a:prstGeom>
                    <a:noFill/>
                    <a:ln>
                      <a:noFill/>
                    </a:ln>
                  </pic:spPr>
                </pic:pic>
              </a:graphicData>
            </a:graphic>
          </wp:inline>
        </w:drawing>
      </w:r>
    </w:p>
    <w:p w14:paraId="495281E4" w14:textId="77777777" w:rsidR="007D0BF7" w:rsidRPr="007C2AC5" w:rsidRDefault="007D0BF7" w:rsidP="00986DFC">
      <w:pPr>
        <w:spacing w:before="240" w:after="0" w:line="360" w:lineRule="auto"/>
        <w:ind w:left="0" w:right="67"/>
        <w:jc w:val="center"/>
        <w:rPr>
          <w:rFonts w:ascii="Arial" w:hAnsi="Arial" w:cs="Arial"/>
          <w:b/>
          <w:color w:val="auto"/>
          <w:lang w:val="en-ZA"/>
        </w:rPr>
      </w:pPr>
    </w:p>
    <w:p w14:paraId="7D4DE9AF" w14:textId="77777777" w:rsidR="00F7756D" w:rsidRPr="007C2AC5" w:rsidRDefault="00F7756D" w:rsidP="00986DFC">
      <w:pPr>
        <w:spacing w:before="240" w:after="0" w:line="360" w:lineRule="auto"/>
        <w:ind w:left="0" w:right="67"/>
        <w:jc w:val="center"/>
        <w:rPr>
          <w:rFonts w:ascii="Arial" w:hAnsi="Arial" w:cs="Arial"/>
          <w:b/>
          <w:color w:val="auto"/>
          <w:lang w:val="en-ZA"/>
        </w:rPr>
      </w:pPr>
    </w:p>
    <w:p w14:paraId="310ACC6C" w14:textId="77777777" w:rsidR="007D0BF7" w:rsidRPr="007C2AC5" w:rsidRDefault="007D0BF7" w:rsidP="00986DFC">
      <w:pPr>
        <w:tabs>
          <w:tab w:val="left" w:pos="4050"/>
        </w:tabs>
        <w:spacing w:before="240" w:after="0" w:line="360" w:lineRule="auto"/>
        <w:ind w:left="0" w:right="67"/>
        <w:jc w:val="center"/>
        <w:rPr>
          <w:rFonts w:ascii="Arial" w:hAnsi="Arial" w:cs="Arial"/>
          <w:b/>
          <w:color w:val="auto"/>
          <w:sz w:val="40"/>
          <w:szCs w:val="40"/>
          <w:lang w:val="en-ZA"/>
        </w:rPr>
      </w:pPr>
    </w:p>
    <w:p w14:paraId="065109CE" w14:textId="77777777" w:rsidR="007D0BF7" w:rsidRPr="007C2AC5" w:rsidRDefault="007D0BF7" w:rsidP="00986DFC">
      <w:pPr>
        <w:spacing w:before="240" w:after="0" w:line="360" w:lineRule="auto"/>
        <w:ind w:left="0" w:right="67"/>
        <w:jc w:val="center"/>
        <w:rPr>
          <w:rFonts w:ascii="Arial" w:hAnsi="Arial" w:cs="Arial"/>
          <w:b/>
          <w:color w:val="auto"/>
          <w:sz w:val="40"/>
          <w:szCs w:val="40"/>
          <w:lang w:val="en-ZA"/>
        </w:rPr>
      </w:pPr>
      <w:r w:rsidRPr="007C2AC5">
        <w:rPr>
          <w:rFonts w:ascii="Arial" w:hAnsi="Arial" w:cs="Arial"/>
          <w:b/>
          <w:color w:val="auto"/>
          <w:sz w:val="40"/>
          <w:szCs w:val="40"/>
          <w:lang w:val="en-ZA"/>
        </w:rPr>
        <w:t xml:space="preserve">INDIGENT SUPPORT </w:t>
      </w:r>
      <w:r w:rsidR="00A11B4D" w:rsidRPr="007C2AC5">
        <w:rPr>
          <w:rFonts w:ascii="Arial" w:hAnsi="Arial" w:cs="Arial"/>
          <w:b/>
          <w:color w:val="auto"/>
          <w:sz w:val="40"/>
          <w:szCs w:val="40"/>
          <w:lang w:val="en-ZA"/>
        </w:rPr>
        <w:t>POLICY</w:t>
      </w:r>
      <w:r w:rsidR="00580A53" w:rsidRPr="007C2AC5">
        <w:rPr>
          <w:rFonts w:ascii="Arial" w:hAnsi="Arial" w:cs="Arial"/>
          <w:b/>
          <w:color w:val="auto"/>
          <w:sz w:val="40"/>
          <w:szCs w:val="40"/>
          <w:lang w:val="en-ZA"/>
        </w:rPr>
        <w:t xml:space="preserve"> </w:t>
      </w:r>
      <w:r w:rsidRPr="007C2AC5">
        <w:rPr>
          <w:rFonts w:ascii="Arial" w:hAnsi="Arial" w:cs="Arial"/>
          <w:b/>
          <w:color w:val="auto"/>
          <w:sz w:val="40"/>
          <w:szCs w:val="40"/>
          <w:lang w:val="en-ZA"/>
        </w:rPr>
        <w:t>201</w:t>
      </w:r>
      <w:r w:rsidR="00E23D2E">
        <w:rPr>
          <w:rFonts w:ascii="Arial" w:hAnsi="Arial" w:cs="Arial"/>
          <w:b/>
          <w:color w:val="auto"/>
          <w:sz w:val="40"/>
          <w:szCs w:val="40"/>
          <w:lang w:val="en-ZA"/>
        </w:rPr>
        <w:t>9</w:t>
      </w:r>
    </w:p>
    <w:p w14:paraId="6DF1CAA5" w14:textId="77777777" w:rsidR="007D0BF7" w:rsidRPr="007C2AC5" w:rsidRDefault="007D0BF7" w:rsidP="00986DFC">
      <w:pPr>
        <w:spacing w:before="240" w:after="0" w:line="360" w:lineRule="auto"/>
        <w:ind w:left="0" w:right="67"/>
        <w:jc w:val="center"/>
        <w:rPr>
          <w:rFonts w:ascii="Arial" w:hAnsi="Arial" w:cs="Arial"/>
          <w:color w:val="auto"/>
          <w:sz w:val="40"/>
          <w:szCs w:val="40"/>
          <w:lang w:val="en-ZA"/>
        </w:rPr>
      </w:pPr>
    </w:p>
    <w:p w14:paraId="6FF81F96" w14:textId="77777777" w:rsidR="007D0BF7" w:rsidRPr="007C2AC5" w:rsidRDefault="006C067E" w:rsidP="007C2AC5">
      <w:pPr>
        <w:spacing w:before="240" w:after="0" w:line="360" w:lineRule="auto"/>
        <w:ind w:left="0" w:right="67"/>
        <w:jc w:val="both"/>
        <w:rPr>
          <w:rFonts w:ascii="Arial" w:hAnsi="Arial" w:cs="Arial"/>
          <w:color w:val="auto"/>
          <w:lang w:val="en-ZA"/>
        </w:rPr>
      </w:pPr>
      <w:r w:rsidRPr="007C2AC5">
        <w:rPr>
          <w:rFonts w:ascii="Arial" w:hAnsi="Arial" w:cs="Arial"/>
          <w:color w:val="auto"/>
          <w:sz w:val="40"/>
          <w:szCs w:val="40"/>
          <w:lang w:val="en-ZA"/>
        </w:rPr>
        <w:tab/>
      </w:r>
      <w:r w:rsidRPr="007C2AC5">
        <w:rPr>
          <w:rFonts w:ascii="Arial" w:hAnsi="Arial" w:cs="Arial"/>
          <w:color w:val="auto"/>
          <w:sz w:val="40"/>
          <w:szCs w:val="40"/>
          <w:lang w:val="en-ZA"/>
        </w:rPr>
        <w:tab/>
      </w:r>
      <w:r w:rsidR="007D0BF7" w:rsidRPr="007C2AC5">
        <w:rPr>
          <w:rFonts w:ascii="Arial" w:hAnsi="Arial" w:cs="Arial"/>
          <w:bCs/>
          <w:color w:val="auto"/>
          <w:lang w:val="en-ZA"/>
        </w:rPr>
        <w:t>Approved b</w:t>
      </w:r>
      <w:r w:rsidR="00C41370">
        <w:rPr>
          <w:rFonts w:ascii="Arial" w:hAnsi="Arial" w:cs="Arial"/>
          <w:bCs/>
          <w:color w:val="auto"/>
          <w:lang w:val="en-ZA"/>
        </w:rPr>
        <w:t xml:space="preserve">y Council on </w:t>
      </w:r>
      <w:r w:rsidR="00E23D2E">
        <w:rPr>
          <w:rFonts w:ascii="Arial" w:hAnsi="Arial" w:cs="Arial"/>
          <w:bCs/>
          <w:color w:val="auto"/>
          <w:lang w:val="en-ZA"/>
        </w:rPr>
        <w:t>………………….</w:t>
      </w:r>
      <w:r w:rsidR="007D0BF7" w:rsidRPr="007C2AC5">
        <w:rPr>
          <w:rFonts w:ascii="Arial" w:hAnsi="Arial" w:cs="Arial"/>
          <w:bCs/>
          <w:color w:val="auto"/>
          <w:lang w:val="en-ZA"/>
        </w:rPr>
        <w:t xml:space="preserve"> </w:t>
      </w:r>
      <w:r w:rsidR="00C41370">
        <w:rPr>
          <w:rFonts w:ascii="Arial" w:hAnsi="Arial" w:cs="Arial"/>
          <w:color w:val="auto"/>
          <w:lang w:val="en-ZA"/>
        </w:rPr>
        <w:t xml:space="preserve">(Resolution no </w:t>
      </w:r>
      <w:r w:rsidR="00E23D2E">
        <w:rPr>
          <w:rFonts w:ascii="Arial" w:hAnsi="Arial" w:cs="Arial"/>
          <w:color w:val="auto"/>
          <w:lang w:val="en-ZA"/>
        </w:rPr>
        <w:t>………………….</w:t>
      </w:r>
      <w:r w:rsidR="007D0BF7" w:rsidRPr="007C2AC5">
        <w:rPr>
          <w:rFonts w:ascii="Arial" w:hAnsi="Arial" w:cs="Arial"/>
          <w:color w:val="auto"/>
          <w:lang w:val="en-ZA"/>
        </w:rPr>
        <w:t>)</w:t>
      </w:r>
    </w:p>
    <w:p w14:paraId="1CE0C33E" w14:textId="77777777" w:rsidR="007D0BF7" w:rsidRPr="007C2AC5" w:rsidRDefault="007D0BF7" w:rsidP="007C2AC5">
      <w:pPr>
        <w:spacing w:before="240" w:after="0" w:line="360" w:lineRule="auto"/>
        <w:ind w:left="720" w:right="67" w:firstLine="0"/>
        <w:rPr>
          <w:rFonts w:ascii="Arial" w:hAnsi="Arial" w:cs="Arial"/>
          <w:b/>
          <w:color w:val="auto"/>
          <w:lang w:val="en-ZA"/>
        </w:rPr>
      </w:pPr>
      <w:r w:rsidRPr="007C2AC5">
        <w:rPr>
          <w:rFonts w:ascii="Arial" w:hAnsi="Arial" w:cs="Arial"/>
          <w:b/>
          <w:color w:val="auto"/>
          <w:lang w:val="en-ZA"/>
        </w:rPr>
        <w:t>Effect</w:t>
      </w:r>
      <w:r w:rsidR="00E23D2E">
        <w:rPr>
          <w:rFonts w:ascii="Arial" w:hAnsi="Arial" w:cs="Arial"/>
          <w:b/>
          <w:color w:val="auto"/>
          <w:lang w:val="en-ZA"/>
        </w:rPr>
        <w:t>ive with effect from 1 July 2019</w:t>
      </w:r>
    </w:p>
    <w:p w14:paraId="75AEDDD6" w14:textId="77777777" w:rsidR="00580A53" w:rsidRPr="007C2AC5" w:rsidRDefault="00580A53" w:rsidP="00580A53">
      <w:pPr>
        <w:spacing w:before="240" w:after="0" w:line="360" w:lineRule="auto"/>
        <w:ind w:left="720" w:right="67" w:firstLine="0"/>
        <w:jc w:val="center"/>
        <w:rPr>
          <w:rFonts w:ascii="Arial" w:hAnsi="Arial" w:cs="Arial"/>
          <w:b/>
          <w:color w:val="auto"/>
          <w:lang w:val="en-ZA"/>
        </w:rPr>
      </w:pPr>
    </w:p>
    <w:p w14:paraId="50816369" w14:textId="77777777" w:rsidR="00580A53" w:rsidRPr="007C2AC5" w:rsidRDefault="00580A53" w:rsidP="00580A53">
      <w:pPr>
        <w:spacing w:before="240" w:after="0" w:line="360" w:lineRule="auto"/>
        <w:ind w:left="720" w:right="67" w:firstLine="0"/>
        <w:jc w:val="center"/>
        <w:rPr>
          <w:rFonts w:ascii="Arial" w:hAnsi="Arial" w:cs="Arial"/>
          <w:b/>
          <w:color w:val="auto"/>
          <w:lang w:val="en-ZA"/>
        </w:rPr>
      </w:pPr>
    </w:p>
    <w:p w14:paraId="0ECF98FA" w14:textId="77777777" w:rsidR="00580A53" w:rsidRPr="007C2AC5" w:rsidRDefault="00580A53" w:rsidP="00580A53">
      <w:pPr>
        <w:spacing w:after="0" w:line="240" w:lineRule="auto"/>
        <w:ind w:left="720" w:right="67" w:firstLine="0"/>
        <w:rPr>
          <w:rFonts w:ascii="Arial" w:hAnsi="Arial" w:cs="Arial"/>
          <w:color w:val="auto"/>
          <w:lang w:val="en-ZA"/>
        </w:rPr>
      </w:pPr>
      <w:r w:rsidRPr="007C2AC5">
        <w:rPr>
          <w:rFonts w:ascii="Arial" w:hAnsi="Arial" w:cs="Arial"/>
          <w:color w:val="auto"/>
          <w:lang w:val="en-ZA"/>
        </w:rPr>
        <w:t>_____________________________</w:t>
      </w:r>
    </w:p>
    <w:p w14:paraId="4D2C5C87" w14:textId="77777777" w:rsidR="00580A53" w:rsidRPr="007C2AC5" w:rsidRDefault="00580A53" w:rsidP="00580A53">
      <w:pPr>
        <w:spacing w:after="0" w:line="240" w:lineRule="auto"/>
        <w:ind w:left="720" w:right="67" w:firstLine="0"/>
        <w:rPr>
          <w:rFonts w:ascii="Arial" w:hAnsi="Arial" w:cs="Arial"/>
          <w:b/>
          <w:color w:val="auto"/>
          <w:lang w:val="en-ZA"/>
        </w:rPr>
      </w:pPr>
      <w:r w:rsidRPr="007C2AC5">
        <w:rPr>
          <w:rFonts w:ascii="Arial" w:hAnsi="Arial" w:cs="Arial"/>
          <w:b/>
          <w:color w:val="auto"/>
          <w:lang w:val="en-ZA"/>
        </w:rPr>
        <w:t>DR E M RANKWANA</w:t>
      </w:r>
    </w:p>
    <w:p w14:paraId="39E6793D" w14:textId="77777777" w:rsidR="00580A53" w:rsidRPr="007C2AC5" w:rsidRDefault="00580A53" w:rsidP="00580A53">
      <w:pPr>
        <w:spacing w:after="0" w:line="240" w:lineRule="auto"/>
        <w:ind w:left="720" w:right="67" w:firstLine="0"/>
        <w:rPr>
          <w:rFonts w:ascii="Arial" w:hAnsi="Arial" w:cs="Arial"/>
          <w:b/>
          <w:color w:val="auto"/>
          <w:lang w:val="en-ZA"/>
        </w:rPr>
      </w:pPr>
      <w:r w:rsidRPr="007C2AC5">
        <w:rPr>
          <w:rFonts w:ascii="Arial" w:hAnsi="Arial" w:cs="Arial"/>
          <w:b/>
          <w:color w:val="auto"/>
          <w:lang w:val="en-ZA"/>
        </w:rPr>
        <w:t>MUNICIPAL MANAGER</w:t>
      </w:r>
    </w:p>
    <w:p w14:paraId="59C5FCF7" w14:textId="77777777" w:rsidR="00D4764F" w:rsidRPr="007C2AC5" w:rsidRDefault="00BA7D8E" w:rsidP="00580A53">
      <w:pPr>
        <w:spacing w:before="240" w:after="0" w:line="240" w:lineRule="auto"/>
        <w:ind w:left="0" w:firstLine="0"/>
        <w:jc w:val="center"/>
        <w:rPr>
          <w:rFonts w:ascii="Arial" w:hAnsi="Arial" w:cs="Arial"/>
          <w:b/>
          <w:color w:val="auto"/>
          <w:sz w:val="24"/>
          <w:szCs w:val="24"/>
          <w:lang w:val="en-ZA"/>
        </w:rPr>
      </w:pPr>
      <w:r w:rsidRPr="007C2AC5">
        <w:rPr>
          <w:rFonts w:ascii="Arial" w:hAnsi="Arial" w:cs="Arial"/>
          <w:b/>
          <w:color w:val="auto"/>
          <w:lang w:val="en-ZA" w:bidi="en-ZA"/>
        </w:rPr>
        <w:br w:type="page"/>
      </w:r>
      <w:r w:rsidR="00D4764F" w:rsidRPr="007C2AC5">
        <w:rPr>
          <w:rFonts w:ascii="Arial" w:hAnsi="Arial" w:cs="Arial"/>
          <w:b/>
          <w:color w:val="auto"/>
          <w:sz w:val="24"/>
          <w:szCs w:val="24"/>
          <w:lang w:val="en-ZA"/>
        </w:rPr>
        <w:lastRenderedPageBreak/>
        <w:t>CONTENTS</w:t>
      </w:r>
    </w:p>
    <w:p w14:paraId="1B866779" w14:textId="77777777" w:rsidR="00D4764F" w:rsidRPr="007C2AC5" w:rsidRDefault="00D4764F" w:rsidP="00D4764F">
      <w:pPr>
        <w:spacing w:after="0" w:line="240" w:lineRule="auto"/>
        <w:ind w:left="0" w:firstLine="0"/>
        <w:rPr>
          <w:rFonts w:ascii="Arial" w:eastAsia="Times New Roman" w:hAnsi="Arial" w:cs="Times New Roman"/>
          <w:b/>
          <w:color w:val="auto"/>
          <w:lang w:val="en-ZA"/>
        </w:rPr>
      </w:pPr>
      <w:r w:rsidRPr="007C2AC5">
        <w:rPr>
          <w:rFonts w:ascii="Arial" w:eastAsia="Times New Roman" w:hAnsi="Arial" w:cs="Times New Roman"/>
          <w:color w:val="auto"/>
          <w:lang w:val="en-ZA"/>
        </w:rPr>
        <w:tab/>
      </w:r>
      <w:r w:rsidRPr="007C2AC5">
        <w:rPr>
          <w:rFonts w:ascii="Arial" w:eastAsia="Times New Roman" w:hAnsi="Arial" w:cs="Times New Roman"/>
          <w:color w:val="auto"/>
          <w:lang w:val="en-ZA"/>
        </w:rPr>
        <w:tab/>
      </w:r>
      <w:r w:rsidRPr="007C2AC5">
        <w:rPr>
          <w:rFonts w:ascii="Arial" w:eastAsia="Times New Roman" w:hAnsi="Arial" w:cs="Times New Roman"/>
          <w:color w:val="auto"/>
          <w:lang w:val="en-ZA"/>
        </w:rPr>
        <w:tab/>
      </w:r>
      <w:r w:rsidRPr="007C2AC5">
        <w:rPr>
          <w:rFonts w:ascii="Arial" w:eastAsia="Times New Roman" w:hAnsi="Arial" w:cs="Times New Roman"/>
          <w:color w:val="auto"/>
          <w:lang w:val="en-ZA"/>
        </w:rPr>
        <w:tab/>
      </w:r>
      <w:r w:rsidRPr="007C2AC5">
        <w:rPr>
          <w:rFonts w:ascii="Arial" w:eastAsia="Times New Roman" w:hAnsi="Arial" w:cs="Times New Roman"/>
          <w:color w:val="auto"/>
          <w:lang w:val="en-ZA"/>
        </w:rPr>
        <w:tab/>
      </w:r>
    </w:p>
    <w:p w14:paraId="0E3C5B56" w14:textId="77777777" w:rsidR="00D4764F" w:rsidRPr="007C2AC5" w:rsidRDefault="00D4764F" w:rsidP="00D4764F">
      <w:pPr>
        <w:spacing w:after="0" w:line="360" w:lineRule="auto"/>
        <w:ind w:left="0" w:right="-605" w:firstLine="0"/>
        <w:jc w:val="both"/>
        <w:rPr>
          <w:rFonts w:ascii="Arial" w:eastAsia="Times New Roman" w:hAnsi="Arial" w:cs="Times New Roman"/>
          <w:b/>
          <w:color w:val="auto"/>
          <w:lang w:val="en-ZA"/>
        </w:rPr>
      </w:pPr>
      <w:r w:rsidRPr="007C2AC5">
        <w:rPr>
          <w:rFonts w:ascii="Arial" w:eastAsia="Times New Roman" w:hAnsi="Arial" w:cs="Times New Roman"/>
          <w:b/>
          <w:color w:val="auto"/>
          <w:lang w:val="en-ZA"/>
        </w:rPr>
        <w:t>Preamble</w:t>
      </w:r>
      <w:r w:rsidRPr="007C2AC5">
        <w:rPr>
          <w:rFonts w:ascii="Arial" w:eastAsia="Times New Roman" w:hAnsi="Arial" w:cs="Times New Roman"/>
          <w:b/>
          <w:color w:val="auto"/>
          <w:lang w:val="en-ZA"/>
        </w:rPr>
        <w:tab/>
      </w:r>
      <w:r w:rsidRPr="007C2AC5">
        <w:rPr>
          <w:rFonts w:ascii="Arial" w:eastAsia="Times New Roman" w:hAnsi="Arial" w:cs="Times New Roman"/>
          <w:b/>
          <w:color w:val="auto"/>
          <w:lang w:val="en-ZA"/>
        </w:rPr>
        <w:tab/>
      </w:r>
      <w:r w:rsidRPr="007C2AC5">
        <w:rPr>
          <w:rFonts w:ascii="Arial" w:eastAsia="Times New Roman" w:hAnsi="Arial" w:cs="Times New Roman"/>
          <w:b/>
          <w:color w:val="auto"/>
          <w:lang w:val="en-ZA"/>
        </w:rPr>
        <w:tab/>
      </w:r>
      <w:r w:rsidRPr="007C2AC5">
        <w:rPr>
          <w:rFonts w:ascii="Arial" w:eastAsia="Times New Roman" w:hAnsi="Arial" w:cs="Times New Roman"/>
          <w:b/>
          <w:color w:val="auto"/>
          <w:lang w:val="en-ZA"/>
        </w:rPr>
        <w:tab/>
      </w:r>
      <w:r w:rsidRPr="007C2AC5">
        <w:rPr>
          <w:rFonts w:ascii="Arial" w:eastAsia="Times New Roman" w:hAnsi="Arial" w:cs="Times New Roman"/>
          <w:b/>
          <w:color w:val="auto"/>
          <w:lang w:val="en-ZA"/>
        </w:rPr>
        <w:tab/>
      </w:r>
      <w:r w:rsidRPr="007C2AC5">
        <w:rPr>
          <w:rFonts w:ascii="Arial" w:eastAsia="Times New Roman" w:hAnsi="Arial" w:cs="Times New Roman"/>
          <w:b/>
          <w:color w:val="auto"/>
          <w:lang w:val="en-ZA"/>
        </w:rPr>
        <w:tab/>
      </w:r>
      <w:r w:rsidRPr="007C2AC5">
        <w:rPr>
          <w:rFonts w:ascii="Arial" w:eastAsia="Times New Roman" w:hAnsi="Arial" w:cs="Times New Roman"/>
          <w:b/>
          <w:color w:val="auto"/>
          <w:lang w:val="en-ZA"/>
        </w:rPr>
        <w:tab/>
      </w:r>
      <w:r w:rsidRPr="007C2AC5">
        <w:rPr>
          <w:rFonts w:ascii="Arial" w:eastAsia="Times New Roman" w:hAnsi="Arial" w:cs="Times New Roman"/>
          <w:b/>
          <w:color w:val="auto"/>
          <w:lang w:val="en-ZA"/>
        </w:rPr>
        <w:tab/>
      </w:r>
      <w:r w:rsidRPr="007C2AC5">
        <w:rPr>
          <w:rFonts w:ascii="Arial" w:eastAsia="Times New Roman" w:hAnsi="Arial" w:cs="Times New Roman"/>
          <w:b/>
          <w:color w:val="auto"/>
          <w:lang w:val="en-ZA"/>
        </w:rPr>
        <w:tab/>
      </w:r>
      <w:r w:rsidRPr="007C2AC5">
        <w:rPr>
          <w:rFonts w:ascii="Arial" w:eastAsia="Times New Roman" w:hAnsi="Arial" w:cs="Times New Roman"/>
          <w:b/>
          <w:color w:val="auto"/>
          <w:lang w:val="en-ZA"/>
        </w:rPr>
        <w:tab/>
      </w:r>
      <w:r w:rsidRPr="007C2AC5">
        <w:rPr>
          <w:rFonts w:ascii="Arial" w:eastAsia="Times New Roman" w:hAnsi="Arial" w:cs="Times New Roman"/>
          <w:b/>
          <w:color w:val="auto"/>
          <w:lang w:val="en-ZA"/>
        </w:rPr>
        <w:tab/>
        <w:t>3</w:t>
      </w:r>
    </w:p>
    <w:p w14:paraId="3C88A592" w14:textId="77777777" w:rsidR="00D4764F" w:rsidRPr="007C2AC5" w:rsidRDefault="00D4764F" w:rsidP="00D4764F">
      <w:pPr>
        <w:numPr>
          <w:ilvl w:val="0"/>
          <w:numId w:val="43"/>
        </w:numPr>
        <w:spacing w:after="0" w:line="360" w:lineRule="auto"/>
        <w:ind w:left="540" w:right="-605" w:hanging="540"/>
        <w:contextualSpacing/>
        <w:jc w:val="both"/>
        <w:rPr>
          <w:rFonts w:ascii="Arial" w:eastAsia="Times New Roman" w:hAnsi="Arial" w:cs="Times New Roman"/>
          <w:b/>
          <w:color w:val="auto"/>
          <w:lang w:val="en-ZA"/>
        </w:rPr>
      </w:pPr>
      <w:r w:rsidRPr="007C2AC5">
        <w:rPr>
          <w:rFonts w:ascii="Arial" w:eastAsia="Times New Roman" w:hAnsi="Arial" w:cs="Times New Roman"/>
          <w:b/>
          <w:color w:val="auto"/>
          <w:lang w:val="en-ZA"/>
        </w:rPr>
        <w:t>Definitions and interpretations</w:t>
      </w:r>
      <w:r w:rsidRPr="007C2AC5">
        <w:rPr>
          <w:rFonts w:ascii="Arial" w:eastAsia="Times New Roman" w:hAnsi="Arial" w:cs="Times New Roman"/>
          <w:b/>
          <w:color w:val="auto"/>
          <w:lang w:val="en-ZA"/>
        </w:rPr>
        <w:tab/>
      </w:r>
      <w:r w:rsidRPr="007C2AC5">
        <w:rPr>
          <w:rFonts w:ascii="Arial" w:eastAsia="Times New Roman" w:hAnsi="Arial" w:cs="Times New Roman"/>
          <w:b/>
          <w:color w:val="auto"/>
          <w:lang w:val="en-ZA"/>
        </w:rPr>
        <w:tab/>
      </w:r>
      <w:r w:rsidRPr="007C2AC5">
        <w:rPr>
          <w:rFonts w:ascii="Arial" w:eastAsia="Times New Roman" w:hAnsi="Arial" w:cs="Times New Roman"/>
          <w:b/>
          <w:color w:val="auto"/>
          <w:lang w:val="en-ZA"/>
        </w:rPr>
        <w:tab/>
      </w:r>
      <w:r w:rsidRPr="007C2AC5">
        <w:rPr>
          <w:rFonts w:ascii="Arial" w:eastAsia="Times New Roman" w:hAnsi="Arial" w:cs="Times New Roman"/>
          <w:b/>
          <w:color w:val="auto"/>
          <w:lang w:val="en-ZA"/>
        </w:rPr>
        <w:tab/>
      </w:r>
      <w:r w:rsidRPr="007C2AC5">
        <w:rPr>
          <w:rFonts w:ascii="Arial" w:eastAsia="Times New Roman" w:hAnsi="Arial" w:cs="Times New Roman"/>
          <w:b/>
          <w:color w:val="auto"/>
          <w:lang w:val="en-ZA"/>
        </w:rPr>
        <w:tab/>
      </w:r>
      <w:r w:rsidRPr="007C2AC5">
        <w:rPr>
          <w:rFonts w:ascii="Arial" w:eastAsia="Times New Roman" w:hAnsi="Arial" w:cs="Times New Roman"/>
          <w:b/>
          <w:color w:val="auto"/>
          <w:lang w:val="en-ZA"/>
        </w:rPr>
        <w:tab/>
      </w:r>
      <w:r w:rsidRPr="007C2AC5">
        <w:rPr>
          <w:rFonts w:ascii="Arial" w:eastAsia="Times New Roman" w:hAnsi="Arial" w:cs="Times New Roman"/>
          <w:b/>
          <w:color w:val="auto"/>
          <w:lang w:val="en-ZA"/>
        </w:rPr>
        <w:tab/>
        <w:t>3</w:t>
      </w:r>
    </w:p>
    <w:p w14:paraId="614495C6" w14:textId="77777777" w:rsidR="00D4764F" w:rsidRPr="007C2AC5" w:rsidRDefault="00D4764F" w:rsidP="00D4764F">
      <w:pPr>
        <w:numPr>
          <w:ilvl w:val="0"/>
          <w:numId w:val="43"/>
        </w:numPr>
        <w:spacing w:after="0" w:line="360" w:lineRule="auto"/>
        <w:ind w:left="540" w:right="-605" w:hanging="540"/>
        <w:contextualSpacing/>
        <w:jc w:val="both"/>
        <w:rPr>
          <w:rFonts w:ascii="Arial" w:eastAsia="Times New Roman" w:hAnsi="Arial" w:cs="Times New Roman"/>
          <w:b/>
          <w:color w:val="auto"/>
          <w:lang w:val="en-ZA"/>
        </w:rPr>
      </w:pPr>
      <w:r w:rsidRPr="007C2AC5">
        <w:rPr>
          <w:rFonts w:ascii="Arial" w:eastAsia="Times New Roman" w:hAnsi="Arial" w:cs="Times New Roman"/>
          <w:b/>
          <w:color w:val="auto"/>
          <w:lang w:val="en-ZA"/>
        </w:rPr>
        <w:t>Objectives of Policy</w:t>
      </w:r>
      <w:r w:rsidRPr="007C2AC5">
        <w:rPr>
          <w:rFonts w:ascii="Arial" w:eastAsia="Times New Roman" w:hAnsi="Arial" w:cs="Times New Roman"/>
          <w:b/>
          <w:color w:val="auto"/>
          <w:lang w:val="en-ZA"/>
        </w:rPr>
        <w:tab/>
      </w:r>
      <w:r w:rsidRPr="007C2AC5">
        <w:rPr>
          <w:rFonts w:ascii="Arial" w:eastAsia="Times New Roman" w:hAnsi="Arial" w:cs="Times New Roman"/>
          <w:b/>
          <w:color w:val="auto"/>
          <w:lang w:val="en-ZA"/>
        </w:rPr>
        <w:tab/>
      </w:r>
      <w:r w:rsidRPr="007C2AC5">
        <w:rPr>
          <w:rFonts w:ascii="Arial" w:eastAsia="Times New Roman" w:hAnsi="Arial" w:cs="Times New Roman"/>
          <w:b/>
          <w:color w:val="auto"/>
          <w:lang w:val="en-ZA"/>
        </w:rPr>
        <w:tab/>
      </w:r>
      <w:r w:rsidRPr="007C2AC5">
        <w:rPr>
          <w:rFonts w:ascii="Arial" w:eastAsia="Times New Roman" w:hAnsi="Arial" w:cs="Times New Roman"/>
          <w:b/>
          <w:color w:val="auto"/>
          <w:lang w:val="en-ZA"/>
        </w:rPr>
        <w:tab/>
      </w:r>
      <w:r w:rsidRPr="007C2AC5">
        <w:rPr>
          <w:rFonts w:ascii="Arial" w:eastAsia="Times New Roman" w:hAnsi="Arial" w:cs="Times New Roman"/>
          <w:b/>
          <w:color w:val="auto"/>
          <w:lang w:val="en-ZA"/>
        </w:rPr>
        <w:tab/>
      </w:r>
      <w:r w:rsidRPr="007C2AC5">
        <w:rPr>
          <w:rFonts w:ascii="Arial" w:eastAsia="Times New Roman" w:hAnsi="Arial" w:cs="Times New Roman"/>
          <w:b/>
          <w:color w:val="auto"/>
          <w:lang w:val="en-ZA"/>
        </w:rPr>
        <w:tab/>
      </w:r>
      <w:r w:rsidRPr="007C2AC5">
        <w:rPr>
          <w:rFonts w:ascii="Arial" w:eastAsia="Times New Roman" w:hAnsi="Arial" w:cs="Times New Roman"/>
          <w:b/>
          <w:color w:val="auto"/>
          <w:lang w:val="en-ZA"/>
        </w:rPr>
        <w:tab/>
      </w:r>
      <w:r w:rsidRPr="007C2AC5">
        <w:rPr>
          <w:rFonts w:ascii="Arial" w:eastAsia="Times New Roman" w:hAnsi="Arial" w:cs="Times New Roman"/>
          <w:b/>
          <w:color w:val="auto"/>
          <w:lang w:val="en-ZA"/>
        </w:rPr>
        <w:tab/>
      </w:r>
      <w:r w:rsidRPr="007C2AC5">
        <w:rPr>
          <w:rFonts w:ascii="Arial" w:eastAsia="Times New Roman" w:hAnsi="Arial" w:cs="Times New Roman"/>
          <w:b/>
          <w:color w:val="auto"/>
          <w:lang w:val="en-ZA"/>
        </w:rPr>
        <w:tab/>
        <w:t>6</w:t>
      </w:r>
    </w:p>
    <w:p w14:paraId="1F32AE90" w14:textId="77777777" w:rsidR="00D4764F" w:rsidRPr="007C2AC5" w:rsidRDefault="00D4764F" w:rsidP="00D4764F">
      <w:pPr>
        <w:numPr>
          <w:ilvl w:val="0"/>
          <w:numId w:val="43"/>
        </w:numPr>
        <w:spacing w:after="0" w:line="360" w:lineRule="auto"/>
        <w:ind w:left="540" w:right="-605" w:hanging="540"/>
        <w:contextualSpacing/>
        <w:jc w:val="both"/>
        <w:rPr>
          <w:rFonts w:ascii="Arial" w:eastAsia="Times New Roman" w:hAnsi="Arial" w:cs="Times New Roman"/>
          <w:b/>
          <w:color w:val="auto"/>
          <w:lang w:val="en-ZA"/>
        </w:rPr>
      </w:pPr>
      <w:r w:rsidRPr="007C2AC5">
        <w:rPr>
          <w:rFonts w:ascii="Arial" w:eastAsia="Times New Roman" w:hAnsi="Arial" w:cs="Times New Roman"/>
          <w:b/>
          <w:color w:val="auto"/>
          <w:lang w:val="en-ZA"/>
        </w:rPr>
        <w:t xml:space="preserve">Principles of Policy   </w:t>
      </w:r>
      <w:r w:rsidRPr="007C2AC5">
        <w:rPr>
          <w:rFonts w:ascii="Arial" w:eastAsia="Times New Roman" w:hAnsi="Arial" w:cs="Times New Roman"/>
          <w:b/>
          <w:color w:val="auto"/>
          <w:lang w:val="en-ZA"/>
        </w:rPr>
        <w:tab/>
      </w:r>
      <w:r w:rsidRPr="007C2AC5">
        <w:rPr>
          <w:rFonts w:ascii="Arial" w:eastAsia="Times New Roman" w:hAnsi="Arial" w:cs="Times New Roman"/>
          <w:b/>
          <w:color w:val="auto"/>
          <w:lang w:val="en-ZA"/>
        </w:rPr>
        <w:tab/>
      </w:r>
      <w:r w:rsidRPr="007C2AC5">
        <w:rPr>
          <w:rFonts w:ascii="Arial" w:eastAsia="Times New Roman" w:hAnsi="Arial" w:cs="Times New Roman"/>
          <w:b/>
          <w:color w:val="auto"/>
          <w:lang w:val="en-ZA"/>
        </w:rPr>
        <w:tab/>
      </w:r>
      <w:r w:rsidRPr="007C2AC5">
        <w:rPr>
          <w:rFonts w:ascii="Arial" w:eastAsia="Times New Roman" w:hAnsi="Arial" w:cs="Times New Roman"/>
          <w:b/>
          <w:color w:val="auto"/>
          <w:lang w:val="en-ZA"/>
        </w:rPr>
        <w:tab/>
      </w:r>
      <w:r w:rsidRPr="007C2AC5">
        <w:rPr>
          <w:rFonts w:ascii="Arial" w:eastAsia="Times New Roman" w:hAnsi="Arial" w:cs="Times New Roman"/>
          <w:b/>
          <w:color w:val="auto"/>
          <w:lang w:val="en-ZA"/>
        </w:rPr>
        <w:tab/>
      </w:r>
      <w:r w:rsidRPr="007C2AC5">
        <w:rPr>
          <w:rFonts w:ascii="Arial" w:eastAsia="Times New Roman" w:hAnsi="Arial" w:cs="Times New Roman"/>
          <w:b/>
          <w:color w:val="auto"/>
          <w:lang w:val="en-ZA"/>
        </w:rPr>
        <w:tab/>
      </w:r>
      <w:r w:rsidRPr="007C2AC5">
        <w:rPr>
          <w:rFonts w:ascii="Arial" w:eastAsia="Times New Roman" w:hAnsi="Arial" w:cs="Times New Roman"/>
          <w:b/>
          <w:color w:val="auto"/>
          <w:lang w:val="en-ZA"/>
        </w:rPr>
        <w:tab/>
      </w:r>
      <w:r w:rsidRPr="007C2AC5">
        <w:rPr>
          <w:rFonts w:ascii="Arial" w:eastAsia="Times New Roman" w:hAnsi="Arial" w:cs="Times New Roman"/>
          <w:b/>
          <w:color w:val="auto"/>
          <w:lang w:val="en-ZA"/>
        </w:rPr>
        <w:tab/>
      </w:r>
      <w:r w:rsidRPr="007C2AC5">
        <w:rPr>
          <w:rFonts w:ascii="Arial" w:eastAsia="Times New Roman" w:hAnsi="Arial" w:cs="Times New Roman"/>
          <w:b/>
          <w:color w:val="auto"/>
          <w:lang w:val="en-ZA"/>
        </w:rPr>
        <w:tab/>
        <w:t>7</w:t>
      </w:r>
    </w:p>
    <w:p w14:paraId="765F97C9" w14:textId="77777777" w:rsidR="00D4764F" w:rsidRPr="007C2AC5" w:rsidRDefault="00D4764F" w:rsidP="00D4764F">
      <w:pPr>
        <w:numPr>
          <w:ilvl w:val="0"/>
          <w:numId w:val="43"/>
        </w:numPr>
        <w:spacing w:after="0" w:line="360" w:lineRule="auto"/>
        <w:ind w:left="540" w:right="-605" w:hanging="540"/>
        <w:contextualSpacing/>
        <w:jc w:val="both"/>
        <w:rPr>
          <w:rFonts w:ascii="Arial" w:eastAsia="Times New Roman" w:hAnsi="Arial" w:cs="Times New Roman"/>
          <w:b/>
          <w:color w:val="auto"/>
          <w:lang w:val="en-ZA"/>
        </w:rPr>
      </w:pPr>
      <w:r w:rsidRPr="007C2AC5">
        <w:rPr>
          <w:rFonts w:ascii="Arial" w:eastAsia="Times New Roman" w:hAnsi="Arial" w:cs="Times New Roman"/>
          <w:b/>
          <w:color w:val="auto"/>
          <w:lang w:val="en-ZA"/>
        </w:rPr>
        <w:t xml:space="preserve">Legislative framework </w:t>
      </w:r>
      <w:r w:rsidRPr="007C2AC5">
        <w:rPr>
          <w:rFonts w:ascii="Arial" w:eastAsia="Times New Roman" w:hAnsi="Arial" w:cs="Times New Roman"/>
          <w:b/>
          <w:color w:val="auto"/>
          <w:lang w:val="en-ZA"/>
        </w:rPr>
        <w:tab/>
      </w:r>
      <w:r w:rsidRPr="007C2AC5">
        <w:rPr>
          <w:rFonts w:ascii="Arial" w:eastAsia="Times New Roman" w:hAnsi="Arial" w:cs="Times New Roman"/>
          <w:b/>
          <w:color w:val="auto"/>
          <w:lang w:val="en-ZA"/>
        </w:rPr>
        <w:tab/>
      </w:r>
      <w:r w:rsidRPr="007C2AC5">
        <w:rPr>
          <w:rFonts w:ascii="Arial" w:eastAsia="Times New Roman" w:hAnsi="Arial" w:cs="Times New Roman"/>
          <w:b/>
          <w:color w:val="auto"/>
          <w:lang w:val="en-ZA"/>
        </w:rPr>
        <w:tab/>
      </w:r>
      <w:r w:rsidRPr="007C2AC5">
        <w:rPr>
          <w:rFonts w:ascii="Arial" w:eastAsia="Times New Roman" w:hAnsi="Arial" w:cs="Times New Roman"/>
          <w:b/>
          <w:color w:val="auto"/>
          <w:lang w:val="en-ZA"/>
        </w:rPr>
        <w:tab/>
      </w:r>
      <w:r w:rsidRPr="007C2AC5">
        <w:rPr>
          <w:rFonts w:ascii="Arial" w:eastAsia="Times New Roman" w:hAnsi="Arial" w:cs="Times New Roman"/>
          <w:b/>
          <w:color w:val="auto"/>
          <w:lang w:val="en-ZA"/>
        </w:rPr>
        <w:tab/>
      </w:r>
      <w:r w:rsidRPr="007C2AC5">
        <w:rPr>
          <w:rFonts w:ascii="Arial" w:eastAsia="Times New Roman" w:hAnsi="Arial" w:cs="Times New Roman"/>
          <w:b/>
          <w:color w:val="auto"/>
          <w:lang w:val="en-ZA"/>
        </w:rPr>
        <w:tab/>
      </w:r>
      <w:r w:rsidRPr="007C2AC5">
        <w:rPr>
          <w:rFonts w:ascii="Arial" w:eastAsia="Times New Roman" w:hAnsi="Arial" w:cs="Times New Roman"/>
          <w:b/>
          <w:color w:val="auto"/>
          <w:lang w:val="en-ZA"/>
        </w:rPr>
        <w:tab/>
      </w:r>
      <w:r w:rsidRPr="007C2AC5">
        <w:rPr>
          <w:rFonts w:ascii="Arial" w:eastAsia="Times New Roman" w:hAnsi="Arial" w:cs="Times New Roman"/>
          <w:b/>
          <w:color w:val="auto"/>
          <w:lang w:val="en-ZA"/>
        </w:rPr>
        <w:tab/>
        <w:t>7</w:t>
      </w:r>
    </w:p>
    <w:p w14:paraId="4C4EF32E" w14:textId="77777777" w:rsidR="00D4764F" w:rsidRPr="007C2AC5" w:rsidRDefault="00D4764F" w:rsidP="00D4764F">
      <w:pPr>
        <w:numPr>
          <w:ilvl w:val="0"/>
          <w:numId w:val="43"/>
        </w:numPr>
        <w:spacing w:after="0" w:line="360" w:lineRule="auto"/>
        <w:ind w:left="540" w:right="-605" w:hanging="540"/>
        <w:contextualSpacing/>
        <w:jc w:val="both"/>
        <w:rPr>
          <w:rFonts w:ascii="Arial" w:eastAsia="Times New Roman" w:hAnsi="Arial" w:cs="Times New Roman"/>
          <w:b/>
          <w:color w:val="auto"/>
          <w:lang w:val="en-ZA"/>
        </w:rPr>
      </w:pPr>
      <w:r w:rsidRPr="007C2AC5">
        <w:rPr>
          <w:rFonts w:ascii="Arial" w:eastAsia="Times New Roman" w:hAnsi="Arial" w:cs="Times New Roman"/>
          <w:b/>
          <w:color w:val="auto"/>
          <w:lang w:val="en-ZA"/>
        </w:rPr>
        <w:t>Adoption of an Indigent Support Policy</w:t>
      </w:r>
      <w:r w:rsidRPr="007C2AC5">
        <w:rPr>
          <w:rFonts w:ascii="Arial" w:eastAsia="Times New Roman" w:hAnsi="Arial" w:cs="Times New Roman"/>
          <w:b/>
          <w:color w:val="auto"/>
          <w:lang w:val="en-ZA"/>
        </w:rPr>
        <w:tab/>
      </w:r>
      <w:r w:rsidRPr="007C2AC5">
        <w:rPr>
          <w:rFonts w:ascii="Arial" w:eastAsia="Times New Roman" w:hAnsi="Arial" w:cs="Times New Roman"/>
          <w:b/>
          <w:color w:val="auto"/>
          <w:lang w:val="en-ZA"/>
        </w:rPr>
        <w:tab/>
      </w:r>
      <w:r w:rsidRPr="007C2AC5">
        <w:rPr>
          <w:rFonts w:ascii="Arial" w:eastAsia="Times New Roman" w:hAnsi="Arial" w:cs="Times New Roman"/>
          <w:b/>
          <w:color w:val="auto"/>
          <w:lang w:val="en-ZA"/>
        </w:rPr>
        <w:tab/>
      </w:r>
      <w:r w:rsidRPr="007C2AC5">
        <w:rPr>
          <w:rFonts w:ascii="Arial" w:eastAsia="Times New Roman" w:hAnsi="Arial" w:cs="Times New Roman"/>
          <w:b/>
          <w:color w:val="auto"/>
          <w:lang w:val="en-ZA"/>
        </w:rPr>
        <w:tab/>
      </w:r>
      <w:r w:rsidRPr="007C2AC5">
        <w:rPr>
          <w:rFonts w:ascii="Arial" w:eastAsia="Times New Roman" w:hAnsi="Arial" w:cs="Times New Roman"/>
          <w:b/>
          <w:color w:val="auto"/>
          <w:lang w:val="en-ZA"/>
        </w:rPr>
        <w:tab/>
      </w:r>
      <w:r w:rsidRPr="007C2AC5">
        <w:rPr>
          <w:rFonts w:ascii="Arial" w:eastAsia="Times New Roman" w:hAnsi="Arial" w:cs="Times New Roman"/>
          <w:b/>
          <w:color w:val="auto"/>
          <w:lang w:val="en-ZA"/>
        </w:rPr>
        <w:tab/>
        <w:t>8</w:t>
      </w:r>
    </w:p>
    <w:p w14:paraId="0BD3FA9D" w14:textId="77777777" w:rsidR="00D4764F" w:rsidRPr="007C2AC5" w:rsidRDefault="00D4764F" w:rsidP="00D4764F">
      <w:pPr>
        <w:numPr>
          <w:ilvl w:val="0"/>
          <w:numId w:val="43"/>
        </w:numPr>
        <w:spacing w:after="0" w:line="360" w:lineRule="auto"/>
        <w:ind w:left="540" w:right="-605" w:hanging="540"/>
        <w:contextualSpacing/>
        <w:jc w:val="both"/>
        <w:rPr>
          <w:rFonts w:ascii="Arial" w:eastAsia="Times New Roman" w:hAnsi="Arial" w:cs="Times New Roman"/>
          <w:b/>
          <w:color w:val="auto"/>
          <w:lang w:val="en-ZA"/>
        </w:rPr>
      </w:pPr>
      <w:r w:rsidRPr="007C2AC5">
        <w:rPr>
          <w:rFonts w:ascii="Arial" w:eastAsia="Times New Roman" w:hAnsi="Arial" w:cs="Times New Roman"/>
          <w:b/>
          <w:color w:val="auto"/>
          <w:lang w:val="en-ZA"/>
        </w:rPr>
        <w:t>Alignment of Policy with IDP and related Policies</w:t>
      </w:r>
      <w:r w:rsidRPr="007C2AC5">
        <w:rPr>
          <w:rFonts w:ascii="Arial" w:eastAsia="Times New Roman" w:hAnsi="Arial" w:cs="Times New Roman"/>
          <w:b/>
          <w:color w:val="auto"/>
          <w:lang w:val="en-ZA"/>
        </w:rPr>
        <w:tab/>
      </w:r>
      <w:r w:rsidRPr="007C2AC5">
        <w:rPr>
          <w:rFonts w:ascii="Arial" w:eastAsia="Times New Roman" w:hAnsi="Arial" w:cs="Times New Roman"/>
          <w:b/>
          <w:color w:val="auto"/>
          <w:lang w:val="en-ZA"/>
        </w:rPr>
        <w:tab/>
      </w:r>
      <w:r w:rsidRPr="007C2AC5">
        <w:rPr>
          <w:rFonts w:ascii="Arial" w:eastAsia="Times New Roman" w:hAnsi="Arial" w:cs="Times New Roman"/>
          <w:b/>
          <w:color w:val="auto"/>
          <w:lang w:val="en-ZA"/>
        </w:rPr>
        <w:tab/>
      </w:r>
      <w:r w:rsidRPr="007C2AC5">
        <w:rPr>
          <w:rFonts w:ascii="Arial" w:eastAsia="Times New Roman" w:hAnsi="Arial" w:cs="Times New Roman"/>
          <w:b/>
          <w:color w:val="auto"/>
          <w:lang w:val="en-ZA"/>
        </w:rPr>
        <w:tab/>
      </w:r>
      <w:r w:rsidRPr="007C2AC5">
        <w:rPr>
          <w:rFonts w:ascii="Arial" w:eastAsia="Times New Roman" w:hAnsi="Arial" w:cs="Times New Roman"/>
          <w:b/>
          <w:color w:val="auto"/>
          <w:lang w:val="en-ZA"/>
        </w:rPr>
        <w:tab/>
        <w:t>8</w:t>
      </w:r>
    </w:p>
    <w:p w14:paraId="5E4216C6" w14:textId="77777777" w:rsidR="00D4764F" w:rsidRPr="007C2AC5" w:rsidRDefault="00D4764F" w:rsidP="00D4764F">
      <w:pPr>
        <w:numPr>
          <w:ilvl w:val="0"/>
          <w:numId w:val="43"/>
        </w:numPr>
        <w:spacing w:after="0" w:line="360" w:lineRule="auto"/>
        <w:ind w:left="540" w:right="-605" w:hanging="540"/>
        <w:contextualSpacing/>
        <w:jc w:val="both"/>
        <w:rPr>
          <w:rFonts w:ascii="Arial" w:eastAsia="Times New Roman" w:hAnsi="Arial" w:cs="Times New Roman"/>
          <w:b/>
          <w:color w:val="auto"/>
          <w:lang w:val="en-ZA"/>
        </w:rPr>
      </w:pPr>
      <w:r w:rsidRPr="007C2AC5">
        <w:rPr>
          <w:rFonts w:ascii="Arial" w:eastAsia="Times New Roman" w:hAnsi="Arial" w:cs="Times New Roman"/>
          <w:b/>
          <w:color w:val="auto"/>
          <w:lang w:val="en-ZA"/>
        </w:rPr>
        <w:t>Institutional arrangements</w:t>
      </w:r>
      <w:r w:rsidRPr="007C2AC5">
        <w:rPr>
          <w:rFonts w:ascii="Arial" w:eastAsia="Times New Roman" w:hAnsi="Arial" w:cs="Times New Roman"/>
          <w:b/>
          <w:color w:val="auto"/>
          <w:lang w:val="en-ZA"/>
        </w:rPr>
        <w:tab/>
      </w:r>
      <w:r w:rsidRPr="007C2AC5">
        <w:rPr>
          <w:rFonts w:ascii="Arial" w:eastAsia="Times New Roman" w:hAnsi="Arial" w:cs="Times New Roman"/>
          <w:b/>
          <w:color w:val="auto"/>
          <w:lang w:val="en-ZA"/>
        </w:rPr>
        <w:tab/>
      </w:r>
      <w:r w:rsidRPr="007C2AC5">
        <w:rPr>
          <w:rFonts w:ascii="Arial" w:eastAsia="Times New Roman" w:hAnsi="Arial" w:cs="Times New Roman"/>
          <w:b/>
          <w:color w:val="auto"/>
          <w:lang w:val="en-ZA"/>
        </w:rPr>
        <w:tab/>
      </w:r>
      <w:r w:rsidRPr="007C2AC5">
        <w:rPr>
          <w:rFonts w:ascii="Arial" w:eastAsia="Times New Roman" w:hAnsi="Arial" w:cs="Times New Roman"/>
          <w:b/>
          <w:color w:val="auto"/>
          <w:lang w:val="en-ZA"/>
        </w:rPr>
        <w:tab/>
      </w:r>
      <w:r w:rsidRPr="007C2AC5">
        <w:rPr>
          <w:rFonts w:ascii="Arial" w:eastAsia="Times New Roman" w:hAnsi="Arial" w:cs="Times New Roman"/>
          <w:b/>
          <w:color w:val="auto"/>
          <w:lang w:val="en-ZA"/>
        </w:rPr>
        <w:tab/>
      </w:r>
      <w:r w:rsidRPr="007C2AC5">
        <w:rPr>
          <w:rFonts w:ascii="Arial" w:eastAsia="Times New Roman" w:hAnsi="Arial" w:cs="Times New Roman"/>
          <w:b/>
          <w:color w:val="auto"/>
          <w:lang w:val="en-ZA"/>
        </w:rPr>
        <w:tab/>
      </w:r>
      <w:r w:rsidRPr="007C2AC5">
        <w:rPr>
          <w:rFonts w:ascii="Arial" w:eastAsia="Times New Roman" w:hAnsi="Arial" w:cs="Times New Roman"/>
          <w:b/>
          <w:color w:val="auto"/>
          <w:lang w:val="en-ZA"/>
        </w:rPr>
        <w:tab/>
        <w:t xml:space="preserve">            8</w:t>
      </w:r>
    </w:p>
    <w:p w14:paraId="28709D8C" w14:textId="77777777" w:rsidR="00D4764F" w:rsidRPr="007C2AC5" w:rsidRDefault="00D4764F" w:rsidP="00D4764F">
      <w:pPr>
        <w:numPr>
          <w:ilvl w:val="0"/>
          <w:numId w:val="43"/>
        </w:numPr>
        <w:tabs>
          <w:tab w:val="left" w:pos="8550"/>
        </w:tabs>
        <w:spacing w:after="0" w:line="360" w:lineRule="auto"/>
        <w:ind w:left="540" w:right="-605" w:hanging="540"/>
        <w:contextualSpacing/>
        <w:jc w:val="both"/>
        <w:rPr>
          <w:rFonts w:ascii="Arial" w:eastAsia="Times New Roman" w:hAnsi="Arial" w:cs="Times New Roman"/>
          <w:b/>
          <w:color w:val="auto"/>
          <w:lang w:val="en-ZA"/>
        </w:rPr>
      </w:pPr>
      <w:r w:rsidRPr="007C2AC5">
        <w:rPr>
          <w:rFonts w:ascii="Arial" w:eastAsia="Times New Roman" w:hAnsi="Arial" w:cs="Times New Roman"/>
          <w:b/>
          <w:color w:val="auto"/>
          <w:lang w:val="en-ZA"/>
        </w:rPr>
        <w:t xml:space="preserve">Assistance and support                                                                                            9                                                                                 </w:t>
      </w:r>
    </w:p>
    <w:p w14:paraId="0358C1C1" w14:textId="77777777" w:rsidR="00D4764F" w:rsidRPr="007C2AC5" w:rsidRDefault="00D4764F" w:rsidP="00D4764F">
      <w:pPr>
        <w:numPr>
          <w:ilvl w:val="0"/>
          <w:numId w:val="43"/>
        </w:numPr>
        <w:spacing w:after="0" w:line="360" w:lineRule="auto"/>
        <w:ind w:left="540" w:right="-605" w:hanging="540"/>
        <w:contextualSpacing/>
        <w:jc w:val="both"/>
        <w:rPr>
          <w:rFonts w:ascii="Arial" w:eastAsia="Times New Roman" w:hAnsi="Arial" w:cs="Times New Roman"/>
          <w:b/>
          <w:color w:val="auto"/>
          <w:lang w:val="en-ZA"/>
        </w:rPr>
      </w:pPr>
      <w:r w:rsidRPr="007C2AC5">
        <w:rPr>
          <w:rFonts w:ascii="Arial" w:eastAsia="Times New Roman" w:hAnsi="Arial" w:cs="Times New Roman"/>
          <w:b/>
          <w:color w:val="auto"/>
          <w:lang w:val="en-ZA"/>
        </w:rPr>
        <w:t>Criteria for indigent support</w:t>
      </w:r>
      <w:r w:rsidRPr="007C2AC5">
        <w:rPr>
          <w:rFonts w:ascii="Arial" w:eastAsia="Times New Roman" w:hAnsi="Arial" w:cs="Times New Roman"/>
          <w:b/>
          <w:color w:val="auto"/>
          <w:lang w:val="en-ZA"/>
        </w:rPr>
        <w:tab/>
      </w:r>
      <w:r w:rsidRPr="007C2AC5">
        <w:rPr>
          <w:rFonts w:ascii="Arial" w:eastAsia="Times New Roman" w:hAnsi="Arial" w:cs="Times New Roman"/>
          <w:b/>
          <w:color w:val="auto"/>
          <w:lang w:val="en-ZA"/>
        </w:rPr>
        <w:tab/>
      </w:r>
      <w:r w:rsidRPr="007C2AC5">
        <w:rPr>
          <w:rFonts w:ascii="Arial" w:eastAsia="Times New Roman" w:hAnsi="Arial" w:cs="Times New Roman"/>
          <w:b/>
          <w:color w:val="auto"/>
          <w:lang w:val="en-ZA"/>
        </w:rPr>
        <w:tab/>
      </w:r>
      <w:r w:rsidRPr="007C2AC5">
        <w:rPr>
          <w:rFonts w:ascii="Arial" w:eastAsia="Times New Roman" w:hAnsi="Arial" w:cs="Times New Roman"/>
          <w:b/>
          <w:color w:val="auto"/>
          <w:lang w:val="en-ZA"/>
        </w:rPr>
        <w:tab/>
      </w:r>
      <w:r w:rsidRPr="007C2AC5">
        <w:rPr>
          <w:rFonts w:ascii="Arial" w:eastAsia="Times New Roman" w:hAnsi="Arial" w:cs="Times New Roman"/>
          <w:b/>
          <w:color w:val="auto"/>
          <w:lang w:val="en-ZA"/>
        </w:rPr>
        <w:tab/>
      </w:r>
      <w:r w:rsidRPr="007C2AC5">
        <w:rPr>
          <w:rFonts w:ascii="Arial" w:eastAsia="Times New Roman" w:hAnsi="Arial" w:cs="Times New Roman"/>
          <w:b/>
          <w:color w:val="auto"/>
          <w:lang w:val="en-ZA"/>
        </w:rPr>
        <w:tab/>
      </w:r>
      <w:r w:rsidRPr="007C2AC5">
        <w:rPr>
          <w:rFonts w:ascii="Arial" w:eastAsia="Times New Roman" w:hAnsi="Arial" w:cs="Times New Roman"/>
          <w:b/>
          <w:color w:val="auto"/>
          <w:lang w:val="en-ZA"/>
        </w:rPr>
        <w:tab/>
        <w:t xml:space="preserve">          10</w:t>
      </w:r>
    </w:p>
    <w:p w14:paraId="7F0DBDEF" w14:textId="77777777" w:rsidR="00D4764F" w:rsidRPr="007C2AC5" w:rsidRDefault="00D4764F" w:rsidP="00D4764F">
      <w:pPr>
        <w:numPr>
          <w:ilvl w:val="0"/>
          <w:numId w:val="43"/>
        </w:numPr>
        <w:tabs>
          <w:tab w:val="left" w:pos="8370"/>
        </w:tabs>
        <w:spacing w:after="0" w:line="360" w:lineRule="auto"/>
        <w:ind w:left="540" w:right="-605" w:hanging="540"/>
        <w:contextualSpacing/>
        <w:jc w:val="both"/>
        <w:rPr>
          <w:rFonts w:ascii="Arial" w:eastAsia="Times New Roman" w:hAnsi="Arial" w:cs="Times New Roman"/>
          <w:b/>
          <w:color w:val="auto"/>
          <w:lang w:val="en-ZA"/>
        </w:rPr>
      </w:pPr>
      <w:r w:rsidRPr="007C2AC5">
        <w:rPr>
          <w:rFonts w:ascii="Arial" w:eastAsia="Times New Roman" w:hAnsi="Arial" w:cs="Times New Roman"/>
          <w:b/>
          <w:color w:val="auto"/>
          <w:lang w:val="en-ZA"/>
        </w:rPr>
        <w:t>Subsidy</w:t>
      </w:r>
      <w:r w:rsidRPr="007C2AC5">
        <w:rPr>
          <w:rFonts w:ascii="Arial" w:eastAsia="Times New Roman" w:hAnsi="Arial" w:cs="Times New Roman"/>
          <w:b/>
          <w:color w:val="auto"/>
          <w:lang w:val="en-ZA"/>
        </w:rPr>
        <w:tab/>
        <w:t xml:space="preserve">   12    </w:t>
      </w:r>
    </w:p>
    <w:p w14:paraId="4D3C7C33" w14:textId="77777777" w:rsidR="00D4764F" w:rsidRPr="007C2AC5" w:rsidRDefault="00D4764F" w:rsidP="00D4764F">
      <w:pPr>
        <w:numPr>
          <w:ilvl w:val="0"/>
          <w:numId w:val="43"/>
        </w:numPr>
        <w:spacing w:after="0" w:line="360" w:lineRule="auto"/>
        <w:ind w:left="540" w:right="-605" w:hanging="540"/>
        <w:contextualSpacing/>
        <w:jc w:val="both"/>
        <w:rPr>
          <w:rFonts w:ascii="Arial" w:eastAsia="Times New Roman" w:hAnsi="Arial" w:cs="Times New Roman"/>
          <w:b/>
          <w:color w:val="auto"/>
          <w:lang w:val="en-ZA"/>
        </w:rPr>
      </w:pPr>
      <w:r w:rsidRPr="007C2AC5">
        <w:rPr>
          <w:rFonts w:ascii="Arial" w:eastAsia="Times New Roman" w:hAnsi="Arial" w:cs="Times New Roman"/>
          <w:b/>
          <w:color w:val="auto"/>
          <w:lang w:val="en-ZA"/>
        </w:rPr>
        <w:t>Communication strategy</w:t>
      </w:r>
      <w:r w:rsidRPr="007C2AC5">
        <w:rPr>
          <w:rFonts w:ascii="Arial" w:eastAsia="Times New Roman" w:hAnsi="Arial" w:cs="Times New Roman"/>
          <w:b/>
          <w:color w:val="auto"/>
          <w:lang w:val="en-ZA"/>
        </w:rPr>
        <w:tab/>
      </w:r>
      <w:r w:rsidRPr="007C2AC5">
        <w:rPr>
          <w:rFonts w:ascii="Arial" w:eastAsia="Times New Roman" w:hAnsi="Arial" w:cs="Times New Roman"/>
          <w:b/>
          <w:color w:val="auto"/>
          <w:lang w:val="en-ZA"/>
        </w:rPr>
        <w:tab/>
      </w:r>
      <w:r w:rsidRPr="007C2AC5">
        <w:rPr>
          <w:rFonts w:ascii="Arial" w:eastAsia="Times New Roman" w:hAnsi="Arial" w:cs="Times New Roman"/>
          <w:b/>
          <w:color w:val="auto"/>
          <w:lang w:val="en-ZA"/>
        </w:rPr>
        <w:tab/>
      </w:r>
      <w:r w:rsidRPr="007C2AC5">
        <w:rPr>
          <w:rFonts w:ascii="Arial" w:eastAsia="Times New Roman" w:hAnsi="Arial" w:cs="Times New Roman"/>
          <w:b/>
          <w:color w:val="auto"/>
          <w:lang w:val="en-ZA"/>
        </w:rPr>
        <w:tab/>
      </w:r>
      <w:r w:rsidRPr="007C2AC5">
        <w:rPr>
          <w:rFonts w:ascii="Arial" w:eastAsia="Times New Roman" w:hAnsi="Arial" w:cs="Times New Roman"/>
          <w:b/>
          <w:color w:val="auto"/>
          <w:lang w:val="en-ZA"/>
        </w:rPr>
        <w:tab/>
      </w:r>
      <w:r w:rsidRPr="007C2AC5">
        <w:rPr>
          <w:rFonts w:ascii="Arial" w:eastAsia="Times New Roman" w:hAnsi="Arial" w:cs="Times New Roman"/>
          <w:b/>
          <w:color w:val="auto"/>
          <w:lang w:val="en-ZA"/>
        </w:rPr>
        <w:tab/>
      </w:r>
      <w:r w:rsidRPr="007C2AC5">
        <w:rPr>
          <w:rFonts w:ascii="Arial" w:eastAsia="Times New Roman" w:hAnsi="Arial" w:cs="Times New Roman"/>
          <w:b/>
          <w:color w:val="auto"/>
          <w:lang w:val="en-ZA"/>
        </w:rPr>
        <w:tab/>
        <w:t xml:space="preserve">          16</w:t>
      </w:r>
    </w:p>
    <w:p w14:paraId="24758C77" w14:textId="77777777" w:rsidR="00D4764F" w:rsidRPr="007C2AC5" w:rsidRDefault="00D4764F" w:rsidP="00D4764F">
      <w:pPr>
        <w:numPr>
          <w:ilvl w:val="0"/>
          <w:numId w:val="43"/>
        </w:numPr>
        <w:spacing w:after="0" w:line="360" w:lineRule="auto"/>
        <w:ind w:left="540" w:right="-605" w:hanging="540"/>
        <w:contextualSpacing/>
        <w:jc w:val="both"/>
        <w:rPr>
          <w:rFonts w:ascii="Arial" w:eastAsia="Times New Roman" w:hAnsi="Arial" w:cs="Times New Roman"/>
          <w:b/>
          <w:color w:val="auto"/>
          <w:lang w:val="en-ZA"/>
        </w:rPr>
      </w:pPr>
      <w:r w:rsidRPr="007C2AC5">
        <w:rPr>
          <w:rFonts w:ascii="Arial" w:eastAsia="Times New Roman" w:hAnsi="Arial" w:cs="Times New Roman"/>
          <w:b/>
          <w:color w:val="auto"/>
          <w:lang w:val="en-ZA"/>
        </w:rPr>
        <w:t>Application process</w:t>
      </w:r>
      <w:r w:rsidRPr="007C2AC5">
        <w:rPr>
          <w:rFonts w:ascii="Arial" w:eastAsia="Times New Roman" w:hAnsi="Arial" w:cs="Times New Roman"/>
          <w:b/>
          <w:color w:val="auto"/>
          <w:lang w:val="en-ZA"/>
        </w:rPr>
        <w:tab/>
      </w:r>
      <w:r w:rsidRPr="007C2AC5">
        <w:rPr>
          <w:rFonts w:ascii="Arial" w:eastAsia="Times New Roman" w:hAnsi="Arial" w:cs="Times New Roman"/>
          <w:b/>
          <w:color w:val="auto"/>
          <w:lang w:val="en-ZA"/>
        </w:rPr>
        <w:tab/>
      </w:r>
      <w:r w:rsidRPr="007C2AC5">
        <w:rPr>
          <w:rFonts w:ascii="Arial" w:eastAsia="Times New Roman" w:hAnsi="Arial" w:cs="Times New Roman"/>
          <w:b/>
          <w:color w:val="auto"/>
          <w:lang w:val="en-ZA"/>
        </w:rPr>
        <w:tab/>
      </w:r>
      <w:r w:rsidRPr="007C2AC5">
        <w:rPr>
          <w:rFonts w:ascii="Arial" w:eastAsia="Times New Roman" w:hAnsi="Arial" w:cs="Times New Roman"/>
          <w:b/>
          <w:color w:val="auto"/>
          <w:lang w:val="en-ZA"/>
        </w:rPr>
        <w:tab/>
      </w:r>
      <w:r w:rsidRPr="007C2AC5">
        <w:rPr>
          <w:rFonts w:ascii="Arial" w:eastAsia="Times New Roman" w:hAnsi="Arial" w:cs="Times New Roman"/>
          <w:b/>
          <w:color w:val="auto"/>
          <w:lang w:val="en-ZA"/>
        </w:rPr>
        <w:tab/>
      </w:r>
      <w:r w:rsidRPr="007C2AC5">
        <w:rPr>
          <w:rFonts w:ascii="Arial" w:eastAsia="Times New Roman" w:hAnsi="Arial" w:cs="Times New Roman"/>
          <w:b/>
          <w:color w:val="auto"/>
          <w:lang w:val="en-ZA"/>
        </w:rPr>
        <w:tab/>
      </w:r>
      <w:r w:rsidRPr="007C2AC5">
        <w:rPr>
          <w:rFonts w:ascii="Arial" w:eastAsia="Times New Roman" w:hAnsi="Arial" w:cs="Times New Roman"/>
          <w:b/>
          <w:color w:val="auto"/>
          <w:lang w:val="en-ZA"/>
        </w:rPr>
        <w:tab/>
      </w:r>
      <w:r w:rsidRPr="007C2AC5">
        <w:rPr>
          <w:rFonts w:ascii="Arial" w:eastAsia="Times New Roman" w:hAnsi="Arial" w:cs="Times New Roman"/>
          <w:b/>
          <w:color w:val="auto"/>
          <w:lang w:val="en-ZA"/>
        </w:rPr>
        <w:tab/>
        <w:t xml:space="preserve">          17</w:t>
      </w:r>
    </w:p>
    <w:p w14:paraId="4C9A8633" w14:textId="77777777" w:rsidR="00D4764F" w:rsidRPr="007C2AC5" w:rsidRDefault="00D4764F" w:rsidP="00D4764F">
      <w:pPr>
        <w:numPr>
          <w:ilvl w:val="0"/>
          <w:numId w:val="43"/>
        </w:numPr>
        <w:spacing w:after="0" w:line="360" w:lineRule="auto"/>
        <w:ind w:left="540" w:right="-605" w:hanging="540"/>
        <w:contextualSpacing/>
        <w:jc w:val="both"/>
        <w:rPr>
          <w:rFonts w:ascii="Arial" w:eastAsia="Times New Roman" w:hAnsi="Arial" w:cs="Times New Roman"/>
          <w:b/>
          <w:color w:val="auto"/>
          <w:lang w:val="en-ZA"/>
        </w:rPr>
      </w:pPr>
      <w:r w:rsidRPr="007C2AC5">
        <w:rPr>
          <w:rFonts w:ascii="Arial" w:eastAsia="Times New Roman" w:hAnsi="Arial" w:cs="Times New Roman"/>
          <w:b/>
          <w:color w:val="auto"/>
          <w:lang w:val="en-ZA"/>
        </w:rPr>
        <w:t>Indigent Steering Committee</w:t>
      </w:r>
      <w:r w:rsidRPr="007C2AC5">
        <w:rPr>
          <w:rFonts w:ascii="Arial" w:eastAsia="Times New Roman" w:hAnsi="Arial" w:cs="Times New Roman"/>
          <w:b/>
          <w:color w:val="auto"/>
          <w:lang w:val="en-ZA"/>
        </w:rPr>
        <w:tab/>
      </w:r>
      <w:r w:rsidRPr="007C2AC5">
        <w:rPr>
          <w:rFonts w:ascii="Arial" w:eastAsia="Times New Roman" w:hAnsi="Arial" w:cs="Times New Roman"/>
          <w:b/>
          <w:color w:val="auto"/>
          <w:lang w:val="en-ZA"/>
        </w:rPr>
        <w:tab/>
      </w:r>
      <w:r w:rsidRPr="007C2AC5">
        <w:rPr>
          <w:rFonts w:ascii="Arial" w:eastAsia="Times New Roman" w:hAnsi="Arial" w:cs="Times New Roman"/>
          <w:b/>
          <w:color w:val="auto"/>
          <w:lang w:val="en-ZA"/>
        </w:rPr>
        <w:tab/>
      </w:r>
      <w:r w:rsidRPr="007C2AC5">
        <w:rPr>
          <w:rFonts w:ascii="Arial" w:eastAsia="Times New Roman" w:hAnsi="Arial" w:cs="Times New Roman"/>
          <w:b/>
          <w:color w:val="auto"/>
          <w:lang w:val="en-ZA"/>
        </w:rPr>
        <w:tab/>
      </w:r>
      <w:r w:rsidRPr="007C2AC5">
        <w:rPr>
          <w:rFonts w:ascii="Arial" w:eastAsia="Times New Roman" w:hAnsi="Arial" w:cs="Times New Roman"/>
          <w:b/>
          <w:color w:val="auto"/>
          <w:lang w:val="en-ZA"/>
        </w:rPr>
        <w:tab/>
      </w:r>
      <w:r w:rsidRPr="007C2AC5">
        <w:rPr>
          <w:rFonts w:ascii="Arial" w:eastAsia="Times New Roman" w:hAnsi="Arial" w:cs="Times New Roman"/>
          <w:b/>
          <w:color w:val="auto"/>
          <w:lang w:val="en-ZA"/>
        </w:rPr>
        <w:tab/>
      </w:r>
      <w:r w:rsidRPr="007C2AC5">
        <w:rPr>
          <w:rFonts w:ascii="Arial" w:eastAsia="Times New Roman" w:hAnsi="Arial" w:cs="Times New Roman"/>
          <w:b/>
          <w:color w:val="auto"/>
          <w:lang w:val="en-ZA"/>
        </w:rPr>
        <w:tab/>
        <w:t xml:space="preserve">          19</w:t>
      </w:r>
    </w:p>
    <w:p w14:paraId="5F1B2B9E" w14:textId="77777777" w:rsidR="00D4764F" w:rsidRPr="007C2AC5" w:rsidRDefault="00D4764F" w:rsidP="00D4764F">
      <w:pPr>
        <w:numPr>
          <w:ilvl w:val="0"/>
          <w:numId w:val="43"/>
        </w:numPr>
        <w:spacing w:after="0" w:line="360" w:lineRule="auto"/>
        <w:ind w:left="540" w:right="-605" w:hanging="540"/>
        <w:contextualSpacing/>
        <w:jc w:val="both"/>
        <w:rPr>
          <w:rFonts w:ascii="Arial" w:eastAsia="Times New Roman" w:hAnsi="Arial" w:cs="Times New Roman"/>
          <w:b/>
          <w:color w:val="auto"/>
          <w:lang w:val="en-ZA"/>
        </w:rPr>
      </w:pPr>
      <w:r w:rsidRPr="007C2AC5">
        <w:rPr>
          <w:rFonts w:ascii="Arial" w:eastAsia="Times New Roman" w:hAnsi="Arial" w:cs="Times New Roman"/>
          <w:b/>
          <w:color w:val="auto"/>
          <w:lang w:val="en-ZA"/>
        </w:rPr>
        <w:t>Right of appeal</w:t>
      </w:r>
      <w:r w:rsidRPr="007C2AC5">
        <w:rPr>
          <w:rFonts w:ascii="Arial" w:eastAsia="Times New Roman" w:hAnsi="Arial" w:cs="Times New Roman"/>
          <w:b/>
          <w:color w:val="auto"/>
          <w:lang w:val="en-ZA"/>
        </w:rPr>
        <w:tab/>
      </w:r>
      <w:r w:rsidRPr="007C2AC5">
        <w:rPr>
          <w:rFonts w:ascii="Arial" w:eastAsia="Times New Roman" w:hAnsi="Arial" w:cs="Times New Roman"/>
          <w:b/>
          <w:color w:val="auto"/>
          <w:lang w:val="en-ZA"/>
        </w:rPr>
        <w:tab/>
      </w:r>
      <w:r w:rsidRPr="007C2AC5">
        <w:rPr>
          <w:rFonts w:ascii="Arial" w:eastAsia="Times New Roman" w:hAnsi="Arial" w:cs="Times New Roman"/>
          <w:b/>
          <w:color w:val="auto"/>
          <w:lang w:val="en-ZA"/>
        </w:rPr>
        <w:tab/>
      </w:r>
      <w:r w:rsidRPr="007C2AC5">
        <w:rPr>
          <w:rFonts w:ascii="Arial" w:eastAsia="Times New Roman" w:hAnsi="Arial" w:cs="Times New Roman"/>
          <w:b/>
          <w:color w:val="auto"/>
          <w:lang w:val="en-ZA"/>
        </w:rPr>
        <w:tab/>
      </w:r>
      <w:r w:rsidRPr="007C2AC5">
        <w:rPr>
          <w:rFonts w:ascii="Arial" w:eastAsia="Times New Roman" w:hAnsi="Arial" w:cs="Times New Roman"/>
          <w:b/>
          <w:color w:val="auto"/>
          <w:lang w:val="en-ZA"/>
        </w:rPr>
        <w:tab/>
      </w:r>
      <w:r w:rsidRPr="007C2AC5">
        <w:rPr>
          <w:rFonts w:ascii="Arial" w:eastAsia="Times New Roman" w:hAnsi="Arial" w:cs="Times New Roman"/>
          <w:b/>
          <w:color w:val="auto"/>
          <w:lang w:val="en-ZA"/>
        </w:rPr>
        <w:tab/>
      </w:r>
      <w:r w:rsidRPr="007C2AC5">
        <w:rPr>
          <w:rFonts w:ascii="Arial" w:eastAsia="Times New Roman" w:hAnsi="Arial" w:cs="Times New Roman"/>
          <w:b/>
          <w:color w:val="auto"/>
          <w:lang w:val="en-ZA"/>
        </w:rPr>
        <w:tab/>
      </w:r>
      <w:r w:rsidRPr="007C2AC5">
        <w:rPr>
          <w:rFonts w:ascii="Arial" w:eastAsia="Times New Roman" w:hAnsi="Arial" w:cs="Times New Roman"/>
          <w:b/>
          <w:color w:val="auto"/>
          <w:lang w:val="en-ZA"/>
        </w:rPr>
        <w:tab/>
        <w:t xml:space="preserve">                      20</w:t>
      </w:r>
    </w:p>
    <w:p w14:paraId="3065251D" w14:textId="77777777" w:rsidR="00D4764F" w:rsidRPr="007C2AC5" w:rsidRDefault="00D4764F" w:rsidP="00D4764F">
      <w:pPr>
        <w:numPr>
          <w:ilvl w:val="0"/>
          <w:numId w:val="43"/>
        </w:numPr>
        <w:spacing w:after="0" w:line="360" w:lineRule="auto"/>
        <w:ind w:left="540" w:right="-605" w:hanging="540"/>
        <w:contextualSpacing/>
        <w:jc w:val="both"/>
        <w:rPr>
          <w:rFonts w:ascii="Arial" w:eastAsia="Times New Roman" w:hAnsi="Arial" w:cs="Times New Roman"/>
          <w:b/>
          <w:color w:val="auto"/>
          <w:lang w:val="en-ZA"/>
        </w:rPr>
      </w:pPr>
      <w:r w:rsidRPr="007C2AC5">
        <w:rPr>
          <w:rFonts w:ascii="Arial" w:eastAsia="Times New Roman" w:hAnsi="Arial" w:cs="Times New Roman"/>
          <w:b/>
          <w:color w:val="auto"/>
          <w:lang w:val="en-ZA"/>
        </w:rPr>
        <w:t>Publication of registered indigent households</w:t>
      </w:r>
      <w:r w:rsidRPr="007C2AC5">
        <w:rPr>
          <w:rFonts w:ascii="Arial" w:eastAsia="Times New Roman" w:hAnsi="Arial" w:cs="Times New Roman"/>
          <w:b/>
          <w:color w:val="auto"/>
          <w:lang w:val="en-ZA"/>
        </w:rPr>
        <w:tab/>
      </w:r>
      <w:r w:rsidRPr="007C2AC5">
        <w:rPr>
          <w:rFonts w:ascii="Arial" w:eastAsia="Times New Roman" w:hAnsi="Arial" w:cs="Times New Roman"/>
          <w:b/>
          <w:color w:val="auto"/>
          <w:lang w:val="en-ZA"/>
        </w:rPr>
        <w:tab/>
      </w:r>
      <w:r w:rsidRPr="007C2AC5">
        <w:rPr>
          <w:rFonts w:ascii="Arial" w:eastAsia="Times New Roman" w:hAnsi="Arial" w:cs="Times New Roman"/>
          <w:b/>
          <w:color w:val="auto"/>
          <w:lang w:val="en-ZA"/>
        </w:rPr>
        <w:tab/>
        <w:t xml:space="preserve">                      20</w:t>
      </w:r>
    </w:p>
    <w:p w14:paraId="334DA5C6" w14:textId="77777777" w:rsidR="00D4764F" w:rsidRPr="007C2AC5" w:rsidRDefault="00D4764F" w:rsidP="00D4764F">
      <w:pPr>
        <w:numPr>
          <w:ilvl w:val="0"/>
          <w:numId w:val="43"/>
        </w:numPr>
        <w:spacing w:after="0" w:line="360" w:lineRule="auto"/>
        <w:ind w:left="540" w:right="-605" w:hanging="540"/>
        <w:contextualSpacing/>
        <w:jc w:val="both"/>
        <w:rPr>
          <w:rFonts w:ascii="Arial" w:eastAsia="Times New Roman" w:hAnsi="Arial" w:cs="Times New Roman"/>
          <w:b/>
          <w:color w:val="auto"/>
          <w:lang w:val="en-ZA"/>
        </w:rPr>
      </w:pPr>
      <w:r w:rsidRPr="007C2AC5">
        <w:rPr>
          <w:rFonts w:ascii="Arial" w:eastAsia="Times New Roman" w:hAnsi="Arial" w:cs="Times New Roman"/>
          <w:b/>
          <w:color w:val="auto"/>
          <w:lang w:val="en-ZA"/>
        </w:rPr>
        <w:t>Termination of indigent support</w:t>
      </w:r>
      <w:r w:rsidRPr="007C2AC5">
        <w:rPr>
          <w:rFonts w:ascii="Arial" w:eastAsia="Times New Roman" w:hAnsi="Arial" w:cs="Times New Roman"/>
          <w:b/>
          <w:color w:val="auto"/>
          <w:lang w:val="en-ZA"/>
        </w:rPr>
        <w:tab/>
      </w:r>
      <w:r w:rsidRPr="007C2AC5">
        <w:rPr>
          <w:rFonts w:ascii="Arial" w:eastAsia="Times New Roman" w:hAnsi="Arial" w:cs="Times New Roman"/>
          <w:b/>
          <w:color w:val="auto"/>
          <w:lang w:val="en-ZA"/>
        </w:rPr>
        <w:tab/>
      </w:r>
      <w:r w:rsidRPr="007C2AC5">
        <w:rPr>
          <w:rFonts w:ascii="Arial" w:eastAsia="Times New Roman" w:hAnsi="Arial" w:cs="Times New Roman"/>
          <w:b/>
          <w:color w:val="auto"/>
          <w:lang w:val="en-ZA"/>
        </w:rPr>
        <w:tab/>
      </w:r>
      <w:r w:rsidRPr="007C2AC5">
        <w:rPr>
          <w:rFonts w:ascii="Arial" w:eastAsia="Times New Roman" w:hAnsi="Arial" w:cs="Times New Roman"/>
          <w:b/>
          <w:color w:val="auto"/>
          <w:lang w:val="en-ZA"/>
        </w:rPr>
        <w:tab/>
      </w:r>
      <w:r w:rsidRPr="007C2AC5">
        <w:rPr>
          <w:rFonts w:ascii="Arial" w:eastAsia="Times New Roman" w:hAnsi="Arial" w:cs="Times New Roman"/>
          <w:b/>
          <w:color w:val="auto"/>
          <w:lang w:val="en-ZA"/>
        </w:rPr>
        <w:tab/>
        <w:t xml:space="preserve">          </w:t>
      </w:r>
      <w:r w:rsidRPr="007C2AC5">
        <w:rPr>
          <w:rFonts w:ascii="Arial" w:eastAsia="Times New Roman" w:hAnsi="Arial" w:cs="Times New Roman"/>
          <w:b/>
          <w:color w:val="auto"/>
          <w:lang w:val="en-ZA"/>
        </w:rPr>
        <w:tab/>
        <w:t xml:space="preserve">          20</w:t>
      </w:r>
    </w:p>
    <w:p w14:paraId="44DD6769" w14:textId="77777777" w:rsidR="00D4764F" w:rsidRPr="007C2AC5" w:rsidRDefault="00D4764F" w:rsidP="00D4764F">
      <w:pPr>
        <w:numPr>
          <w:ilvl w:val="0"/>
          <w:numId w:val="43"/>
        </w:numPr>
        <w:spacing w:after="0" w:line="360" w:lineRule="auto"/>
        <w:ind w:left="540" w:right="-605" w:hanging="540"/>
        <w:contextualSpacing/>
        <w:jc w:val="both"/>
        <w:rPr>
          <w:rFonts w:ascii="Arial" w:eastAsia="Times New Roman" w:hAnsi="Arial" w:cs="Times New Roman"/>
          <w:b/>
          <w:color w:val="auto"/>
          <w:lang w:val="en-ZA"/>
        </w:rPr>
      </w:pPr>
      <w:r w:rsidRPr="007C2AC5">
        <w:rPr>
          <w:rFonts w:ascii="Arial" w:eastAsia="Times New Roman" w:hAnsi="Arial" w:cs="Times New Roman"/>
          <w:b/>
          <w:color w:val="auto"/>
          <w:lang w:val="en-ZA"/>
        </w:rPr>
        <w:t>Exit from indig</w:t>
      </w:r>
      <w:r w:rsidR="005C3369">
        <w:rPr>
          <w:rFonts w:ascii="Arial" w:eastAsia="Times New Roman" w:hAnsi="Arial" w:cs="Times New Roman"/>
          <w:b/>
          <w:color w:val="auto"/>
          <w:lang w:val="en-ZA"/>
        </w:rPr>
        <w:t>ence programme</w:t>
      </w:r>
      <w:r w:rsidR="005C3369">
        <w:rPr>
          <w:rFonts w:ascii="Arial" w:eastAsia="Times New Roman" w:hAnsi="Arial" w:cs="Times New Roman"/>
          <w:b/>
          <w:color w:val="auto"/>
          <w:lang w:val="en-ZA"/>
        </w:rPr>
        <w:tab/>
      </w:r>
      <w:r w:rsidR="005C3369">
        <w:rPr>
          <w:rFonts w:ascii="Arial" w:eastAsia="Times New Roman" w:hAnsi="Arial" w:cs="Times New Roman"/>
          <w:b/>
          <w:color w:val="auto"/>
          <w:lang w:val="en-ZA"/>
        </w:rPr>
        <w:tab/>
      </w:r>
      <w:r w:rsidR="005C3369">
        <w:rPr>
          <w:rFonts w:ascii="Arial" w:eastAsia="Times New Roman" w:hAnsi="Arial" w:cs="Times New Roman"/>
          <w:b/>
          <w:color w:val="auto"/>
          <w:lang w:val="en-ZA"/>
        </w:rPr>
        <w:tab/>
      </w:r>
      <w:r w:rsidR="005C3369">
        <w:rPr>
          <w:rFonts w:ascii="Arial" w:eastAsia="Times New Roman" w:hAnsi="Arial" w:cs="Times New Roman"/>
          <w:b/>
          <w:color w:val="auto"/>
          <w:lang w:val="en-ZA"/>
        </w:rPr>
        <w:tab/>
      </w:r>
      <w:r w:rsidR="005C3369">
        <w:rPr>
          <w:rFonts w:ascii="Arial" w:eastAsia="Times New Roman" w:hAnsi="Arial" w:cs="Times New Roman"/>
          <w:b/>
          <w:color w:val="auto"/>
          <w:lang w:val="en-ZA"/>
        </w:rPr>
        <w:tab/>
      </w:r>
      <w:r w:rsidR="005C3369">
        <w:rPr>
          <w:rFonts w:ascii="Arial" w:eastAsia="Times New Roman" w:hAnsi="Arial" w:cs="Times New Roman"/>
          <w:b/>
          <w:color w:val="auto"/>
          <w:lang w:val="en-ZA"/>
        </w:rPr>
        <w:tab/>
        <w:t xml:space="preserve">          22</w:t>
      </w:r>
    </w:p>
    <w:p w14:paraId="7CD4EFBF" w14:textId="77777777" w:rsidR="00D4764F" w:rsidRPr="007C2AC5" w:rsidRDefault="00D4764F" w:rsidP="00D4764F">
      <w:pPr>
        <w:numPr>
          <w:ilvl w:val="0"/>
          <w:numId w:val="43"/>
        </w:numPr>
        <w:spacing w:after="0" w:line="360" w:lineRule="auto"/>
        <w:ind w:left="540" w:right="-605" w:hanging="540"/>
        <w:contextualSpacing/>
        <w:jc w:val="both"/>
        <w:rPr>
          <w:rFonts w:ascii="Arial" w:eastAsia="Times New Roman" w:hAnsi="Arial" w:cs="Times New Roman"/>
          <w:b/>
          <w:color w:val="auto"/>
          <w:lang w:val="en-ZA"/>
        </w:rPr>
      </w:pPr>
      <w:r w:rsidRPr="007C2AC5">
        <w:rPr>
          <w:rFonts w:ascii="Arial" w:eastAsia="Times New Roman" w:hAnsi="Arial" w:cs="Times New Roman"/>
          <w:b/>
          <w:color w:val="auto"/>
          <w:lang w:val="en-ZA"/>
        </w:rPr>
        <w:t>Relocation and duty to inform municipality of move</w:t>
      </w:r>
      <w:r w:rsidRPr="007C2AC5">
        <w:rPr>
          <w:rFonts w:ascii="Arial" w:eastAsia="Times New Roman" w:hAnsi="Arial" w:cs="Times New Roman"/>
          <w:b/>
          <w:color w:val="auto"/>
          <w:lang w:val="en-ZA"/>
        </w:rPr>
        <w:tab/>
      </w:r>
      <w:r w:rsidRPr="007C2AC5">
        <w:rPr>
          <w:rFonts w:ascii="Arial" w:eastAsia="Times New Roman" w:hAnsi="Arial" w:cs="Times New Roman"/>
          <w:b/>
          <w:color w:val="auto"/>
          <w:lang w:val="en-ZA"/>
        </w:rPr>
        <w:tab/>
      </w:r>
      <w:r w:rsidRPr="007C2AC5">
        <w:rPr>
          <w:rFonts w:ascii="Arial" w:eastAsia="Times New Roman" w:hAnsi="Arial" w:cs="Times New Roman"/>
          <w:b/>
          <w:color w:val="auto"/>
          <w:lang w:val="en-ZA"/>
        </w:rPr>
        <w:tab/>
        <w:t xml:space="preserve">          22</w:t>
      </w:r>
    </w:p>
    <w:p w14:paraId="0FFE72F8" w14:textId="77777777" w:rsidR="00D4764F" w:rsidRPr="007C2AC5" w:rsidRDefault="00D4764F" w:rsidP="00D4764F">
      <w:pPr>
        <w:numPr>
          <w:ilvl w:val="0"/>
          <w:numId w:val="43"/>
        </w:numPr>
        <w:spacing w:after="0" w:line="360" w:lineRule="auto"/>
        <w:ind w:left="540" w:right="-605" w:hanging="540"/>
        <w:contextualSpacing/>
        <w:jc w:val="both"/>
        <w:rPr>
          <w:rFonts w:ascii="Arial" w:eastAsia="Times New Roman" w:hAnsi="Arial" w:cs="Times New Roman"/>
          <w:b/>
          <w:color w:val="auto"/>
          <w:lang w:val="en-ZA"/>
        </w:rPr>
      </w:pPr>
      <w:r w:rsidRPr="007C2AC5">
        <w:rPr>
          <w:rFonts w:ascii="Arial" w:eastAsia="Times New Roman" w:hAnsi="Arial" w:cs="Times New Roman"/>
          <w:b/>
          <w:color w:val="auto"/>
          <w:lang w:val="en-ZA"/>
        </w:rPr>
        <w:t>Audit and revi</w:t>
      </w:r>
      <w:r w:rsidR="007C2AC5">
        <w:rPr>
          <w:rFonts w:ascii="Arial" w:eastAsia="Times New Roman" w:hAnsi="Arial" w:cs="Times New Roman"/>
          <w:b/>
          <w:color w:val="auto"/>
          <w:lang w:val="en-ZA"/>
        </w:rPr>
        <w:t>ew</w:t>
      </w:r>
      <w:r w:rsidR="007C2AC5">
        <w:rPr>
          <w:rFonts w:ascii="Arial" w:eastAsia="Times New Roman" w:hAnsi="Arial" w:cs="Times New Roman"/>
          <w:b/>
          <w:color w:val="auto"/>
          <w:lang w:val="en-ZA"/>
        </w:rPr>
        <w:tab/>
      </w:r>
      <w:r w:rsidR="007C2AC5">
        <w:rPr>
          <w:rFonts w:ascii="Arial" w:eastAsia="Times New Roman" w:hAnsi="Arial" w:cs="Times New Roman"/>
          <w:b/>
          <w:color w:val="auto"/>
          <w:lang w:val="en-ZA"/>
        </w:rPr>
        <w:tab/>
      </w:r>
      <w:r w:rsidR="007C2AC5">
        <w:rPr>
          <w:rFonts w:ascii="Arial" w:eastAsia="Times New Roman" w:hAnsi="Arial" w:cs="Times New Roman"/>
          <w:b/>
          <w:color w:val="auto"/>
          <w:lang w:val="en-ZA"/>
        </w:rPr>
        <w:tab/>
      </w:r>
      <w:r w:rsidR="007C2AC5">
        <w:rPr>
          <w:rFonts w:ascii="Arial" w:eastAsia="Times New Roman" w:hAnsi="Arial" w:cs="Times New Roman"/>
          <w:b/>
          <w:color w:val="auto"/>
          <w:lang w:val="en-ZA"/>
        </w:rPr>
        <w:tab/>
      </w:r>
      <w:r w:rsidR="007C2AC5">
        <w:rPr>
          <w:rFonts w:ascii="Arial" w:eastAsia="Times New Roman" w:hAnsi="Arial" w:cs="Times New Roman"/>
          <w:b/>
          <w:color w:val="auto"/>
          <w:lang w:val="en-ZA"/>
        </w:rPr>
        <w:tab/>
      </w:r>
      <w:r w:rsidR="007C2AC5">
        <w:rPr>
          <w:rFonts w:ascii="Arial" w:eastAsia="Times New Roman" w:hAnsi="Arial" w:cs="Times New Roman"/>
          <w:b/>
          <w:color w:val="auto"/>
          <w:lang w:val="en-ZA"/>
        </w:rPr>
        <w:tab/>
        <w:t xml:space="preserve">          </w:t>
      </w:r>
      <w:r w:rsidR="007C2AC5">
        <w:rPr>
          <w:rFonts w:ascii="Arial" w:eastAsia="Times New Roman" w:hAnsi="Arial" w:cs="Times New Roman"/>
          <w:b/>
          <w:color w:val="auto"/>
          <w:lang w:val="en-ZA"/>
        </w:rPr>
        <w:tab/>
      </w:r>
      <w:r w:rsidR="007C2AC5">
        <w:rPr>
          <w:rFonts w:ascii="Arial" w:eastAsia="Times New Roman" w:hAnsi="Arial" w:cs="Times New Roman"/>
          <w:b/>
          <w:color w:val="auto"/>
          <w:lang w:val="en-ZA"/>
        </w:rPr>
        <w:tab/>
        <w:t xml:space="preserve">          23</w:t>
      </w:r>
    </w:p>
    <w:p w14:paraId="2F8D3BE2" w14:textId="77777777" w:rsidR="00D4764F" w:rsidRPr="007C2AC5" w:rsidRDefault="00D4764F" w:rsidP="00D4764F">
      <w:pPr>
        <w:numPr>
          <w:ilvl w:val="0"/>
          <w:numId w:val="43"/>
        </w:numPr>
        <w:spacing w:after="0" w:line="360" w:lineRule="auto"/>
        <w:ind w:left="540" w:right="-605" w:hanging="540"/>
        <w:contextualSpacing/>
        <w:jc w:val="both"/>
        <w:rPr>
          <w:rFonts w:ascii="Arial" w:eastAsia="Times New Roman" w:hAnsi="Arial" w:cs="Times New Roman"/>
          <w:b/>
          <w:color w:val="auto"/>
          <w:lang w:val="en-ZA"/>
        </w:rPr>
      </w:pPr>
      <w:r w:rsidRPr="007C2AC5">
        <w:rPr>
          <w:rFonts w:ascii="Arial" w:eastAsia="Times New Roman" w:hAnsi="Arial" w:cs="Times New Roman"/>
          <w:b/>
          <w:color w:val="auto"/>
          <w:lang w:val="en-ZA"/>
        </w:rPr>
        <w:t xml:space="preserve">Monitoring </w:t>
      </w:r>
      <w:r w:rsidR="007C2AC5">
        <w:rPr>
          <w:rFonts w:ascii="Arial" w:eastAsia="Times New Roman" w:hAnsi="Arial" w:cs="Times New Roman"/>
          <w:b/>
          <w:color w:val="auto"/>
          <w:lang w:val="en-ZA"/>
        </w:rPr>
        <w:t>and reporting</w:t>
      </w:r>
      <w:r w:rsidR="007C2AC5">
        <w:rPr>
          <w:rFonts w:ascii="Arial" w:eastAsia="Times New Roman" w:hAnsi="Arial" w:cs="Times New Roman"/>
          <w:b/>
          <w:color w:val="auto"/>
          <w:lang w:val="en-ZA"/>
        </w:rPr>
        <w:tab/>
      </w:r>
      <w:r w:rsidR="007C2AC5">
        <w:rPr>
          <w:rFonts w:ascii="Arial" w:eastAsia="Times New Roman" w:hAnsi="Arial" w:cs="Times New Roman"/>
          <w:b/>
          <w:color w:val="auto"/>
          <w:lang w:val="en-ZA"/>
        </w:rPr>
        <w:tab/>
      </w:r>
      <w:r w:rsidR="007C2AC5">
        <w:rPr>
          <w:rFonts w:ascii="Arial" w:eastAsia="Times New Roman" w:hAnsi="Arial" w:cs="Times New Roman"/>
          <w:b/>
          <w:color w:val="auto"/>
          <w:lang w:val="en-ZA"/>
        </w:rPr>
        <w:tab/>
      </w:r>
      <w:r w:rsidR="007C2AC5">
        <w:rPr>
          <w:rFonts w:ascii="Arial" w:eastAsia="Times New Roman" w:hAnsi="Arial" w:cs="Times New Roman"/>
          <w:b/>
          <w:color w:val="auto"/>
          <w:lang w:val="en-ZA"/>
        </w:rPr>
        <w:tab/>
      </w:r>
      <w:r w:rsidR="007C2AC5">
        <w:rPr>
          <w:rFonts w:ascii="Arial" w:eastAsia="Times New Roman" w:hAnsi="Arial" w:cs="Times New Roman"/>
          <w:b/>
          <w:color w:val="auto"/>
          <w:lang w:val="en-ZA"/>
        </w:rPr>
        <w:tab/>
      </w:r>
      <w:r w:rsidR="007C2AC5">
        <w:rPr>
          <w:rFonts w:ascii="Arial" w:eastAsia="Times New Roman" w:hAnsi="Arial" w:cs="Times New Roman"/>
          <w:b/>
          <w:color w:val="auto"/>
          <w:lang w:val="en-ZA"/>
        </w:rPr>
        <w:tab/>
      </w:r>
      <w:r w:rsidR="007C2AC5">
        <w:rPr>
          <w:rFonts w:ascii="Arial" w:eastAsia="Times New Roman" w:hAnsi="Arial" w:cs="Times New Roman"/>
          <w:b/>
          <w:color w:val="auto"/>
          <w:lang w:val="en-ZA"/>
        </w:rPr>
        <w:tab/>
        <w:t xml:space="preserve">          23</w:t>
      </w:r>
    </w:p>
    <w:p w14:paraId="583F11E2" w14:textId="77777777" w:rsidR="00D4764F" w:rsidRPr="007C2AC5" w:rsidRDefault="00D4764F" w:rsidP="00D4764F">
      <w:pPr>
        <w:numPr>
          <w:ilvl w:val="0"/>
          <w:numId w:val="43"/>
        </w:numPr>
        <w:spacing w:after="0" w:line="360" w:lineRule="auto"/>
        <w:ind w:left="540" w:right="-605" w:hanging="540"/>
        <w:contextualSpacing/>
        <w:jc w:val="both"/>
        <w:rPr>
          <w:rFonts w:ascii="Arial" w:eastAsia="Times New Roman" w:hAnsi="Arial" w:cs="Times New Roman"/>
          <w:b/>
          <w:color w:val="auto"/>
          <w:lang w:val="en-ZA"/>
        </w:rPr>
      </w:pPr>
      <w:r w:rsidRPr="007C2AC5">
        <w:rPr>
          <w:rFonts w:ascii="Arial" w:eastAsia="Times New Roman" w:hAnsi="Arial" w:cs="Times New Roman"/>
          <w:b/>
          <w:color w:val="auto"/>
          <w:lang w:val="en-ZA"/>
        </w:rPr>
        <w:t>Capacity building</w:t>
      </w:r>
      <w:r w:rsidRPr="007C2AC5">
        <w:rPr>
          <w:rFonts w:ascii="Arial" w:eastAsia="Times New Roman" w:hAnsi="Arial" w:cs="Times New Roman"/>
          <w:b/>
          <w:color w:val="auto"/>
          <w:lang w:val="en-ZA"/>
        </w:rPr>
        <w:tab/>
      </w:r>
      <w:r w:rsidRPr="007C2AC5">
        <w:rPr>
          <w:rFonts w:ascii="Arial" w:eastAsia="Times New Roman" w:hAnsi="Arial" w:cs="Times New Roman"/>
          <w:b/>
          <w:color w:val="auto"/>
          <w:lang w:val="en-ZA"/>
        </w:rPr>
        <w:tab/>
      </w:r>
      <w:r w:rsidRPr="007C2AC5">
        <w:rPr>
          <w:rFonts w:ascii="Arial" w:eastAsia="Times New Roman" w:hAnsi="Arial" w:cs="Times New Roman"/>
          <w:b/>
          <w:color w:val="auto"/>
          <w:lang w:val="en-ZA"/>
        </w:rPr>
        <w:tab/>
      </w:r>
      <w:r w:rsidRPr="007C2AC5">
        <w:rPr>
          <w:rFonts w:ascii="Arial" w:eastAsia="Times New Roman" w:hAnsi="Arial" w:cs="Times New Roman"/>
          <w:b/>
          <w:color w:val="auto"/>
          <w:lang w:val="en-ZA"/>
        </w:rPr>
        <w:tab/>
      </w:r>
      <w:r w:rsidRPr="007C2AC5">
        <w:rPr>
          <w:rFonts w:ascii="Arial" w:eastAsia="Times New Roman" w:hAnsi="Arial" w:cs="Times New Roman"/>
          <w:b/>
          <w:color w:val="auto"/>
          <w:lang w:val="en-ZA"/>
        </w:rPr>
        <w:tab/>
      </w:r>
      <w:r w:rsidRPr="007C2AC5">
        <w:rPr>
          <w:rFonts w:ascii="Arial" w:eastAsia="Times New Roman" w:hAnsi="Arial" w:cs="Times New Roman"/>
          <w:b/>
          <w:color w:val="auto"/>
          <w:lang w:val="en-ZA"/>
        </w:rPr>
        <w:tab/>
      </w:r>
      <w:r w:rsidRPr="007C2AC5">
        <w:rPr>
          <w:rFonts w:ascii="Arial" w:eastAsia="Times New Roman" w:hAnsi="Arial" w:cs="Times New Roman"/>
          <w:b/>
          <w:color w:val="auto"/>
          <w:lang w:val="en-ZA"/>
        </w:rPr>
        <w:tab/>
        <w:t xml:space="preserve">          </w:t>
      </w:r>
      <w:r w:rsidRPr="007C2AC5">
        <w:rPr>
          <w:rFonts w:ascii="Arial" w:eastAsia="Times New Roman" w:hAnsi="Arial" w:cs="Times New Roman"/>
          <w:b/>
          <w:color w:val="auto"/>
          <w:lang w:val="en-ZA"/>
        </w:rPr>
        <w:tab/>
        <w:t xml:space="preserve">          23</w:t>
      </w:r>
    </w:p>
    <w:p w14:paraId="069E0191" w14:textId="77777777" w:rsidR="00D4764F" w:rsidRPr="007C2AC5" w:rsidRDefault="00D4764F" w:rsidP="00D4764F">
      <w:pPr>
        <w:numPr>
          <w:ilvl w:val="0"/>
          <w:numId w:val="43"/>
        </w:numPr>
        <w:spacing w:after="0" w:line="360" w:lineRule="auto"/>
        <w:ind w:left="540" w:right="-605" w:hanging="540"/>
        <w:contextualSpacing/>
        <w:jc w:val="both"/>
        <w:rPr>
          <w:rFonts w:ascii="Arial" w:eastAsia="Times New Roman" w:hAnsi="Arial" w:cs="Times New Roman"/>
          <w:b/>
          <w:color w:val="auto"/>
          <w:lang w:val="en-ZA"/>
        </w:rPr>
      </w:pPr>
      <w:r w:rsidRPr="007C2AC5">
        <w:rPr>
          <w:rFonts w:ascii="Arial" w:eastAsia="Times New Roman" w:hAnsi="Arial" w:cs="Times New Roman"/>
          <w:b/>
          <w:color w:val="auto"/>
          <w:lang w:val="en-ZA"/>
        </w:rPr>
        <w:t>Responsibil</w:t>
      </w:r>
      <w:r w:rsidR="007C2AC5">
        <w:rPr>
          <w:rFonts w:ascii="Arial" w:eastAsia="Times New Roman" w:hAnsi="Arial" w:cs="Times New Roman"/>
          <w:b/>
          <w:color w:val="auto"/>
          <w:lang w:val="en-ZA"/>
        </w:rPr>
        <w:t>ity framework</w:t>
      </w:r>
      <w:r w:rsidR="007C2AC5">
        <w:rPr>
          <w:rFonts w:ascii="Arial" w:eastAsia="Times New Roman" w:hAnsi="Arial" w:cs="Times New Roman"/>
          <w:b/>
          <w:color w:val="auto"/>
          <w:lang w:val="en-ZA"/>
        </w:rPr>
        <w:tab/>
      </w:r>
      <w:r w:rsidR="007C2AC5">
        <w:rPr>
          <w:rFonts w:ascii="Arial" w:eastAsia="Times New Roman" w:hAnsi="Arial" w:cs="Times New Roman"/>
          <w:b/>
          <w:color w:val="auto"/>
          <w:lang w:val="en-ZA"/>
        </w:rPr>
        <w:tab/>
      </w:r>
      <w:r w:rsidR="007C2AC5">
        <w:rPr>
          <w:rFonts w:ascii="Arial" w:eastAsia="Times New Roman" w:hAnsi="Arial" w:cs="Times New Roman"/>
          <w:b/>
          <w:color w:val="auto"/>
          <w:lang w:val="en-ZA"/>
        </w:rPr>
        <w:tab/>
      </w:r>
      <w:r w:rsidR="007C2AC5">
        <w:rPr>
          <w:rFonts w:ascii="Arial" w:eastAsia="Times New Roman" w:hAnsi="Arial" w:cs="Times New Roman"/>
          <w:b/>
          <w:color w:val="auto"/>
          <w:lang w:val="en-ZA"/>
        </w:rPr>
        <w:tab/>
      </w:r>
      <w:r w:rsidR="007C2AC5">
        <w:rPr>
          <w:rFonts w:ascii="Arial" w:eastAsia="Times New Roman" w:hAnsi="Arial" w:cs="Times New Roman"/>
          <w:b/>
          <w:color w:val="auto"/>
          <w:lang w:val="en-ZA"/>
        </w:rPr>
        <w:tab/>
      </w:r>
      <w:r w:rsidR="007C2AC5">
        <w:rPr>
          <w:rFonts w:ascii="Arial" w:eastAsia="Times New Roman" w:hAnsi="Arial" w:cs="Times New Roman"/>
          <w:b/>
          <w:color w:val="auto"/>
          <w:lang w:val="en-ZA"/>
        </w:rPr>
        <w:tab/>
      </w:r>
      <w:r w:rsidR="007C2AC5">
        <w:rPr>
          <w:rFonts w:ascii="Arial" w:eastAsia="Times New Roman" w:hAnsi="Arial" w:cs="Times New Roman"/>
          <w:b/>
          <w:color w:val="auto"/>
          <w:lang w:val="en-ZA"/>
        </w:rPr>
        <w:tab/>
        <w:t xml:space="preserve">          23</w:t>
      </w:r>
    </w:p>
    <w:p w14:paraId="76AED1D1" w14:textId="77777777" w:rsidR="00D4764F" w:rsidRPr="007C2AC5" w:rsidRDefault="00D4764F" w:rsidP="00D4764F">
      <w:pPr>
        <w:numPr>
          <w:ilvl w:val="0"/>
          <w:numId w:val="43"/>
        </w:numPr>
        <w:spacing w:after="0" w:line="360" w:lineRule="auto"/>
        <w:ind w:left="540" w:right="-605" w:hanging="540"/>
        <w:contextualSpacing/>
        <w:jc w:val="both"/>
        <w:rPr>
          <w:rFonts w:ascii="Arial" w:eastAsia="Times New Roman" w:hAnsi="Arial" w:cs="Times New Roman"/>
          <w:b/>
          <w:color w:val="auto"/>
          <w:lang w:val="en-ZA"/>
        </w:rPr>
      </w:pPr>
      <w:r w:rsidRPr="007C2AC5">
        <w:rPr>
          <w:rFonts w:ascii="Arial" w:eastAsia="Times New Roman" w:hAnsi="Arial" w:cs="Times New Roman"/>
          <w:b/>
          <w:color w:val="auto"/>
          <w:lang w:val="en-ZA"/>
        </w:rPr>
        <w:t>Information and education</w:t>
      </w:r>
      <w:r w:rsidRPr="007C2AC5">
        <w:rPr>
          <w:rFonts w:ascii="Arial" w:eastAsia="Times New Roman" w:hAnsi="Arial" w:cs="Times New Roman"/>
          <w:b/>
          <w:color w:val="auto"/>
          <w:lang w:val="en-ZA"/>
        </w:rPr>
        <w:tab/>
      </w:r>
      <w:r w:rsidRPr="007C2AC5">
        <w:rPr>
          <w:rFonts w:ascii="Arial" w:eastAsia="Times New Roman" w:hAnsi="Arial" w:cs="Times New Roman"/>
          <w:b/>
          <w:color w:val="auto"/>
          <w:lang w:val="en-ZA"/>
        </w:rPr>
        <w:tab/>
      </w:r>
      <w:r w:rsidRPr="007C2AC5">
        <w:rPr>
          <w:rFonts w:ascii="Arial" w:eastAsia="Times New Roman" w:hAnsi="Arial" w:cs="Times New Roman"/>
          <w:b/>
          <w:color w:val="auto"/>
          <w:lang w:val="en-ZA"/>
        </w:rPr>
        <w:tab/>
      </w:r>
      <w:r w:rsidRPr="007C2AC5">
        <w:rPr>
          <w:rFonts w:ascii="Arial" w:eastAsia="Times New Roman" w:hAnsi="Arial" w:cs="Times New Roman"/>
          <w:b/>
          <w:color w:val="auto"/>
          <w:lang w:val="en-ZA"/>
        </w:rPr>
        <w:tab/>
      </w:r>
      <w:r w:rsidRPr="007C2AC5">
        <w:rPr>
          <w:rFonts w:ascii="Arial" w:eastAsia="Times New Roman" w:hAnsi="Arial" w:cs="Times New Roman"/>
          <w:b/>
          <w:color w:val="auto"/>
          <w:lang w:val="en-ZA"/>
        </w:rPr>
        <w:tab/>
      </w:r>
      <w:r w:rsidRPr="007C2AC5">
        <w:rPr>
          <w:rFonts w:ascii="Arial" w:eastAsia="Times New Roman" w:hAnsi="Arial" w:cs="Times New Roman"/>
          <w:b/>
          <w:color w:val="auto"/>
          <w:lang w:val="en-ZA"/>
        </w:rPr>
        <w:tab/>
      </w:r>
      <w:r w:rsidRPr="007C2AC5">
        <w:rPr>
          <w:rFonts w:ascii="Arial" w:eastAsia="Times New Roman" w:hAnsi="Arial" w:cs="Times New Roman"/>
          <w:b/>
          <w:color w:val="auto"/>
          <w:lang w:val="en-ZA"/>
        </w:rPr>
        <w:tab/>
        <w:t xml:space="preserve">          24</w:t>
      </w:r>
    </w:p>
    <w:p w14:paraId="2BB43D55" w14:textId="77777777" w:rsidR="00D4764F" w:rsidRPr="007C2AC5" w:rsidRDefault="00D4764F" w:rsidP="00D4764F">
      <w:pPr>
        <w:numPr>
          <w:ilvl w:val="0"/>
          <w:numId w:val="43"/>
        </w:numPr>
        <w:spacing w:after="0" w:line="360" w:lineRule="auto"/>
        <w:ind w:left="540" w:right="-605" w:hanging="540"/>
        <w:contextualSpacing/>
        <w:jc w:val="both"/>
        <w:rPr>
          <w:rFonts w:ascii="Arial" w:eastAsia="Times New Roman" w:hAnsi="Arial" w:cs="Times New Roman"/>
          <w:b/>
          <w:color w:val="auto"/>
          <w:lang w:val="en-ZA"/>
        </w:rPr>
      </w:pPr>
      <w:r w:rsidRPr="007C2AC5">
        <w:rPr>
          <w:rFonts w:ascii="Arial" w:eastAsia="Times New Roman" w:hAnsi="Arial" w:cs="Times New Roman"/>
          <w:b/>
          <w:color w:val="auto"/>
          <w:lang w:val="en-ZA"/>
        </w:rPr>
        <w:t>Misconduct</w:t>
      </w:r>
      <w:r w:rsidR="007C2AC5">
        <w:rPr>
          <w:rFonts w:ascii="Arial" w:eastAsia="Times New Roman" w:hAnsi="Arial" w:cs="Times New Roman"/>
          <w:b/>
          <w:color w:val="auto"/>
          <w:lang w:val="en-ZA"/>
        </w:rPr>
        <w:t xml:space="preserve"> by officials</w:t>
      </w:r>
      <w:r w:rsidR="007C2AC5">
        <w:rPr>
          <w:rFonts w:ascii="Arial" w:eastAsia="Times New Roman" w:hAnsi="Arial" w:cs="Times New Roman"/>
          <w:b/>
          <w:color w:val="auto"/>
          <w:lang w:val="en-ZA"/>
        </w:rPr>
        <w:tab/>
      </w:r>
      <w:r w:rsidR="007C2AC5">
        <w:rPr>
          <w:rFonts w:ascii="Arial" w:eastAsia="Times New Roman" w:hAnsi="Arial" w:cs="Times New Roman"/>
          <w:b/>
          <w:color w:val="auto"/>
          <w:lang w:val="en-ZA"/>
        </w:rPr>
        <w:tab/>
      </w:r>
      <w:r w:rsidR="007C2AC5">
        <w:rPr>
          <w:rFonts w:ascii="Arial" w:eastAsia="Times New Roman" w:hAnsi="Arial" w:cs="Times New Roman"/>
          <w:b/>
          <w:color w:val="auto"/>
          <w:lang w:val="en-ZA"/>
        </w:rPr>
        <w:tab/>
      </w:r>
      <w:r w:rsidR="007C2AC5">
        <w:rPr>
          <w:rFonts w:ascii="Arial" w:eastAsia="Times New Roman" w:hAnsi="Arial" w:cs="Times New Roman"/>
          <w:b/>
          <w:color w:val="auto"/>
          <w:lang w:val="en-ZA"/>
        </w:rPr>
        <w:tab/>
      </w:r>
      <w:r w:rsidR="007C2AC5">
        <w:rPr>
          <w:rFonts w:ascii="Arial" w:eastAsia="Times New Roman" w:hAnsi="Arial" w:cs="Times New Roman"/>
          <w:b/>
          <w:color w:val="auto"/>
          <w:lang w:val="en-ZA"/>
        </w:rPr>
        <w:tab/>
      </w:r>
      <w:r w:rsidR="007C2AC5">
        <w:rPr>
          <w:rFonts w:ascii="Arial" w:eastAsia="Times New Roman" w:hAnsi="Arial" w:cs="Times New Roman"/>
          <w:b/>
          <w:color w:val="auto"/>
          <w:lang w:val="en-ZA"/>
        </w:rPr>
        <w:tab/>
      </w:r>
      <w:r w:rsidR="007C2AC5">
        <w:rPr>
          <w:rFonts w:ascii="Arial" w:eastAsia="Times New Roman" w:hAnsi="Arial" w:cs="Times New Roman"/>
          <w:b/>
          <w:color w:val="auto"/>
          <w:lang w:val="en-ZA"/>
        </w:rPr>
        <w:tab/>
        <w:t xml:space="preserve">          25</w:t>
      </w:r>
    </w:p>
    <w:p w14:paraId="3CA1A9D7" w14:textId="77777777" w:rsidR="00D4764F" w:rsidRPr="007C2AC5" w:rsidRDefault="00D4764F" w:rsidP="00D4764F">
      <w:pPr>
        <w:numPr>
          <w:ilvl w:val="0"/>
          <w:numId w:val="43"/>
        </w:numPr>
        <w:spacing w:after="0" w:line="360" w:lineRule="auto"/>
        <w:ind w:left="540" w:right="-605" w:hanging="540"/>
        <w:contextualSpacing/>
        <w:jc w:val="both"/>
        <w:rPr>
          <w:rFonts w:ascii="Arial" w:eastAsia="Times New Roman" w:hAnsi="Arial" w:cs="Times New Roman"/>
          <w:b/>
          <w:color w:val="auto"/>
          <w:lang w:val="en-ZA"/>
        </w:rPr>
      </w:pPr>
      <w:r w:rsidRPr="007C2AC5">
        <w:rPr>
          <w:rFonts w:ascii="Arial" w:eastAsia="Times New Roman" w:hAnsi="Arial" w:cs="Times New Roman"/>
          <w:b/>
          <w:color w:val="auto"/>
          <w:lang w:val="en-ZA"/>
        </w:rPr>
        <w:t>Offences and penalties</w:t>
      </w:r>
      <w:r w:rsidRPr="007C2AC5">
        <w:rPr>
          <w:rFonts w:ascii="Arial" w:eastAsia="Times New Roman" w:hAnsi="Arial" w:cs="Times New Roman"/>
          <w:b/>
          <w:color w:val="auto"/>
          <w:lang w:val="en-ZA"/>
        </w:rPr>
        <w:tab/>
      </w:r>
      <w:r w:rsidRPr="007C2AC5">
        <w:rPr>
          <w:rFonts w:ascii="Arial" w:eastAsia="Times New Roman" w:hAnsi="Arial" w:cs="Times New Roman"/>
          <w:b/>
          <w:color w:val="auto"/>
          <w:lang w:val="en-ZA"/>
        </w:rPr>
        <w:tab/>
      </w:r>
      <w:r w:rsidRPr="007C2AC5">
        <w:rPr>
          <w:rFonts w:ascii="Arial" w:eastAsia="Times New Roman" w:hAnsi="Arial" w:cs="Times New Roman"/>
          <w:b/>
          <w:color w:val="auto"/>
          <w:lang w:val="en-ZA"/>
        </w:rPr>
        <w:tab/>
      </w:r>
      <w:r w:rsidRPr="007C2AC5">
        <w:rPr>
          <w:rFonts w:ascii="Arial" w:eastAsia="Times New Roman" w:hAnsi="Arial" w:cs="Times New Roman"/>
          <w:b/>
          <w:color w:val="auto"/>
          <w:lang w:val="en-ZA"/>
        </w:rPr>
        <w:tab/>
      </w:r>
      <w:r w:rsidRPr="007C2AC5">
        <w:rPr>
          <w:rFonts w:ascii="Arial" w:eastAsia="Times New Roman" w:hAnsi="Arial" w:cs="Times New Roman"/>
          <w:b/>
          <w:color w:val="auto"/>
          <w:lang w:val="en-ZA"/>
        </w:rPr>
        <w:tab/>
      </w:r>
      <w:r w:rsidRPr="007C2AC5">
        <w:rPr>
          <w:rFonts w:ascii="Arial" w:eastAsia="Times New Roman" w:hAnsi="Arial" w:cs="Times New Roman"/>
          <w:b/>
          <w:color w:val="auto"/>
          <w:lang w:val="en-ZA"/>
        </w:rPr>
        <w:tab/>
      </w:r>
      <w:r w:rsidRPr="007C2AC5">
        <w:rPr>
          <w:rFonts w:ascii="Arial" w:eastAsia="Times New Roman" w:hAnsi="Arial" w:cs="Times New Roman"/>
          <w:b/>
          <w:color w:val="auto"/>
          <w:lang w:val="en-ZA"/>
        </w:rPr>
        <w:tab/>
        <w:t xml:space="preserve">          25</w:t>
      </w:r>
    </w:p>
    <w:p w14:paraId="20FD6D48" w14:textId="77777777" w:rsidR="00D4764F" w:rsidRPr="007C2AC5" w:rsidRDefault="00D4764F" w:rsidP="00D4764F">
      <w:pPr>
        <w:numPr>
          <w:ilvl w:val="0"/>
          <w:numId w:val="43"/>
        </w:numPr>
        <w:spacing w:after="0" w:line="360" w:lineRule="auto"/>
        <w:ind w:left="540" w:right="-605" w:hanging="540"/>
        <w:contextualSpacing/>
        <w:jc w:val="both"/>
        <w:rPr>
          <w:rFonts w:ascii="Arial" w:eastAsia="Times New Roman" w:hAnsi="Arial" w:cs="Times New Roman"/>
          <w:b/>
          <w:color w:val="auto"/>
          <w:lang w:val="en-ZA"/>
        </w:rPr>
      </w:pPr>
      <w:r w:rsidRPr="007C2AC5">
        <w:rPr>
          <w:rFonts w:ascii="Arial" w:eastAsia="Times New Roman" w:hAnsi="Arial" w:cs="Times New Roman"/>
          <w:b/>
          <w:color w:val="auto"/>
          <w:lang w:val="en-ZA"/>
        </w:rPr>
        <w:t>Authentication and serving of notices</w:t>
      </w:r>
      <w:r w:rsidRPr="007C2AC5">
        <w:rPr>
          <w:rFonts w:ascii="Arial" w:eastAsia="Times New Roman" w:hAnsi="Arial" w:cs="Times New Roman"/>
          <w:b/>
          <w:color w:val="auto"/>
          <w:lang w:val="en-ZA"/>
        </w:rPr>
        <w:tab/>
      </w:r>
      <w:r w:rsidRPr="007C2AC5">
        <w:rPr>
          <w:rFonts w:ascii="Arial" w:eastAsia="Times New Roman" w:hAnsi="Arial" w:cs="Times New Roman"/>
          <w:b/>
          <w:color w:val="auto"/>
          <w:lang w:val="en-ZA"/>
        </w:rPr>
        <w:tab/>
      </w:r>
      <w:r w:rsidRPr="007C2AC5">
        <w:rPr>
          <w:rFonts w:ascii="Arial" w:eastAsia="Times New Roman" w:hAnsi="Arial" w:cs="Times New Roman"/>
          <w:b/>
          <w:color w:val="auto"/>
          <w:lang w:val="en-ZA"/>
        </w:rPr>
        <w:tab/>
      </w:r>
      <w:r w:rsidRPr="007C2AC5">
        <w:rPr>
          <w:rFonts w:ascii="Arial" w:eastAsia="Times New Roman" w:hAnsi="Arial" w:cs="Times New Roman"/>
          <w:b/>
          <w:color w:val="auto"/>
          <w:lang w:val="en-ZA"/>
        </w:rPr>
        <w:tab/>
        <w:t xml:space="preserve">                      26</w:t>
      </w:r>
    </w:p>
    <w:p w14:paraId="35562445" w14:textId="77777777" w:rsidR="00D4764F" w:rsidRPr="007C2AC5" w:rsidRDefault="00D4764F" w:rsidP="00D4764F">
      <w:pPr>
        <w:numPr>
          <w:ilvl w:val="0"/>
          <w:numId w:val="43"/>
        </w:numPr>
        <w:spacing w:after="0" w:line="360" w:lineRule="auto"/>
        <w:ind w:left="540" w:right="-605" w:hanging="540"/>
        <w:contextualSpacing/>
        <w:jc w:val="both"/>
        <w:rPr>
          <w:rFonts w:ascii="Arial" w:eastAsia="Times New Roman" w:hAnsi="Arial" w:cs="Times New Roman"/>
          <w:b/>
          <w:color w:val="auto"/>
          <w:lang w:val="en-ZA"/>
        </w:rPr>
      </w:pPr>
      <w:r w:rsidRPr="007C2AC5">
        <w:rPr>
          <w:rFonts w:ascii="Arial" w:eastAsia="Times New Roman" w:hAnsi="Arial" w:cs="Times New Roman"/>
          <w:b/>
          <w:color w:val="auto"/>
          <w:lang w:val="en-ZA"/>
        </w:rPr>
        <w:t>Policy repeal and commencement date</w:t>
      </w:r>
      <w:r w:rsidRPr="007C2AC5">
        <w:rPr>
          <w:rFonts w:ascii="Arial" w:eastAsia="Times New Roman" w:hAnsi="Arial" w:cs="Times New Roman"/>
          <w:b/>
          <w:color w:val="auto"/>
          <w:lang w:val="en-ZA"/>
        </w:rPr>
        <w:tab/>
      </w:r>
      <w:r w:rsidRPr="007C2AC5">
        <w:rPr>
          <w:rFonts w:ascii="Arial" w:eastAsia="Times New Roman" w:hAnsi="Arial" w:cs="Times New Roman"/>
          <w:b/>
          <w:color w:val="auto"/>
          <w:lang w:val="en-ZA"/>
        </w:rPr>
        <w:tab/>
      </w:r>
      <w:r w:rsidRPr="007C2AC5">
        <w:rPr>
          <w:rFonts w:ascii="Arial" w:eastAsia="Times New Roman" w:hAnsi="Arial" w:cs="Times New Roman"/>
          <w:b/>
          <w:color w:val="auto"/>
          <w:lang w:val="en-ZA"/>
        </w:rPr>
        <w:tab/>
      </w:r>
      <w:r w:rsidRPr="007C2AC5">
        <w:rPr>
          <w:rFonts w:ascii="Arial" w:eastAsia="Times New Roman" w:hAnsi="Arial" w:cs="Times New Roman"/>
          <w:b/>
          <w:color w:val="auto"/>
          <w:lang w:val="en-ZA"/>
        </w:rPr>
        <w:tab/>
      </w:r>
      <w:r w:rsidRPr="007C2AC5">
        <w:rPr>
          <w:rFonts w:ascii="Arial" w:eastAsia="Times New Roman" w:hAnsi="Arial" w:cs="Times New Roman"/>
          <w:b/>
          <w:color w:val="auto"/>
          <w:lang w:val="en-ZA"/>
        </w:rPr>
        <w:tab/>
        <w:t xml:space="preserve">          27</w:t>
      </w:r>
    </w:p>
    <w:p w14:paraId="44BA3EFC" w14:textId="77777777" w:rsidR="00D4764F" w:rsidRPr="007C2AC5" w:rsidRDefault="00D4764F" w:rsidP="00D4764F">
      <w:pPr>
        <w:numPr>
          <w:ilvl w:val="0"/>
          <w:numId w:val="43"/>
        </w:numPr>
        <w:spacing w:after="0" w:line="360" w:lineRule="auto"/>
        <w:ind w:left="540" w:right="-605" w:hanging="540"/>
        <w:contextualSpacing/>
        <w:jc w:val="both"/>
        <w:rPr>
          <w:rFonts w:ascii="Arial" w:eastAsia="Times New Roman" w:hAnsi="Arial" w:cs="Times New Roman"/>
          <w:b/>
          <w:color w:val="auto"/>
          <w:lang w:val="en-ZA"/>
        </w:rPr>
      </w:pPr>
      <w:r w:rsidRPr="007C2AC5">
        <w:rPr>
          <w:rFonts w:ascii="Arial" w:eastAsia="Times New Roman" w:hAnsi="Arial" w:cs="Times New Roman"/>
          <w:b/>
          <w:color w:val="auto"/>
          <w:lang w:val="en-ZA"/>
        </w:rPr>
        <w:t xml:space="preserve">Policy approval and commencement </w:t>
      </w:r>
      <w:r w:rsidRPr="007C2AC5">
        <w:rPr>
          <w:rFonts w:ascii="Arial" w:eastAsia="Times New Roman" w:hAnsi="Arial" w:cs="Times New Roman"/>
          <w:b/>
          <w:color w:val="auto"/>
          <w:lang w:val="en-ZA"/>
        </w:rPr>
        <w:tab/>
        <w:t xml:space="preserve">                            </w:t>
      </w:r>
      <w:r w:rsidR="007C2AC5">
        <w:rPr>
          <w:rFonts w:ascii="Arial" w:eastAsia="Times New Roman" w:hAnsi="Arial" w:cs="Times New Roman"/>
          <w:b/>
          <w:color w:val="auto"/>
          <w:lang w:val="en-ZA"/>
        </w:rPr>
        <w:t xml:space="preserve">                             27</w:t>
      </w:r>
      <w:r w:rsidRPr="007C2AC5">
        <w:rPr>
          <w:rFonts w:ascii="Arial" w:eastAsia="Times New Roman" w:hAnsi="Arial" w:cs="Times New Roman"/>
          <w:b/>
          <w:color w:val="auto"/>
          <w:lang w:val="en-ZA"/>
        </w:rPr>
        <w:t xml:space="preserve">   </w:t>
      </w:r>
    </w:p>
    <w:p w14:paraId="380F342C" w14:textId="77777777" w:rsidR="00D4764F" w:rsidRPr="007C2AC5" w:rsidRDefault="00D4764F">
      <w:pPr>
        <w:spacing w:after="160" w:line="259" w:lineRule="auto"/>
        <w:ind w:left="0" w:firstLine="0"/>
        <w:rPr>
          <w:rFonts w:ascii="Arial" w:hAnsi="Arial" w:cs="Arial"/>
          <w:b/>
          <w:color w:val="auto"/>
          <w:lang w:val="en-ZA" w:bidi="en-ZA"/>
        </w:rPr>
      </w:pPr>
      <w:r w:rsidRPr="007C2AC5">
        <w:rPr>
          <w:rFonts w:ascii="Arial" w:hAnsi="Arial" w:cs="Arial"/>
          <w:b/>
          <w:color w:val="auto"/>
          <w:lang w:val="en-ZA" w:bidi="en-ZA"/>
        </w:rPr>
        <w:br w:type="page"/>
      </w:r>
    </w:p>
    <w:p w14:paraId="3A5141AB" w14:textId="77777777" w:rsidR="007D0BF7" w:rsidRPr="007C2AC5" w:rsidRDefault="007D0BF7" w:rsidP="00986DFC">
      <w:pPr>
        <w:spacing w:before="240" w:after="0" w:line="360" w:lineRule="auto"/>
        <w:ind w:left="14" w:firstLine="0"/>
        <w:jc w:val="both"/>
        <w:rPr>
          <w:rFonts w:ascii="Arial" w:hAnsi="Arial" w:cs="Arial"/>
          <w:b/>
          <w:color w:val="auto"/>
          <w:lang w:val="en-ZA" w:bidi="en-ZA"/>
        </w:rPr>
      </w:pPr>
      <w:r w:rsidRPr="007C2AC5">
        <w:rPr>
          <w:rFonts w:ascii="Arial" w:hAnsi="Arial" w:cs="Arial"/>
          <w:b/>
          <w:color w:val="auto"/>
          <w:lang w:val="en-ZA" w:bidi="en-ZA"/>
        </w:rPr>
        <w:lastRenderedPageBreak/>
        <w:t>PREAMBLE</w:t>
      </w:r>
    </w:p>
    <w:p w14:paraId="5A51141D" w14:textId="77777777" w:rsidR="001E1232" w:rsidRPr="007C2AC5" w:rsidRDefault="00F7756D" w:rsidP="007566CE">
      <w:pPr>
        <w:spacing w:before="240" w:after="0" w:line="360" w:lineRule="auto"/>
        <w:ind w:left="14" w:firstLine="0"/>
        <w:jc w:val="both"/>
        <w:rPr>
          <w:rFonts w:ascii="Arial" w:hAnsi="Arial" w:cs="Arial"/>
          <w:color w:val="auto"/>
          <w:lang w:val="en-ZA" w:bidi="en-ZA"/>
        </w:rPr>
      </w:pPr>
      <w:r w:rsidRPr="007C2AC5">
        <w:rPr>
          <w:rFonts w:ascii="Arial" w:hAnsi="Arial" w:cs="Arial"/>
          <w:color w:val="auto"/>
          <w:lang w:val="en-ZA" w:bidi="en-ZA"/>
        </w:rPr>
        <w:t xml:space="preserve">The Council of </w:t>
      </w:r>
      <w:r w:rsidR="007D0BF7" w:rsidRPr="007C2AC5">
        <w:rPr>
          <w:rFonts w:ascii="Arial" w:hAnsi="Arial" w:cs="Arial"/>
          <w:color w:val="auto"/>
          <w:lang w:val="en-ZA" w:bidi="en-ZA"/>
        </w:rPr>
        <w:t xml:space="preserve">Dr </w:t>
      </w:r>
      <w:proofErr w:type="spellStart"/>
      <w:r w:rsidR="007D0BF7" w:rsidRPr="007C2AC5">
        <w:rPr>
          <w:rFonts w:ascii="Arial" w:hAnsi="Arial" w:cs="Arial"/>
          <w:color w:val="auto"/>
          <w:lang w:val="en-ZA" w:bidi="en-ZA"/>
        </w:rPr>
        <w:t>Beyers</w:t>
      </w:r>
      <w:proofErr w:type="spellEnd"/>
      <w:r w:rsidR="007D0BF7" w:rsidRPr="007C2AC5">
        <w:rPr>
          <w:rFonts w:ascii="Arial" w:hAnsi="Arial" w:cs="Arial"/>
          <w:color w:val="auto"/>
          <w:lang w:val="en-ZA" w:bidi="en-ZA"/>
        </w:rPr>
        <w:t xml:space="preserve"> </w:t>
      </w:r>
      <w:proofErr w:type="spellStart"/>
      <w:r w:rsidR="007D0BF7" w:rsidRPr="007C2AC5">
        <w:rPr>
          <w:rFonts w:ascii="Arial" w:hAnsi="Arial" w:cs="Arial"/>
          <w:color w:val="auto"/>
          <w:lang w:val="en-ZA" w:bidi="en-ZA"/>
        </w:rPr>
        <w:t>Naud</w:t>
      </w:r>
      <w:r w:rsidR="00BA04D3" w:rsidRPr="007C2AC5">
        <w:rPr>
          <w:rFonts w:ascii="Arial" w:hAnsi="Arial" w:cs="Arial"/>
          <w:color w:val="auto"/>
          <w:lang w:val="en-ZA" w:bidi="en-ZA"/>
        </w:rPr>
        <w:t>é</w:t>
      </w:r>
      <w:proofErr w:type="spellEnd"/>
      <w:r w:rsidR="007D0BF7" w:rsidRPr="007C2AC5">
        <w:rPr>
          <w:rFonts w:ascii="Arial" w:hAnsi="Arial" w:cs="Arial"/>
          <w:color w:val="auto"/>
          <w:lang w:val="en-ZA" w:bidi="en-ZA"/>
        </w:rPr>
        <w:t xml:space="preserve"> </w:t>
      </w:r>
      <w:r w:rsidR="00013321" w:rsidRPr="007C2AC5">
        <w:rPr>
          <w:rFonts w:ascii="Arial" w:hAnsi="Arial" w:cs="Arial"/>
          <w:color w:val="auto"/>
          <w:lang w:val="en-ZA" w:bidi="en-ZA"/>
        </w:rPr>
        <w:t xml:space="preserve">Municipality hereby adopts this Indigent Support </w:t>
      </w:r>
      <w:r w:rsidR="00B16489" w:rsidRPr="007C2AC5">
        <w:rPr>
          <w:rFonts w:ascii="Arial" w:hAnsi="Arial" w:cs="Arial"/>
          <w:color w:val="auto"/>
          <w:lang w:val="en-ZA" w:bidi="en-ZA"/>
        </w:rPr>
        <w:t>Policy</w:t>
      </w:r>
      <w:r w:rsidR="00E23D2E">
        <w:rPr>
          <w:rFonts w:ascii="Arial" w:hAnsi="Arial" w:cs="Arial"/>
          <w:color w:val="auto"/>
          <w:lang w:val="en-ZA" w:bidi="en-ZA"/>
        </w:rPr>
        <w:t xml:space="preserve"> effective from 1 July 2019</w:t>
      </w:r>
      <w:r w:rsidR="006C067E" w:rsidRPr="007C2AC5">
        <w:rPr>
          <w:rFonts w:ascii="Arial" w:hAnsi="Arial" w:cs="Arial"/>
          <w:color w:val="auto"/>
          <w:lang w:val="en-ZA" w:bidi="en-ZA"/>
        </w:rPr>
        <w:t>.</w:t>
      </w:r>
    </w:p>
    <w:p w14:paraId="737D71F3" w14:textId="77777777" w:rsidR="00857030" w:rsidRPr="007C2AC5" w:rsidRDefault="00986DFC" w:rsidP="006E71EF">
      <w:pPr>
        <w:pStyle w:val="ListParagraph"/>
        <w:numPr>
          <w:ilvl w:val="0"/>
          <w:numId w:val="24"/>
        </w:numPr>
        <w:spacing w:before="240" w:after="0" w:line="360" w:lineRule="auto"/>
        <w:ind w:left="360"/>
        <w:jc w:val="both"/>
        <w:rPr>
          <w:rFonts w:ascii="Arial" w:hAnsi="Arial" w:cs="Arial"/>
          <w:color w:val="auto"/>
          <w:lang w:val="en-ZA"/>
        </w:rPr>
      </w:pPr>
      <w:r w:rsidRPr="007C2AC5">
        <w:rPr>
          <w:rFonts w:ascii="Arial" w:hAnsi="Arial" w:cs="Arial"/>
          <w:b/>
          <w:color w:val="auto"/>
          <w:lang w:val="en-ZA"/>
        </w:rPr>
        <w:t>DEFINITIONS AND INTERPRETATIONS</w:t>
      </w:r>
      <w:r w:rsidR="00593EC0" w:rsidRPr="007C2AC5">
        <w:rPr>
          <w:rFonts w:ascii="Arial" w:hAnsi="Arial" w:cs="Arial"/>
          <w:color w:val="auto"/>
          <w:lang w:val="en-ZA"/>
        </w:rPr>
        <w:t xml:space="preserve">  </w:t>
      </w:r>
    </w:p>
    <w:p w14:paraId="2E897A2E" w14:textId="77777777" w:rsidR="00857030" w:rsidRPr="007C2AC5" w:rsidRDefault="00F7756D" w:rsidP="00986DFC">
      <w:pPr>
        <w:spacing w:before="240" w:after="0" w:line="360" w:lineRule="auto"/>
        <w:ind w:left="14" w:firstLine="0"/>
        <w:jc w:val="both"/>
        <w:rPr>
          <w:rFonts w:ascii="Arial" w:hAnsi="Arial" w:cs="Arial"/>
          <w:color w:val="auto"/>
          <w:lang w:val="en-ZA" w:bidi="en-ZA"/>
        </w:rPr>
      </w:pPr>
      <w:r w:rsidRPr="007C2AC5">
        <w:rPr>
          <w:rFonts w:ascii="Arial" w:hAnsi="Arial" w:cs="Arial"/>
          <w:color w:val="auto"/>
          <w:lang w:val="en-ZA" w:bidi="en-ZA"/>
        </w:rPr>
        <w:t xml:space="preserve">In this </w:t>
      </w:r>
      <w:r w:rsidR="00A11B4D" w:rsidRPr="007C2AC5">
        <w:rPr>
          <w:rFonts w:ascii="Arial" w:hAnsi="Arial" w:cs="Arial"/>
          <w:color w:val="auto"/>
          <w:lang w:val="en-ZA" w:bidi="en-ZA"/>
        </w:rPr>
        <w:t>Policy</w:t>
      </w:r>
      <w:r w:rsidRPr="007C2AC5">
        <w:rPr>
          <w:rFonts w:ascii="Arial" w:hAnsi="Arial" w:cs="Arial"/>
          <w:color w:val="auto"/>
          <w:lang w:val="en-ZA" w:bidi="en-ZA"/>
        </w:rPr>
        <w:t>, any reference</w:t>
      </w:r>
      <w:r w:rsidR="00457D70" w:rsidRPr="007C2AC5">
        <w:rPr>
          <w:rFonts w:ascii="Arial" w:hAnsi="Arial" w:cs="Arial"/>
          <w:color w:val="auto"/>
          <w:lang w:val="en-ZA" w:bidi="en-ZA"/>
        </w:rPr>
        <w:t xml:space="preserve"> </w:t>
      </w:r>
      <w:r w:rsidRPr="007C2AC5">
        <w:rPr>
          <w:rFonts w:ascii="Arial" w:hAnsi="Arial" w:cs="Arial"/>
          <w:color w:val="auto"/>
          <w:lang w:val="en-ZA" w:bidi="en-ZA"/>
        </w:rPr>
        <w:t>to the masculine gender includes the feminine and any corporate entity, the singular includes the plural and vice versa and, unless the context otherwise indicates</w:t>
      </w:r>
      <w:r w:rsidR="00340070" w:rsidRPr="007C2AC5">
        <w:rPr>
          <w:rFonts w:ascii="Arial" w:hAnsi="Arial" w:cs="Arial"/>
          <w:color w:val="auto"/>
          <w:lang w:val="en-ZA" w:bidi="en-ZA"/>
        </w:rPr>
        <w:t>:</w:t>
      </w:r>
      <w:r w:rsidRPr="007C2AC5">
        <w:rPr>
          <w:rFonts w:ascii="Arial" w:hAnsi="Arial" w:cs="Arial"/>
          <w:color w:val="auto"/>
          <w:lang w:val="en-ZA" w:bidi="en-ZA"/>
        </w:rPr>
        <w:t xml:space="preserve"> </w:t>
      </w:r>
    </w:p>
    <w:p w14:paraId="6B20F6C6" w14:textId="77777777" w:rsidR="001937CD" w:rsidRPr="007C2AC5" w:rsidRDefault="001937CD" w:rsidP="00986DFC">
      <w:pPr>
        <w:spacing w:before="240" w:after="0" w:line="360" w:lineRule="auto"/>
        <w:ind w:left="14" w:firstLine="0"/>
        <w:jc w:val="both"/>
        <w:rPr>
          <w:rFonts w:ascii="Arial" w:hAnsi="Arial" w:cs="Arial"/>
          <w:color w:val="auto"/>
          <w:lang w:val="en-ZA"/>
        </w:rPr>
      </w:pPr>
      <w:r w:rsidRPr="007C2AC5">
        <w:rPr>
          <w:rFonts w:ascii="Arial" w:hAnsi="Arial" w:cs="Arial"/>
          <w:b/>
          <w:color w:val="auto"/>
          <w:lang w:val="en-ZA"/>
        </w:rPr>
        <w:t>“</w:t>
      </w:r>
      <w:proofErr w:type="gramStart"/>
      <w:r w:rsidRPr="007C2AC5">
        <w:rPr>
          <w:rFonts w:ascii="Arial" w:hAnsi="Arial" w:cs="Arial"/>
          <w:b/>
          <w:color w:val="auto"/>
          <w:lang w:val="en-ZA"/>
        </w:rPr>
        <w:t>chief</w:t>
      </w:r>
      <w:proofErr w:type="gramEnd"/>
      <w:r w:rsidRPr="007C2AC5">
        <w:rPr>
          <w:rFonts w:ascii="Arial" w:hAnsi="Arial" w:cs="Arial"/>
          <w:b/>
          <w:color w:val="auto"/>
          <w:lang w:val="en-ZA"/>
        </w:rPr>
        <w:t xml:space="preserve"> financial officer”</w:t>
      </w:r>
      <w:r w:rsidRPr="007C2AC5">
        <w:rPr>
          <w:rFonts w:ascii="Arial" w:hAnsi="Arial" w:cs="Arial"/>
          <w:color w:val="auto"/>
          <w:lang w:val="en-ZA"/>
        </w:rPr>
        <w:t xml:space="preserve"> means an official duly authorised by the municipality, or an employee of a service provider appointed by the municipality, who is responsible to ensure that the Indigent Support </w:t>
      </w:r>
      <w:r w:rsidR="00A11B4D" w:rsidRPr="007C2AC5">
        <w:rPr>
          <w:rFonts w:ascii="Arial" w:hAnsi="Arial" w:cs="Arial"/>
          <w:color w:val="auto"/>
          <w:lang w:val="en-ZA"/>
        </w:rPr>
        <w:t>Policy</w:t>
      </w:r>
      <w:r w:rsidRPr="007C2AC5">
        <w:rPr>
          <w:rFonts w:ascii="Arial" w:hAnsi="Arial" w:cs="Arial"/>
          <w:color w:val="auto"/>
          <w:lang w:val="en-ZA"/>
        </w:rPr>
        <w:t xml:space="preserve"> of </w:t>
      </w:r>
      <w:r w:rsidR="00457D70" w:rsidRPr="007C2AC5">
        <w:rPr>
          <w:rFonts w:ascii="Arial" w:hAnsi="Arial" w:cs="Arial"/>
          <w:color w:val="auto"/>
          <w:lang w:val="en-ZA"/>
        </w:rPr>
        <w:t>the municipality is implemented;</w:t>
      </w:r>
      <w:r w:rsidRPr="007C2AC5">
        <w:rPr>
          <w:rFonts w:ascii="Arial" w:hAnsi="Arial" w:cs="Arial"/>
          <w:b/>
          <w:color w:val="auto"/>
          <w:lang w:val="en-ZA"/>
        </w:rPr>
        <w:t xml:space="preserve"> </w:t>
      </w:r>
      <w:r w:rsidRPr="007C2AC5">
        <w:rPr>
          <w:rFonts w:ascii="Arial" w:hAnsi="Arial" w:cs="Arial"/>
          <w:color w:val="auto"/>
          <w:lang w:val="en-ZA"/>
        </w:rPr>
        <w:t xml:space="preserve"> </w:t>
      </w:r>
    </w:p>
    <w:p w14:paraId="6AA7EF61" w14:textId="77777777" w:rsidR="00857030" w:rsidRPr="007C2AC5" w:rsidRDefault="00593EC0" w:rsidP="00986DFC">
      <w:pPr>
        <w:spacing w:before="240" w:after="0" w:line="360" w:lineRule="auto"/>
        <w:ind w:left="14" w:firstLine="0"/>
        <w:jc w:val="both"/>
        <w:rPr>
          <w:rFonts w:ascii="Arial" w:hAnsi="Arial" w:cs="Arial"/>
          <w:color w:val="auto"/>
          <w:lang w:val="en-ZA"/>
        </w:rPr>
      </w:pPr>
      <w:r w:rsidRPr="007C2AC5">
        <w:rPr>
          <w:rFonts w:ascii="Arial" w:hAnsi="Arial" w:cs="Arial"/>
          <w:b/>
          <w:color w:val="auto"/>
          <w:lang w:val="en-ZA"/>
        </w:rPr>
        <w:t>“child headed household”</w:t>
      </w:r>
      <w:r w:rsidRPr="007C2AC5">
        <w:rPr>
          <w:rFonts w:ascii="Arial" w:hAnsi="Arial" w:cs="Arial"/>
          <w:color w:val="auto"/>
          <w:lang w:val="en-ZA"/>
        </w:rPr>
        <w:t xml:space="preserve"> means a household where both parents are deceased</w:t>
      </w:r>
      <w:r w:rsidR="00457D70" w:rsidRPr="007C2AC5">
        <w:rPr>
          <w:rFonts w:ascii="Arial" w:hAnsi="Arial" w:cs="Arial"/>
          <w:color w:val="auto"/>
          <w:lang w:val="en-ZA"/>
        </w:rPr>
        <w:t xml:space="preserve">, </w:t>
      </w:r>
      <w:r w:rsidR="00C00742" w:rsidRPr="007C2AC5">
        <w:rPr>
          <w:rFonts w:ascii="Arial" w:hAnsi="Arial" w:cs="Arial"/>
          <w:color w:val="auto"/>
          <w:lang w:val="en-ZA"/>
        </w:rPr>
        <w:t xml:space="preserve">in which a minor has become the head of the household </w:t>
      </w:r>
      <w:r w:rsidRPr="007C2AC5">
        <w:rPr>
          <w:rFonts w:ascii="Arial" w:hAnsi="Arial" w:cs="Arial"/>
          <w:color w:val="auto"/>
          <w:lang w:val="en-ZA"/>
        </w:rPr>
        <w:t>and where all  occupants of the property are children of the deceased and are under</w:t>
      </w:r>
      <w:r w:rsidR="00457D70" w:rsidRPr="007C2AC5">
        <w:rPr>
          <w:rFonts w:ascii="Arial" w:hAnsi="Arial" w:cs="Arial"/>
          <w:color w:val="auto"/>
          <w:lang w:val="en-ZA"/>
        </w:rPr>
        <w:t xml:space="preserve"> the legal age to contract for </w:t>
      </w:r>
      <w:r w:rsidRPr="007C2AC5">
        <w:rPr>
          <w:rFonts w:ascii="Arial" w:hAnsi="Arial" w:cs="Arial"/>
          <w:color w:val="auto"/>
          <w:lang w:val="en-ZA"/>
        </w:rPr>
        <w:t xml:space="preserve">services;  </w:t>
      </w:r>
    </w:p>
    <w:p w14:paraId="47975A58" w14:textId="77777777" w:rsidR="00857030" w:rsidRPr="007C2AC5" w:rsidRDefault="00593EC0" w:rsidP="00986DFC">
      <w:pPr>
        <w:spacing w:before="240" w:after="0" w:line="360" w:lineRule="auto"/>
        <w:ind w:left="14" w:firstLine="0"/>
        <w:jc w:val="both"/>
        <w:rPr>
          <w:rFonts w:ascii="Arial" w:hAnsi="Arial" w:cs="Arial"/>
          <w:color w:val="auto"/>
          <w:lang w:val="en-ZA"/>
        </w:rPr>
      </w:pPr>
      <w:r w:rsidRPr="007C2AC5">
        <w:rPr>
          <w:rFonts w:ascii="Arial" w:hAnsi="Arial" w:cs="Arial"/>
          <w:b/>
          <w:color w:val="auto"/>
          <w:lang w:val="en-ZA"/>
        </w:rPr>
        <w:t>“</w:t>
      </w:r>
      <w:proofErr w:type="gramStart"/>
      <w:r w:rsidRPr="007C2AC5">
        <w:rPr>
          <w:rFonts w:ascii="Arial" w:hAnsi="Arial" w:cs="Arial"/>
          <w:b/>
          <w:color w:val="auto"/>
          <w:lang w:val="en-ZA"/>
        </w:rPr>
        <w:t>household</w:t>
      </w:r>
      <w:proofErr w:type="gramEnd"/>
      <w:r w:rsidRPr="007C2AC5">
        <w:rPr>
          <w:rFonts w:ascii="Arial" w:hAnsi="Arial" w:cs="Arial"/>
          <w:b/>
          <w:color w:val="auto"/>
          <w:lang w:val="en-ZA"/>
        </w:rPr>
        <w:t xml:space="preserve">” </w:t>
      </w:r>
      <w:r w:rsidRPr="007C2AC5">
        <w:rPr>
          <w:rFonts w:ascii="Arial" w:hAnsi="Arial" w:cs="Arial"/>
          <w:color w:val="auto"/>
          <w:lang w:val="en-ZA"/>
        </w:rPr>
        <w:t xml:space="preserve">means </w:t>
      </w:r>
      <w:r w:rsidR="00C00742" w:rsidRPr="007C2AC5">
        <w:rPr>
          <w:rFonts w:ascii="Arial" w:hAnsi="Arial" w:cs="Arial"/>
          <w:color w:val="auto"/>
          <w:lang w:val="en-ZA"/>
        </w:rPr>
        <w:t xml:space="preserve">all the occupants </w:t>
      </w:r>
      <w:r w:rsidR="00457D70" w:rsidRPr="007C2AC5">
        <w:rPr>
          <w:rFonts w:ascii="Arial" w:hAnsi="Arial" w:cs="Arial"/>
          <w:color w:val="auto"/>
          <w:lang w:val="en-ZA"/>
        </w:rPr>
        <w:t xml:space="preserve">who reside on the same </w:t>
      </w:r>
      <w:r w:rsidR="00C00742" w:rsidRPr="007C2AC5">
        <w:rPr>
          <w:rFonts w:ascii="Arial" w:hAnsi="Arial" w:cs="Arial"/>
          <w:color w:val="auto"/>
          <w:lang w:val="en-ZA"/>
        </w:rPr>
        <w:t>premises (regarded as a unit in terms of legislation);</w:t>
      </w:r>
      <w:r w:rsidRPr="007C2AC5">
        <w:rPr>
          <w:rFonts w:ascii="Arial" w:hAnsi="Arial" w:cs="Arial"/>
          <w:color w:val="auto"/>
          <w:lang w:val="en-ZA"/>
        </w:rPr>
        <w:t xml:space="preserve">   </w:t>
      </w:r>
    </w:p>
    <w:p w14:paraId="1471B059" w14:textId="77777777" w:rsidR="00857030" w:rsidRPr="007C2AC5" w:rsidRDefault="00593EC0" w:rsidP="00986DFC">
      <w:pPr>
        <w:spacing w:before="240" w:after="0" w:line="360" w:lineRule="auto"/>
        <w:ind w:left="9"/>
        <w:jc w:val="both"/>
        <w:rPr>
          <w:rFonts w:ascii="Arial" w:hAnsi="Arial" w:cs="Arial"/>
          <w:color w:val="auto"/>
          <w:lang w:val="en-ZA"/>
        </w:rPr>
      </w:pPr>
      <w:r w:rsidRPr="007C2AC5">
        <w:rPr>
          <w:rFonts w:ascii="Arial" w:hAnsi="Arial" w:cs="Arial"/>
          <w:b/>
          <w:color w:val="auto"/>
          <w:lang w:val="en-ZA"/>
        </w:rPr>
        <w:t xml:space="preserve">“IDP” </w:t>
      </w:r>
      <w:r w:rsidRPr="007C2AC5">
        <w:rPr>
          <w:rFonts w:ascii="Arial" w:hAnsi="Arial" w:cs="Arial"/>
          <w:color w:val="auto"/>
          <w:lang w:val="en-ZA"/>
        </w:rPr>
        <w:t>mea</w:t>
      </w:r>
      <w:r w:rsidR="006B205E" w:rsidRPr="007C2AC5">
        <w:rPr>
          <w:rFonts w:ascii="Arial" w:hAnsi="Arial" w:cs="Arial"/>
          <w:color w:val="auto"/>
          <w:lang w:val="en-ZA"/>
        </w:rPr>
        <w:t>ns the approved Integrated D</w:t>
      </w:r>
      <w:r w:rsidRPr="007C2AC5">
        <w:rPr>
          <w:rFonts w:ascii="Arial" w:hAnsi="Arial" w:cs="Arial"/>
          <w:color w:val="auto"/>
          <w:lang w:val="en-ZA"/>
        </w:rPr>
        <w:t xml:space="preserve">evelopment Plan of the municipality;    </w:t>
      </w:r>
    </w:p>
    <w:p w14:paraId="6886F9A8" w14:textId="77777777" w:rsidR="00857030" w:rsidRPr="007C2AC5" w:rsidRDefault="00593EC0" w:rsidP="00986DFC">
      <w:pPr>
        <w:spacing w:before="240" w:after="0" w:line="360" w:lineRule="auto"/>
        <w:ind w:left="90" w:right="-10" w:hanging="90"/>
        <w:jc w:val="both"/>
        <w:rPr>
          <w:rFonts w:ascii="Arial" w:hAnsi="Arial" w:cs="Arial"/>
          <w:color w:val="auto"/>
          <w:lang w:val="en-ZA"/>
        </w:rPr>
      </w:pPr>
      <w:r w:rsidRPr="007C2AC5">
        <w:rPr>
          <w:rFonts w:ascii="Arial" w:hAnsi="Arial" w:cs="Arial"/>
          <w:b/>
          <w:color w:val="auto"/>
          <w:lang w:val="en-ZA"/>
        </w:rPr>
        <w:t xml:space="preserve">“indigent” </w:t>
      </w:r>
      <w:r w:rsidRPr="007C2AC5">
        <w:rPr>
          <w:rFonts w:ascii="Arial" w:hAnsi="Arial" w:cs="Arial"/>
          <w:color w:val="auto"/>
          <w:lang w:val="en-ZA"/>
        </w:rPr>
        <w:t xml:space="preserve">means any household or category of households, including a child headed household, </w:t>
      </w:r>
      <w:r w:rsidR="00C00742" w:rsidRPr="007C2AC5">
        <w:rPr>
          <w:rFonts w:ascii="Arial" w:hAnsi="Arial" w:cs="Arial"/>
          <w:color w:val="auto"/>
          <w:lang w:val="en-ZA"/>
        </w:rPr>
        <w:t xml:space="preserve">where all the </w:t>
      </w:r>
      <w:r w:rsidR="006B205E" w:rsidRPr="007C2AC5">
        <w:rPr>
          <w:rFonts w:ascii="Arial" w:hAnsi="Arial" w:cs="Arial"/>
          <w:color w:val="auto"/>
          <w:lang w:val="en-ZA"/>
        </w:rPr>
        <w:t>persons residing</w:t>
      </w:r>
      <w:r w:rsidR="00C00742" w:rsidRPr="007C2AC5">
        <w:rPr>
          <w:rFonts w:ascii="Arial" w:hAnsi="Arial" w:cs="Arial"/>
          <w:color w:val="auto"/>
          <w:lang w:val="en-ZA"/>
        </w:rPr>
        <w:t xml:space="preserve"> o</w:t>
      </w:r>
      <w:r w:rsidR="006B205E" w:rsidRPr="007C2AC5">
        <w:rPr>
          <w:rFonts w:ascii="Arial" w:hAnsi="Arial" w:cs="Arial"/>
          <w:color w:val="auto"/>
          <w:lang w:val="en-ZA"/>
        </w:rPr>
        <w:t>n</w:t>
      </w:r>
      <w:r w:rsidR="00C00742" w:rsidRPr="007C2AC5">
        <w:rPr>
          <w:rFonts w:ascii="Arial" w:hAnsi="Arial" w:cs="Arial"/>
          <w:color w:val="auto"/>
          <w:lang w:val="en-ZA"/>
        </w:rPr>
        <w:t xml:space="preserve"> the </w:t>
      </w:r>
      <w:r w:rsidR="007D543D" w:rsidRPr="007C2AC5">
        <w:rPr>
          <w:rFonts w:ascii="Arial" w:hAnsi="Arial" w:cs="Arial"/>
          <w:color w:val="auto"/>
          <w:lang w:val="en-ZA"/>
        </w:rPr>
        <w:t>premises (including tenants and back-yard dwellers)</w:t>
      </w:r>
      <w:r w:rsidR="00C00742" w:rsidRPr="007C2AC5">
        <w:rPr>
          <w:rFonts w:ascii="Arial" w:hAnsi="Arial" w:cs="Arial"/>
          <w:color w:val="auto"/>
          <w:lang w:val="en-ZA"/>
        </w:rPr>
        <w:t xml:space="preserve"> in total are </w:t>
      </w:r>
      <w:r w:rsidRPr="007C2AC5">
        <w:rPr>
          <w:rFonts w:ascii="Arial" w:hAnsi="Arial" w:cs="Arial"/>
          <w:color w:val="auto"/>
          <w:lang w:val="en-ZA"/>
        </w:rPr>
        <w:t xml:space="preserve">earning a combined gross income, </w:t>
      </w:r>
      <w:r w:rsidR="00C00742" w:rsidRPr="007C2AC5">
        <w:rPr>
          <w:rFonts w:ascii="Arial" w:hAnsi="Arial" w:cs="Arial"/>
          <w:color w:val="auto"/>
          <w:lang w:val="en-ZA"/>
        </w:rPr>
        <w:t>equivalent to or less than two times the government pension grant as prescribed by the National Department of Social Development or in line with the National Indigence Framework issued by the Department Cooperative Governance and Traditional Affairs (COGTA)</w:t>
      </w:r>
      <w:r w:rsidRPr="007C2AC5">
        <w:rPr>
          <w:rFonts w:ascii="Arial" w:hAnsi="Arial" w:cs="Arial"/>
          <w:color w:val="auto"/>
          <w:lang w:val="en-ZA"/>
        </w:rPr>
        <w:t xml:space="preserve">, </w:t>
      </w:r>
      <w:r w:rsidR="006B205E" w:rsidRPr="007C2AC5">
        <w:rPr>
          <w:rFonts w:ascii="Arial" w:hAnsi="Arial" w:cs="Arial"/>
          <w:color w:val="auto"/>
          <w:lang w:val="en-ZA"/>
        </w:rPr>
        <w:t>who qualify</w:t>
      </w:r>
      <w:r w:rsidRPr="007C2AC5">
        <w:rPr>
          <w:rFonts w:ascii="Arial" w:hAnsi="Arial" w:cs="Arial"/>
          <w:color w:val="auto"/>
          <w:lang w:val="en-ZA"/>
        </w:rPr>
        <w:t xml:space="preserve"> for rebates/remissions, support or a service subsidy, provided that disability, foster</w:t>
      </w:r>
      <w:r w:rsidR="00962E40" w:rsidRPr="007C2AC5">
        <w:rPr>
          <w:rFonts w:ascii="Arial" w:hAnsi="Arial" w:cs="Arial"/>
          <w:color w:val="auto"/>
          <w:lang w:val="en-ZA"/>
        </w:rPr>
        <w:t xml:space="preserve"> and </w:t>
      </w:r>
      <w:r w:rsidRPr="007C2AC5">
        <w:rPr>
          <w:rFonts w:ascii="Arial" w:hAnsi="Arial" w:cs="Arial"/>
          <w:color w:val="auto"/>
          <w:lang w:val="en-ZA"/>
        </w:rPr>
        <w:t>child support grant</w:t>
      </w:r>
      <w:r w:rsidR="00962E40" w:rsidRPr="007C2AC5">
        <w:rPr>
          <w:rFonts w:ascii="Arial" w:hAnsi="Arial" w:cs="Arial"/>
          <w:color w:val="auto"/>
          <w:lang w:val="en-ZA"/>
        </w:rPr>
        <w:t xml:space="preserve"> as well as stipends received from EPWP, CWP and </w:t>
      </w:r>
      <w:proofErr w:type="spellStart"/>
      <w:r w:rsidR="00962E40" w:rsidRPr="007C2AC5">
        <w:rPr>
          <w:rFonts w:ascii="Arial" w:hAnsi="Arial" w:cs="Arial"/>
          <w:color w:val="auto"/>
          <w:lang w:val="en-ZA"/>
        </w:rPr>
        <w:t>Sakisizwe</w:t>
      </w:r>
      <w:proofErr w:type="spellEnd"/>
      <w:r w:rsidR="00962E40" w:rsidRPr="007C2AC5">
        <w:rPr>
          <w:rFonts w:ascii="Arial" w:hAnsi="Arial" w:cs="Arial"/>
          <w:color w:val="auto"/>
          <w:lang w:val="en-ZA"/>
        </w:rPr>
        <w:t xml:space="preserve"> will be excluded from household income for determination of qualification for subsidy</w:t>
      </w:r>
      <w:r w:rsidRPr="007C2AC5">
        <w:rPr>
          <w:rFonts w:ascii="Arial" w:hAnsi="Arial" w:cs="Arial"/>
          <w:color w:val="auto"/>
          <w:lang w:val="en-ZA"/>
        </w:rPr>
        <w:t xml:space="preserve"> </w:t>
      </w:r>
      <w:r w:rsidR="00962E40" w:rsidRPr="007C2AC5">
        <w:rPr>
          <w:rFonts w:ascii="Arial" w:hAnsi="Arial" w:cs="Arial"/>
          <w:color w:val="auto"/>
          <w:lang w:val="en-ZA"/>
        </w:rPr>
        <w:t xml:space="preserve">and </w:t>
      </w:r>
      <w:r w:rsidRPr="007C2AC5">
        <w:rPr>
          <w:rFonts w:ascii="Arial" w:hAnsi="Arial" w:cs="Arial"/>
          <w:color w:val="auto"/>
          <w:lang w:val="en-ZA"/>
        </w:rPr>
        <w:t xml:space="preserve">are not included when calculating such household income;    </w:t>
      </w:r>
    </w:p>
    <w:p w14:paraId="1D248C22" w14:textId="77777777" w:rsidR="00857030" w:rsidRPr="007C2AC5" w:rsidRDefault="005E3F6F" w:rsidP="00986DFC">
      <w:pPr>
        <w:spacing w:before="240" w:after="0" w:line="360" w:lineRule="auto"/>
        <w:ind w:left="9"/>
        <w:jc w:val="both"/>
        <w:rPr>
          <w:rFonts w:ascii="Arial" w:hAnsi="Arial" w:cs="Arial"/>
          <w:color w:val="auto"/>
          <w:lang w:val="en-ZA"/>
        </w:rPr>
      </w:pPr>
      <w:r w:rsidRPr="007C2AC5">
        <w:rPr>
          <w:rFonts w:ascii="Arial" w:hAnsi="Arial" w:cs="Arial"/>
          <w:b/>
          <w:color w:val="auto"/>
          <w:lang w:val="en-ZA"/>
        </w:rPr>
        <w:t>“</w:t>
      </w:r>
      <w:proofErr w:type="gramStart"/>
      <w:r w:rsidR="00593EC0" w:rsidRPr="007C2AC5">
        <w:rPr>
          <w:rFonts w:ascii="Arial" w:hAnsi="Arial" w:cs="Arial"/>
          <w:b/>
          <w:color w:val="auto"/>
          <w:lang w:val="en-ZA"/>
        </w:rPr>
        <w:t>indigent</w:t>
      </w:r>
      <w:proofErr w:type="gramEnd"/>
      <w:r w:rsidR="00593EC0" w:rsidRPr="007C2AC5">
        <w:rPr>
          <w:rFonts w:ascii="Arial" w:hAnsi="Arial" w:cs="Arial"/>
          <w:b/>
          <w:color w:val="auto"/>
          <w:lang w:val="en-ZA"/>
        </w:rPr>
        <w:t xml:space="preserve"> management system” </w:t>
      </w:r>
      <w:r w:rsidR="00593EC0" w:rsidRPr="007C2AC5">
        <w:rPr>
          <w:rFonts w:ascii="Arial" w:hAnsi="Arial" w:cs="Arial"/>
          <w:color w:val="auto"/>
          <w:lang w:val="en-ZA"/>
        </w:rPr>
        <w:t xml:space="preserve">means a management system applied by </w:t>
      </w:r>
      <w:r w:rsidR="00C00742" w:rsidRPr="007C2AC5">
        <w:rPr>
          <w:rFonts w:ascii="Arial" w:hAnsi="Arial" w:cs="Arial"/>
          <w:color w:val="auto"/>
          <w:lang w:val="en-ZA"/>
        </w:rPr>
        <w:t xml:space="preserve">Dr </w:t>
      </w:r>
      <w:proofErr w:type="spellStart"/>
      <w:r w:rsidR="00C00742" w:rsidRPr="007C2AC5">
        <w:rPr>
          <w:rFonts w:ascii="Arial" w:hAnsi="Arial" w:cs="Arial"/>
          <w:color w:val="auto"/>
          <w:lang w:val="en-ZA"/>
        </w:rPr>
        <w:t>Beyers</w:t>
      </w:r>
      <w:proofErr w:type="spellEnd"/>
      <w:r w:rsidR="00C00742" w:rsidRPr="007C2AC5">
        <w:rPr>
          <w:rFonts w:ascii="Arial" w:hAnsi="Arial" w:cs="Arial"/>
          <w:color w:val="auto"/>
          <w:lang w:val="en-ZA"/>
        </w:rPr>
        <w:t xml:space="preserve"> </w:t>
      </w:r>
      <w:proofErr w:type="spellStart"/>
      <w:r w:rsidR="00BA04D3" w:rsidRPr="007C2AC5">
        <w:rPr>
          <w:rFonts w:ascii="Arial" w:hAnsi="Arial" w:cs="Arial"/>
          <w:color w:val="auto"/>
          <w:lang w:val="en-ZA"/>
        </w:rPr>
        <w:t>Naudé</w:t>
      </w:r>
      <w:proofErr w:type="spellEnd"/>
      <w:r w:rsidR="00C00742" w:rsidRPr="007C2AC5">
        <w:rPr>
          <w:rFonts w:ascii="Arial" w:hAnsi="Arial" w:cs="Arial"/>
          <w:color w:val="auto"/>
          <w:lang w:val="en-ZA"/>
        </w:rPr>
        <w:t xml:space="preserve"> Municipality</w:t>
      </w:r>
      <w:r w:rsidR="00593EC0" w:rsidRPr="007C2AC5">
        <w:rPr>
          <w:rFonts w:ascii="Arial" w:hAnsi="Arial" w:cs="Arial"/>
          <w:color w:val="auto"/>
          <w:lang w:val="en-ZA"/>
        </w:rPr>
        <w:t xml:space="preserve">  for the management of the register of indigent households;    </w:t>
      </w:r>
    </w:p>
    <w:p w14:paraId="1E20AF9F" w14:textId="77777777" w:rsidR="00A11B4D" w:rsidRPr="007C2AC5" w:rsidDel="00976572" w:rsidRDefault="00593EC0" w:rsidP="00A11B4D">
      <w:pPr>
        <w:spacing w:before="240" w:after="0" w:line="360" w:lineRule="auto"/>
        <w:ind w:left="9" w:right="218"/>
        <w:jc w:val="both"/>
        <w:rPr>
          <w:del w:id="0" w:author="CFO" w:date="2019-05-09T08:30:00Z"/>
          <w:rFonts w:ascii="Arial" w:hAnsi="Arial" w:cs="Arial"/>
          <w:color w:val="auto"/>
          <w:lang w:val="en-ZA"/>
        </w:rPr>
      </w:pPr>
      <w:r w:rsidRPr="007C2AC5">
        <w:rPr>
          <w:rFonts w:ascii="Arial" w:hAnsi="Arial" w:cs="Arial"/>
          <w:b/>
          <w:color w:val="auto"/>
          <w:lang w:val="en-ZA"/>
        </w:rPr>
        <w:t>“</w:t>
      </w:r>
      <w:proofErr w:type="gramStart"/>
      <w:r w:rsidRPr="007C2AC5">
        <w:rPr>
          <w:rFonts w:ascii="Arial" w:hAnsi="Arial" w:cs="Arial"/>
          <w:b/>
          <w:color w:val="auto"/>
          <w:lang w:val="en-ZA"/>
        </w:rPr>
        <w:t>indigent</w:t>
      </w:r>
      <w:proofErr w:type="gramEnd"/>
      <w:r w:rsidRPr="007C2AC5">
        <w:rPr>
          <w:rFonts w:ascii="Arial" w:hAnsi="Arial" w:cs="Arial"/>
          <w:b/>
          <w:color w:val="auto"/>
          <w:lang w:val="en-ZA"/>
        </w:rPr>
        <w:t xml:space="preserve"> register” </w:t>
      </w:r>
      <w:r w:rsidRPr="007C2AC5">
        <w:rPr>
          <w:rFonts w:ascii="Arial" w:hAnsi="Arial" w:cs="Arial"/>
          <w:color w:val="auto"/>
          <w:lang w:val="en-ZA"/>
        </w:rPr>
        <w:t>means the da</w:t>
      </w:r>
      <w:r w:rsidR="00E84BC4" w:rsidRPr="007C2AC5">
        <w:rPr>
          <w:rFonts w:ascii="Arial" w:hAnsi="Arial" w:cs="Arial"/>
          <w:color w:val="auto"/>
          <w:lang w:val="en-ZA"/>
        </w:rPr>
        <w:t>tabase, which has to be updated on continuously</w:t>
      </w:r>
      <w:r w:rsidRPr="007C2AC5">
        <w:rPr>
          <w:rFonts w:ascii="Arial" w:hAnsi="Arial" w:cs="Arial"/>
          <w:color w:val="auto"/>
          <w:lang w:val="en-ZA"/>
        </w:rPr>
        <w:t xml:space="preserve">, </w:t>
      </w:r>
      <w:r w:rsidR="00037EDD" w:rsidRPr="007C2AC5">
        <w:rPr>
          <w:rFonts w:ascii="Arial" w:hAnsi="Arial" w:cs="Arial"/>
          <w:color w:val="auto"/>
          <w:lang w:val="en-ZA"/>
        </w:rPr>
        <w:t>d</w:t>
      </w:r>
      <w:r w:rsidR="00772F19" w:rsidRPr="007C2AC5">
        <w:rPr>
          <w:rFonts w:ascii="Arial" w:hAnsi="Arial" w:cs="Arial"/>
          <w:color w:val="auto"/>
          <w:lang w:val="en-ZA"/>
        </w:rPr>
        <w:t>esigned to contain all the data</w:t>
      </w:r>
      <w:r w:rsidRPr="007C2AC5">
        <w:rPr>
          <w:rFonts w:ascii="Arial" w:hAnsi="Arial" w:cs="Arial"/>
          <w:color w:val="auto"/>
          <w:lang w:val="en-ZA"/>
        </w:rPr>
        <w:t xml:space="preserve"> </w:t>
      </w:r>
      <w:r w:rsidR="00772F19" w:rsidRPr="007C2AC5">
        <w:rPr>
          <w:rFonts w:ascii="Arial" w:hAnsi="Arial" w:cs="Arial"/>
          <w:color w:val="auto"/>
          <w:lang w:val="en-ZA"/>
        </w:rPr>
        <w:t xml:space="preserve">on </w:t>
      </w:r>
      <w:r w:rsidRPr="007C2AC5">
        <w:rPr>
          <w:rFonts w:ascii="Arial" w:hAnsi="Arial" w:cs="Arial"/>
          <w:color w:val="auto"/>
          <w:lang w:val="en-ZA"/>
        </w:rPr>
        <w:t>the compl</w:t>
      </w:r>
      <w:r w:rsidR="00772F19" w:rsidRPr="007C2AC5">
        <w:rPr>
          <w:rFonts w:ascii="Arial" w:hAnsi="Arial" w:cs="Arial"/>
          <w:color w:val="auto"/>
          <w:lang w:val="en-ZA"/>
        </w:rPr>
        <w:t xml:space="preserve">eted indigent application forms, </w:t>
      </w:r>
      <w:del w:id="1" w:author="CFO" w:date="2019-05-09T08:30:00Z">
        <w:r w:rsidR="00772F19" w:rsidRPr="007C2AC5" w:rsidDel="00976572">
          <w:rPr>
            <w:rFonts w:ascii="Arial" w:hAnsi="Arial" w:cs="Arial"/>
            <w:color w:val="auto"/>
            <w:lang w:val="en-ZA"/>
          </w:rPr>
          <w:delText>including:</w:delText>
        </w:r>
        <w:r w:rsidRPr="007C2AC5" w:rsidDel="00976572">
          <w:rPr>
            <w:rFonts w:ascii="Arial" w:hAnsi="Arial" w:cs="Arial"/>
            <w:color w:val="auto"/>
            <w:lang w:val="en-ZA"/>
          </w:rPr>
          <w:delText xml:space="preserve">  </w:delText>
        </w:r>
        <w:r w:rsidR="00E84BC4" w:rsidRPr="007C2AC5" w:rsidDel="00976572">
          <w:rPr>
            <w:rFonts w:ascii="Arial" w:hAnsi="Arial" w:cs="Arial"/>
            <w:color w:val="auto"/>
            <w:lang w:val="en-ZA"/>
          </w:rPr>
          <w:delText>Indigent customer details;</w:delText>
        </w:r>
        <w:r w:rsidRPr="007C2AC5" w:rsidDel="00976572">
          <w:rPr>
            <w:rFonts w:ascii="Arial" w:hAnsi="Arial" w:cs="Arial"/>
            <w:color w:val="auto"/>
            <w:lang w:val="en-ZA"/>
          </w:rPr>
          <w:delText xml:space="preserve"> </w:delText>
        </w:r>
      </w:del>
    </w:p>
    <w:p w14:paraId="66FE343C" w14:textId="77777777" w:rsidR="00857030" w:rsidRPr="007C2AC5" w:rsidDel="00976572" w:rsidRDefault="00E84BC4">
      <w:pPr>
        <w:spacing w:before="240" w:after="0" w:line="360" w:lineRule="auto"/>
        <w:ind w:left="9" w:right="218"/>
        <w:jc w:val="both"/>
        <w:rPr>
          <w:del w:id="2" w:author="CFO" w:date="2019-05-09T08:30:00Z"/>
          <w:rFonts w:ascii="Arial" w:hAnsi="Arial" w:cs="Arial"/>
          <w:color w:val="auto"/>
          <w:lang w:val="en-ZA"/>
        </w:rPr>
        <w:pPrChange w:id="3" w:author="CFO" w:date="2019-05-09T08:30:00Z">
          <w:pPr>
            <w:numPr>
              <w:numId w:val="14"/>
            </w:numPr>
            <w:spacing w:after="0" w:line="360" w:lineRule="auto"/>
            <w:ind w:left="720" w:hanging="360"/>
            <w:jc w:val="both"/>
          </w:pPr>
        </w:pPrChange>
      </w:pPr>
      <w:del w:id="4" w:author="CFO" w:date="2019-05-09T08:30:00Z">
        <w:r w:rsidRPr="007C2AC5" w:rsidDel="00976572">
          <w:rPr>
            <w:rFonts w:ascii="Arial" w:hAnsi="Arial" w:cs="Arial"/>
            <w:color w:val="auto"/>
            <w:lang w:val="en-ZA"/>
          </w:rPr>
          <w:delText>Socio-economic details; and</w:delText>
        </w:r>
      </w:del>
    </w:p>
    <w:p w14:paraId="4126DAF5" w14:textId="77777777" w:rsidR="00857030" w:rsidRPr="007C2AC5" w:rsidDel="00976572" w:rsidRDefault="00593EC0">
      <w:pPr>
        <w:spacing w:before="240" w:after="0" w:line="360" w:lineRule="auto"/>
        <w:ind w:left="9" w:right="218"/>
        <w:jc w:val="both"/>
        <w:rPr>
          <w:del w:id="5" w:author="CFO" w:date="2019-05-09T08:30:00Z"/>
          <w:rFonts w:ascii="Arial" w:hAnsi="Arial" w:cs="Arial"/>
          <w:color w:val="auto"/>
          <w:lang w:val="en-ZA"/>
        </w:rPr>
        <w:pPrChange w:id="6" w:author="CFO" w:date="2019-05-09T08:30:00Z">
          <w:pPr>
            <w:numPr>
              <w:numId w:val="14"/>
            </w:numPr>
            <w:spacing w:after="0" w:line="360" w:lineRule="auto"/>
            <w:ind w:left="720" w:hanging="360"/>
            <w:jc w:val="both"/>
          </w:pPr>
        </w:pPrChange>
      </w:pPr>
      <w:del w:id="7" w:author="CFO" w:date="2019-05-09T08:30:00Z">
        <w:r w:rsidRPr="007C2AC5" w:rsidDel="00976572">
          <w:rPr>
            <w:rFonts w:ascii="Arial" w:hAnsi="Arial" w:cs="Arial"/>
            <w:color w:val="auto"/>
            <w:lang w:val="en-ZA"/>
          </w:rPr>
          <w:delText>Skills details</w:delText>
        </w:r>
        <w:r w:rsidR="00E84BC4" w:rsidRPr="007C2AC5" w:rsidDel="00976572">
          <w:rPr>
            <w:rFonts w:ascii="Arial" w:hAnsi="Arial" w:cs="Arial"/>
            <w:color w:val="auto"/>
            <w:lang w:val="en-ZA"/>
          </w:rPr>
          <w:delText>.</w:delText>
        </w:r>
        <w:r w:rsidRPr="007C2AC5" w:rsidDel="00976572">
          <w:rPr>
            <w:rFonts w:ascii="Arial" w:hAnsi="Arial" w:cs="Arial"/>
            <w:color w:val="auto"/>
            <w:lang w:val="en-ZA"/>
          </w:rPr>
          <w:delText xml:space="preserve">  </w:delText>
        </w:r>
      </w:del>
    </w:p>
    <w:p w14:paraId="0AAAB7D5" w14:textId="77777777" w:rsidR="00857030" w:rsidRPr="007C2AC5" w:rsidDel="00976572" w:rsidRDefault="00593EC0">
      <w:pPr>
        <w:spacing w:before="240" w:after="0" w:line="360" w:lineRule="auto"/>
        <w:ind w:left="9" w:right="218"/>
        <w:jc w:val="both"/>
        <w:rPr>
          <w:del w:id="8" w:author="CFO" w:date="2019-05-09T08:30:00Z"/>
          <w:rFonts w:ascii="Arial" w:hAnsi="Arial" w:cs="Arial"/>
          <w:color w:val="auto"/>
          <w:lang w:val="en-ZA"/>
        </w:rPr>
        <w:pPrChange w:id="9" w:author="CFO" w:date="2019-05-09T08:30:00Z">
          <w:pPr>
            <w:spacing w:before="240" w:after="0" w:line="360" w:lineRule="auto"/>
            <w:ind w:left="360" w:firstLine="14"/>
            <w:jc w:val="both"/>
          </w:pPr>
        </w:pPrChange>
      </w:pPr>
      <w:del w:id="10" w:author="CFO" w:date="2019-05-09T08:30:00Z">
        <w:r w:rsidRPr="007C2AC5" w:rsidDel="00976572">
          <w:rPr>
            <w:rFonts w:ascii="Arial" w:hAnsi="Arial" w:cs="Arial"/>
            <w:color w:val="auto"/>
            <w:lang w:val="en-ZA"/>
          </w:rPr>
          <w:delText xml:space="preserve">In addition, the indigent register </w:delText>
        </w:r>
        <w:r w:rsidR="00E84BC4" w:rsidRPr="007C2AC5" w:rsidDel="00976572">
          <w:rPr>
            <w:rFonts w:ascii="Arial" w:hAnsi="Arial" w:cs="Arial"/>
            <w:color w:val="auto"/>
            <w:lang w:val="en-ZA"/>
          </w:rPr>
          <w:delText>must be</w:delText>
        </w:r>
        <w:r w:rsidRPr="007C2AC5" w:rsidDel="00976572">
          <w:rPr>
            <w:rFonts w:ascii="Arial" w:hAnsi="Arial" w:cs="Arial"/>
            <w:color w:val="auto"/>
            <w:lang w:val="en-ZA"/>
          </w:rPr>
          <w:delText xml:space="preserve"> able to provide reports relating to, bu</w:delText>
        </w:r>
        <w:r w:rsidR="00037EDD" w:rsidRPr="007C2AC5" w:rsidDel="00976572">
          <w:rPr>
            <w:rFonts w:ascii="Arial" w:hAnsi="Arial" w:cs="Arial"/>
            <w:color w:val="auto"/>
            <w:lang w:val="en-ZA"/>
          </w:rPr>
          <w:delText>t not limited to the following:</w:delText>
        </w:r>
        <w:r w:rsidRPr="007C2AC5" w:rsidDel="00976572">
          <w:rPr>
            <w:rFonts w:ascii="Arial" w:hAnsi="Arial" w:cs="Arial"/>
            <w:color w:val="auto"/>
            <w:lang w:val="en-ZA"/>
          </w:rPr>
          <w:delText xml:space="preserve"> </w:delText>
        </w:r>
      </w:del>
    </w:p>
    <w:p w14:paraId="525B1D27" w14:textId="77777777" w:rsidR="00857030" w:rsidRPr="007C2AC5" w:rsidDel="00976572" w:rsidRDefault="00593EC0">
      <w:pPr>
        <w:spacing w:before="240" w:after="0" w:line="360" w:lineRule="auto"/>
        <w:ind w:left="9" w:right="218"/>
        <w:jc w:val="both"/>
        <w:rPr>
          <w:del w:id="11" w:author="CFO" w:date="2019-05-09T08:30:00Z"/>
          <w:rFonts w:ascii="Arial" w:hAnsi="Arial" w:cs="Arial"/>
          <w:color w:val="auto"/>
          <w:lang w:val="en-ZA"/>
        </w:rPr>
        <w:pPrChange w:id="12" w:author="CFO" w:date="2019-05-09T08:30:00Z">
          <w:pPr>
            <w:numPr>
              <w:numId w:val="15"/>
            </w:numPr>
            <w:spacing w:after="0" w:line="360" w:lineRule="auto"/>
            <w:ind w:left="734" w:hanging="360"/>
            <w:jc w:val="both"/>
          </w:pPr>
        </w:pPrChange>
      </w:pPr>
      <w:del w:id="13" w:author="CFO" w:date="2019-05-09T08:30:00Z">
        <w:r w:rsidRPr="007C2AC5" w:rsidDel="00976572">
          <w:rPr>
            <w:rFonts w:ascii="Arial" w:hAnsi="Arial" w:cs="Arial"/>
            <w:color w:val="auto"/>
            <w:lang w:val="en-ZA"/>
          </w:rPr>
          <w:delText>Indigent application exceptions</w:delText>
        </w:r>
        <w:r w:rsidR="00E84BC4" w:rsidRPr="007C2AC5" w:rsidDel="00976572">
          <w:rPr>
            <w:rFonts w:ascii="Arial" w:hAnsi="Arial" w:cs="Arial"/>
            <w:color w:val="auto"/>
            <w:lang w:val="en-ZA"/>
          </w:rPr>
          <w:delText>;</w:delText>
        </w:r>
        <w:r w:rsidRPr="007C2AC5" w:rsidDel="00976572">
          <w:rPr>
            <w:rFonts w:ascii="Arial" w:hAnsi="Arial" w:cs="Arial"/>
            <w:color w:val="auto"/>
            <w:lang w:val="en-ZA"/>
          </w:rPr>
          <w:delText xml:space="preserve">  </w:delText>
        </w:r>
      </w:del>
    </w:p>
    <w:p w14:paraId="0C7A328B" w14:textId="77777777" w:rsidR="00857030" w:rsidRPr="007C2AC5" w:rsidDel="00976572" w:rsidRDefault="00593EC0">
      <w:pPr>
        <w:spacing w:before="240" w:after="0" w:line="360" w:lineRule="auto"/>
        <w:ind w:left="9" w:right="218"/>
        <w:jc w:val="both"/>
        <w:rPr>
          <w:del w:id="14" w:author="CFO" w:date="2019-05-09T08:30:00Z"/>
          <w:rFonts w:ascii="Arial" w:hAnsi="Arial" w:cs="Arial"/>
          <w:color w:val="auto"/>
          <w:lang w:val="en-ZA"/>
        </w:rPr>
        <w:pPrChange w:id="15" w:author="CFO" w:date="2019-05-09T08:30:00Z">
          <w:pPr>
            <w:numPr>
              <w:numId w:val="15"/>
            </w:numPr>
            <w:spacing w:after="0" w:line="360" w:lineRule="auto"/>
            <w:ind w:left="734" w:hanging="360"/>
            <w:jc w:val="both"/>
          </w:pPr>
        </w:pPrChange>
      </w:pPr>
      <w:del w:id="16" w:author="CFO" w:date="2019-05-09T08:30:00Z">
        <w:r w:rsidRPr="007C2AC5" w:rsidDel="00976572">
          <w:rPr>
            <w:rFonts w:ascii="Arial" w:hAnsi="Arial" w:cs="Arial"/>
            <w:color w:val="auto"/>
            <w:lang w:val="en-ZA"/>
          </w:rPr>
          <w:delText>Skills reporting required for LED/exit strategy</w:delText>
        </w:r>
        <w:r w:rsidR="00E84BC4" w:rsidRPr="007C2AC5" w:rsidDel="00976572">
          <w:rPr>
            <w:rFonts w:ascii="Arial" w:hAnsi="Arial" w:cs="Arial"/>
            <w:color w:val="auto"/>
            <w:lang w:val="en-ZA"/>
          </w:rPr>
          <w:delText>; and</w:delText>
        </w:r>
        <w:r w:rsidRPr="007C2AC5" w:rsidDel="00976572">
          <w:rPr>
            <w:rFonts w:ascii="Arial" w:hAnsi="Arial" w:cs="Arial"/>
            <w:color w:val="auto"/>
            <w:lang w:val="en-ZA"/>
          </w:rPr>
          <w:delText xml:space="preserve">  </w:delText>
        </w:r>
      </w:del>
    </w:p>
    <w:p w14:paraId="46F1BC03" w14:textId="77777777" w:rsidR="00857030" w:rsidRPr="007C2AC5" w:rsidDel="00976572" w:rsidRDefault="00593EC0">
      <w:pPr>
        <w:spacing w:before="240" w:after="0" w:line="360" w:lineRule="auto"/>
        <w:ind w:left="9" w:right="218"/>
        <w:jc w:val="both"/>
        <w:rPr>
          <w:del w:id="17" w:author="CFO" w:date="2019-05-09T08:30:00Z"/>
          <w:rFonts w:ascii="Arial" w:hAnsi="Arial" w:cs="Arial"/>
          <w:color w:val="auto"/>
          <w:lang w:val="en-ZA"/>
        </w:rPr>
        <w:pPrChange w:id="18" w:author="CFO" w:date="2019-05-09T08:30:00Z">
          <w:pPr>
            <w:numPr>
              <w:numId w:val="15"/>
            </w:numPr>
            <w:spacing w:after="0" w:line="360" w:lineRule="auto"/>
            <w:ind w:left="734" w:hanging="360"/>
            <w:jc w:val="both"/>
          </w:pPr>
        </w:pPrChange>
      </w:pPr>
      <w:del w:id="19" w:author="CFO" w:date="2019-05-09T08:30:00Z">
        <w:r w:rsidRPr="007C2AC5" w:rsidDel="00976572">
          <w:rPr>
            <w:rFonts w:ascii="Arial" w:hAnsi="Arial" w:cs="Arial"/>
            <w:color w:val="auto"/>
            <w:lang w:val="en-ZA"/>
          </w:rPr>
          <w:delText>Socio-economic reporting</w:delText>
        </w:r>
        <w:r w:rsidR="001937CD" w:rsidRPr="007C2AC5" w:rsidDel="00976572">
          <w:rPr>
            <w:rFonts w:ascii="Arial" w:hAnsi="Arial" w:cs="Arial"/>
            <w:color w:val="auto"/>
            <w:lang w:val="en-ZA"/>
          </w:rPr>
          <w:delText>.</w:delText>
        </w:r>
        <w:r w:rsidRPr="007C2AC5" w:rsidDel="00976572">
          <w:rPr>
            <w:rFonts w:ascii="Arial" w:hAnsi="Arial" w:cs="Arial"/>
            <w:color w:val="auto"/>
            <w:lang w:val="en-ZA"/>
          </w:rPr>
          <w:delText xml:space="preserve"> </w:delText>
        </w:r>
      </w:del>
    </w:p>
    <w:p w14:paraId="42C69DCD" w14:textId="77777777" w:rsidR="001937CD" w:rsidRPr="007C2AC5" w:rsidRDefault="00593EC0">
      <w:pPr>
        <w:spacing w:before="240" w:after="0" w:line="360" w:lineRule="auto"/>
        <w:ind w:left="9" w:right="218"/>
        <w:jc w:val="both"/>
        <w:rPr>
          <w:rFonts w:ascii="Arial" w:hAnsi="Arial" w:cs="Arial"/>
          <w:color w:val="auto"/>
          <w:lang w:val="en-ZA"/>
        </w:rPr>
        <w:pPrChange w:id="20" w:author="CFO" w:date="2019-05-09T08:30:00Z">
          <w:pPr>
            <w:spacing w:before="240" w:after="0" w:line="360" w:lineRule="auto"/>
            <w:ind w:left="14" w:firstLine="0"/>
            <w:jc w:val="both"/>
          </w:pPr>
        </w:pPrChange>
      </w:pPr>
      <w:r w:rsidRPr="007C2AC5">
        <w:rPr>
          <w:rFonts w:ascii="Arial" w:hAnsi="Arial" w:cs="Arial"/>
          <w:b/>
          <w:color w:val="auto"/>
          <w:lang w:val="en-ZA"/>
        </w:rPr>
        <w:t xml:space="preserve">“municipality” </w:t>
      </w:r>
      <w:r w:rsidRPr="007C2AC5">
        <w:rPr>
          <w:rFonts w:ascii="Arial" w:hAnsi="Arial" w:cs="Arial"/>
          <w:color w:val="auto"/>
          <w:lang w:val="en-ZA"/>
        </w:rPr>
        <w:t xml:space="preserve">means </w:t>
      </w:r>
      <w:r w:rsidR="00037EDD" w:rsidRPr="007C2AC5">
        <w:rPr>
          <w:rFonts w:ascii="Arial" w:hAnsi="Arial" w:cs="Arial"/>
          <w:color w:val="auto"/>
          <w:lang w:val="en-ZA"/>
        </w:rPr>
        <w:t xml:space="preserve">Dr </w:t>
      </w:r>
      <w:proofErr w:type="spellStart"/>
      <w:r w:rsidR="00037EDD" w:rsidRPr="007C2AC5">
        <w:rPr>
          <w:rFonts w:ascii="Arial" w:hAnsi="Arial" w:cs="Arial"/>
          <w:color w:val="auto"/>
          <w:lang w:val="en-ZA"/>
        </w:rPr>
        <w:lastRenderedPageBreak/>
        <w:t>Beyers</w:t>
      </w:r>
      <w:proofErr w:type="spellEnd"/>
      <w:r w:rsidR="00037EDD" w:rsidRPr="007C2AC5">
        <w:rPr>
          <w:rFonts w:ascii="Arial" w:hAnsi="Arial" w:cs="Arial"/>
          <w:color w:val="auto"/>
          <w:lang w:val="en-ZA"/>
        </w:rPr>
        <w:t xml:space="preserve"> </w:t>
      </w:r>
      <w:proofErr w:type="spellStart"/>
      <w:r w:rsidR="00BA04D3" w:rsidRPr="007C2AC5">
        <w:rPr>
          <w:rFonts w:ascii="Arial" w:hAnsi="Arial" w:cs="Arial"/>
          <w:color w:val="auto"/>
          <w:lang w:val="en-ZA"/>
        </w:rPr>
        <w:t>Naudé</w:t>
      </w:r>
      <w:proofErr w:type="spellEnd"/>
      <w:r w:rsidR="00037EDD" w:rsidRPr="007C2AC5">
        <w:rPr>
          <w:rFonts w:ascii="Arial" w:hAnsi="Arial" w:cs="Arial"/>
          <w:color w:val="auto"/>
          <w:lang w:val="en-ZA"/>
        </w:rPr>
        <w:t xml:space="preserve"> Municipality</w:t>
      </w:r>
      <w:r w:rsidRPr="007C2AC5">
        <w:rPr>
          <w:rFonts w:ascii="Arial" w:hAnsi="Arial" w:cs="Arial"/>
          <w:color w:val="auto"/>
          <w:lang w:val="en-ZA"/>
        </w:rPr>
        <w:t xml:space="preserve"> established in terms of Section 12 of the Municipal Structures Act, 117 of 1998, and includes any political structure, political office bearer, councillor, duly authorised agent or any employee acting in connection with this </w:t>
      </w:r>
      <w:r w:rsidR="00A11B4D" w:rsidRPr="007C2AC5">
        <w:rPr>
          <w:rFonts w:ascii="Arial" w:hAnsi="Arial" w:cs="Arial"/>
          <w:color w:val="auto"/>
          <w:lang w:val="en-ZA"/>
        </w:rPr>
        <w:t>Policy</w:t>
      </w:r>
      <w:r w:rsidRPr="007C2AC5">
        <w:rPr>
          <w:rFonts w:ascii="Arial" w:hAnsi="Arial" w:cs="Arial"/>
          <w:color w:val="auto"/>
          <w:lang w:val="en-ZA"/>
        </w:rPr>
        <w:t xml:space="preserve"> by virtue of a power vested in the municipality and delegated or sub-delegated to such political structure, political office bearer, councillor, agent or employee;  </w:t>
      </w:r>
    </w:p>
    <w:p w14:paraId="58A08BBA" w14:textId="77777777" w:rsidR="001937CD" w:rsidRPr="007C2AC5" w:rsidRDefault="001937CD" w:rsidP="00986DFC">
      <w:pPr>
        <w:spacing w:before="240" w:after="0" w:line="360" w:lineRule="auto"/>
        <w:ind w:left="-5" w:right="-10"/>
        <w:jc w:val="both"/>
        <w:rPr>
          <w:rFonts w:ascii="Arial" w:hAnsi="Arial" w:cs="Arial"/>
          <w:color w:val="auto"/>
          <w:lang w:val="en-ZA"/>
        </w:rPr>
      </w:pPr>
      <w:r w:rsidRPr="007C2AC5">
        <w:rPr>
          <w:rFonts w:ascii="Arial" w:hAnsi="Arial" w:cs="Arial"/>
          <w:b/>
          <w:color w:val="auto"/>
          <w:lang w:val="en-ZA"/>
        </w:rPr>
        <w:t>'</w:t>
      </w:r>
      <w:proofErr w:type="gramStart"/>
      <w:r w:rsidRPr="007C2AC5">
        <w:rPr>
          <w:rFonts w:ascii="Arial" w:hAnsi="Arial" w:cs="Arial"/>
          <w:b/>
          <w:color w:val="auto"/>
          <w:lang w:val="en-ZA"/>
        </w:rPr>
        <w:t>occupier</w:t>
      </w:r>
      <w:proofErr w:type="gramEnd"/>
      <w:r w:rsidRPr="007C2AC5">
        <w:rPr>
          <w:rFonts w:ascii="Arial" w:hAnsi="Arial" w:cs="Arial"/>
          <w:b/>
          <w:color w:val="auto"/>
          <w:lang w:val="en-ZA"/>
        </w:rPr>
        <w:t>'</w:t>
      </w:r>
      <w:r w:rsidRPr="007C2AC5">
        <w:rPr>
          <w:rFonts w:ascii="Arial" w:hAnsi="Arial" w:cs="Arial"/>
          <w:color w:val="auto"/>
          <w:lang w:val="en-ZA"/>
        </w:rPr>
        <w:t xml:space="preserve"> means the person who controls and resides on or controls and otherwise uses             immovable property, provided that </w:t>
      </w:r>
      <w:r w:rsidR="00A11B4D" w:rsidRPr="007C2AC5">
        <w:rPr>
          <w:rFonts w:ascii="Arial" w:hAnsi="Arial" w:cs="Arial"/>
          <w:color w:val="auto"/>
          <w:lang w:val="en-ZA"/>
        </w:rPr>
        <w:t>:</w:t>
      </w:r>
    </w:p>
    <w:p w14:paraId="221D38A3" w14:textId="77777777" w:rsidR="001937CD" w:rsidRPr="007C2AC5" w:rsidRDefault="001937CD" w:rsidP="006E71EF">
      <w:pPr>
        <w:pStyle w:val="ListParagraph"/>
        <w:numPr>
          <w:ilvl w:val="0"/>
          <w:numId w:val="17"/>
        </w:numPr>
        <w:spacing w:before="240" w:after="0" w:line="360" w:lineRule="auto"/>
        <w:ind w:left="360" w:right="-10"/>
        <w:jc w:val="both"/>
        <w:rPr>
          <w:rFonts w:ascii="Arial" w:hAnsi="Arial" w:cs="Arial"/>
          <w:color w:val="auto"/>
          <w:lang w:val="en-ZA"/>
        </w:rPr>
      </w:pPr>
      <w:r w:rsidRPr="007C2AC5">
        <w:rPr>
          <w:rFonts w:ascii="Arial" w:hAnsi="Arial" w:cs="Arial"/>
          <w:color w:val="auto"/>
          <w:lang w:val="en-ZA"/>
        </w:rPr>
        <w:t>the spouse of the owner of immovable property used by such spouse or owner as a dwelling at any time, shall be deemed to also be the occupier thereof;</w:t>
      </w:r>
      <w:r w:rsidR="00E84BC4" w:rsidRPr="007C2AC5">
        <w:rPr>
          <w:rFonts w:ascii="Arial" w:hAnsi="Arial" w:cs="Arial"/>
          <w:color w:val="auto"/>
          <w:lang w:val="en-ZA"/>
        </w:rPr>
        <w:t xml:space="preserve"> and</w:t>
      </w:r>
    </w:p>
    <w:p w14:paraId="5612856D" w14:textId="77777777" w:rsidR="00857030" w:rsidRPr="007C2AC5" w:rsidRDefault="001937CD" w:rsidP="006E71EF">
      <w:pPr>
        <w:pStyle w:val="ListParagraph"/>
        <w:numPr>
          <w:ilvl w:val="0"/>
          <w:numId w:val="17"/>
        </w:numPr>
        <w:spacing w:before="240" w:after="0" w:line="360" w:lineRule="auto"/>
        <w:ind w:left="360" w:right="-10" w:hanging="346"/>
        <w:jc w:val="both"/>
        <w:rPr>
          <w:rFonts w:ascii="Arial" w:hAnsi="Arial" w:cs="Arial"/>
          <w:color w:val="auto"/>
          <w:lang w:val="en-ZA"/>
        </w:rPr>
      </w:pPr>
      <w:r w:rsidRPr="007C2AC5">
        <w:rPr>
          <w:rFonts w:ascii="Arial" w:hAnsi="Arial" w:cs="Arial"/>
          <w:color w:val="auto"/>
          <w:lang w:val="en-ZA"/>
        </w:rPr>
        <w:t>All persons residing on the property will be regarded as occupiers of the property.</w:t>
      </w:r>
      <w:r w:rsidR="00A11B4D" w:rsidRPr="007C2AC5">
        <w:rPr>
          <w:rFonts w:ascii="Arial" w:hAnsi="Arial" w:cs="Arial"/>
          <w:color w:val="auto"/>
          <w:lang w:val="en-ZA"/>
        </w:rPr>
        <w:t xml:space="preserve"> </w:t>
      </w:r>
      <w:r w:rsidR="00593EC0" w:rsidRPr="007C2AC5">
        <w:rPr>
          <w:rFonts w:ascii="Arial" w:hAnsi="Arial" w:cs="Arial"/>
          <w:color w:val="auto"/>
          <w:lang w:val="en-ZA"/>
        </w:rPr>
        <w:t xml:space="preserve">  </w:t>
      </w:r>
    </w:p>
    <w:p w14:paraId="1F9599FD" w14:textId="77777777" w:rsidR="00857030" w:rsidRPr="007C2AC5" w:rsidRDefault="00593EC0" w:rsidP="00986DFC">
      <w:pPr>
        <w:spacing w:before="240" w:after="0" w:line="360" w:lineRule="auto"/>
        <w:ind w:left="9"/>
        <w:jc w:val="both"/>
        <w:rPr>
          <w:rFonts w:ascii="Arial" w:hAnsi="Arial" w:cs="Arial"/>
          <w:color w:val="auto"/>
          <w:lang w:val="en-ZA"/>
        </w:rPr>
      </w:pPr>
      <w:r w:rsidRPr="007C2AC5">
        <w:rPr>
          <w:rFonts w:ascii="Arial" w:hAnsi="Arial" w:cs="Arial"/>
          <w:b/>
          <w:color w:val="auto"/>
          <w:lang w:val="en-ZA"/>
        </w:rPr>
        <w:t>“</w:t>
      </w:r>
      <w:proofErr w:type="gramStart"/>
      <w:r w:rsidRPr="007C2AC5">
        <w:rPr>
          <w:rFonts w:ascii="Arial" w:hAnsi="Arial" w:cs="Arial"/>
          <w:b/>
          <w:color w:val="auto"/>
          <w:lang w:val="en-ZA"/>
        </w:rPr>
        <w:t>official</w:t>
      </w:r>
      <w:proofErr w:type="gramEnd"/>
      <w:r w:rsidRPr="007C2AC5">
        <w:rPr>
          <w:rFonts w:ascii="Arial" w:hAnsi="Arial" w:cs="Arial"/>
          <w:b/>
          <w:color w:val="auto"/>
          <w:lang w:val="en-ZA"/>
        </w:rPr>
        <w:t xml:space="preserve">” </w:t>
      </w:r>
      <w:r w:rsidRPr="007C2AC5">
        <w:rPr>
          <w:rFonts w:ascii="Arial" w:hAnsi="Arial" w:cs="Arial"/>
          <w:color w:val="auto"/>
          <w:lang w:val="en-ZA"/>
        </w:rPr>
        <w:t xml:space="preserve">means any official in the employ of the municipality or agent or service provider appointed by the municipality;  </w:t>
      </w:r>
    </w:p>
    <w:p w14:paraId="49414E42" w14:textId="77777777" w:rsidR="001937CD" w:rsidRPr="007C2AC5" w:rsidRDefault="001937CD" w:rsidP="00986DFC">
      <w:pPr>
        <w:spacing w:before="240" w:after="0" w:line="360" w:lineRule="auto"/>
        <w:ind w:left="9"/>
        <w:jc w:val="both"/>
        <w:rPr>
          <w:rFonts w:ascii="Arial" w:hAnsi="Arial" w:cs="Arial"/>
          <w:color w:val="auto"/>
          <w:lang w:val="en-ZA"/>
        </w:rPr>
      </w:pPr>
      <w:r w:rsidRPr="007C2AC5">
        <w:rPr>
          <w:rFonts w:ascii="Arial" w:hAnsi="Arial" w:cs="Arial"/>
          <w:b/>
          <w:color w:val="auto"/>
          <w:lang w:val="en-ZA"/>
        </w:rPr>
        <w:t>“</w:t>
      </w:r>
      <w:proofErr w:type="gramStart"/>
      <w:r w:rsidRPr="007C2AC5">
        <w:rPr>
          <w:rFonts w:ascii="Arial" w:hAnsi="Arial" w:cs="Arial"/>
          <w:b/>
          <w:color w:val="auto"/>
          <w:lang w:val="en-ZA"/>
        </w:rPr>
        <w:t>owner</w:t>
      </w:r>
      <w:proofErr w:type="gramEnd"/>
      <w:r w:rsidRPr="007C2AC5">
        <w:rPr>
          <w:rFonts w:ascii="Arial" w:hAnsi="Arial" w:cs="Arial"/>
          <w:b/>
          <w:color w:val="auto"/>
          <w:lang w:val="en-ZA"/>
        </w:rPr>
        <w:t xml:space="preserve">” </w:t>
      </w:r>
      <w:r w:rsidRPr="007C2AC5">
        <w:rPr>
          <w:rFonts w:ascii="Arial" w:hAnsi="Arial" w:cs="Arial"/>
          <w:color w:val="auto"/>
          <w:lang w:val="en-ZA"/>
        </w:rPr>
        <w:t>in relat</w:t>
      </w:r>
      <w:r w:rsidR="00E84BC4" w:rsidRPr="007C2AC5">
        <w:rPr>
          <w:rFonts w:ascii="Arial" w:hAnsi="Arial" w:cs="Arial"/>
          <w:color w:val="auto"/>
          <w:lang w:val="en-ZA"/>
        </w:rPr>
        <w:t>ion to immovable property means:</w:t>
      </w:r>
      <w:r w:rsidRPr="007C2AC5">
        <w:rPr>
          <w:rFonts w:ascii="Arial" w:hAnsi="Arial" w:cs="Arial"/>
          <w:color w:val="auto"/>
          <w:lang w:val="en-ZA"/>
        </w:rPr>
        <w:t xml:space="preserve">    </w:t>
      </w:r>
    </w:p>
    <w:p w14:paraId="69642186" w14:textId="77777777" w:rsidR="001937CD" w:rsidRPr="007C2AC5" w:rsidRDefault="001937CD" w:rsidP="007C2AC5">
      <w:pPr>
        <w:pStyle w:val="ListParagraph"/>
        <w:numPr>
          <w:ilvl w:val="0"/>
          <w:numId w:val="18"/>
        </w:numPr>
        <w:spacing w:before="240" w:after="0" w:line="360" w:lineRule="auto"/>
        <w:ind w:left="360"/>
        <w:jc w:val="both"/>
        <w:rPr>
          <w:rFonts w:ascii="Arial" w:hAnsi="Arial" w:cs="Arial"/>
          <w:color w:val="auto"/>
          <w:lang w:val="en-ZA"/>
        </w:rPr>
      </w:pPr>
      <w:r w:rsidRPr="007C2AC5">
        <w:rPr>
          <w:rFonts w:ascii="Arial" w:hAnsi="Arial" w:cs="Arial"/>
          <w:color w:val="auto"/>
          <w:lang w:val="en-ZA"/>
        </w:rPr>
        <w:t>the occupier of immovable property occupied in terms of servitude or right analogous thereto shall be deemed the owner thereof;</w:t>
      </w:r>
      <w:r w:rsidR="00A11B4D" w:rsidRPr="007C2AC5">
        <w:rPr>
          <w:rFonts w:ascii="Arial" w:hAnsi="Arial" w:cs="Arial"/>
          <w:color w:val="auto"/>
          <w:lang w:val="en-ZA"/>
        </w:rPr>
        <w:t xml:space="preserve">  </w:t>
      </w:r>
    </w:p>
    <w:p w14:paraId="416712EE" w14:textId="77777777" w:rsidR="00A11B4D" w:rsidRPr="007C2AC5" w:rsidRDefault="00A11B4D" w:rsidP="007C2AC5">
      <w:pPr>
        <w:pStyle w:val="ListParagraph"/>
        <w:spacing w:before="240" w:after="0" w:line="360" w:lineRule="auto"/>
        <w:ind w:left="360" w:hanging="360"/>
        <w:jc w:val="both"/>
        <w:rPr>
          <w:rFonts w:ascii="Arial" w:hAnsi="Arial" w:cs="Arial"/>
          <w:color w:val="auto"/>
          <w:lang w:val="en-ZA"/>
        </w:rPr>
      </w:pPr>
    </w:p>
    <w:p w14:paraId="2A4E1AF7" w14:textId="77777777" w:rsidR="00A11B4D" w:rsidRPr="007C2AC5" w:rsidRDefault="001937CD" w:rsidP="007C2AC5">
      <w:pPr>
        <w:pStyle w:val="ListParagraph"/>
        <w:numPr>
          <w:ilvl w:val="0"/>
          <w:numId w:val="18"/>
        </w:numPr>
        <w:spacing w:before="240" w:after="0" w:line="360" w:lineRule="auto"/>
        <w:ind w:left="360"/>
        <w:jc w:val="both"/>
        <w:rPr>
          <w:rFonts w:ascii="Arial" w:hAnsi="Arial" w:cs="Arial"/>
          <w:color w:val="auto"/>
          <w:lang w:val="en-ZA"/>
        </w:rPr>
      </w:pPr>
      <w:r w:rsidRPr="007C2AC5">
        <w:rPr>
          <w:rFonts w:ascii="Arial" w:hAnsi="Arial" w:cs="Arial"/>
          <w:color w:val="auto"/>
          <w:lang w:val="en-ZA"/>
        </w:rPr>
        <w:t>if the owner is deceased, insolvent, has assigned his or her es</w:t>
      </w:r>
      <w:r w:rsidR="00B16489" w:rsidRPr="007C2AC5">
        <w:rPr>
          <w:rFonts w:ascii="Arial" w:hAnsi="Arial" w:cs="Arial"/>
          <w:color w:val="auto"/>
          <w:lang w:val="en-ZA"/>
        </w:rPr>
        <w:t xml:space="preserve">tate for the benefit of his or </w:t>
      </w:r>
      <w:r w:rsidRPr="007C2AC5">
        <w:rPr>
          <w:rFonts w:ascii="Arial" w:hAnsi="Arial" w:cs="Arial"/>
          <w:color w:val="auto"/>
          <w:lang w:val="en-ZA"/>
        </w:rPr>
        <w:t xml:space="preserve">her creditors, has been placed under curatorship by order </w:t>
      </w:r>
      <w:r w:rsidR="00B16489" w:rsidRPr="007C2AC5">
        <w:rPr>
          <w:rFonts w:ascii="Arial" w:hAnsi="Arial" w:cs="Arial"/>
          <w:color w:val="auto"/>
          <w:lang w:val="en-ZA"/>
        </w:rPr>
        <w:t xml:space="preserve">of court or is a company being </w:t>
      </w:r>
      <w:r w:rsidRPr="007C2AC5">
        <w:rPr>
          <w:rFonts w:ascii="Arial" w:hAnsi="Arial" w:cs="Arial"/>
          <w:color w:val="auto"/>
          <w:lang w:val="en-ZA"/>
        </w:rPr>
        <w:t>wound up or under judi</w:t>
      </w:r>
      <w:r w:rsidR="00E84BC4" w:rsidRPr="007C2AC5">
        <w:rPr>
          <w:rFonts w:ascii="Arial" w:hAnsi="Arial" w:cs="Arial"/>
          <w:color w:val="auto"/>
          <w:lang w:val="en-ZA"/>
        </w:rPr>
        <w:t>cial management, the</w:t>
      </w:r>
      <w:r w:rsidRPr="007C2AC5">
        <w:rPr>
          <w:rFonts w:ascii="Arial" w:hAnsi="Arial" w:cs="Arial"/>
          <w:color w:val="auto"/>
          <w:lang w:val="en-ZA"/>
        </w:rPr>
        <w:t>n the person in w</w:t>
      </w:r>
      <w:r w:rsidR="00E84BC4" w:rsidRPr="007C2AC5">
        <w:rPr>
          <w:rFonts w:ascii="Arial" w:hAnsi="Arial" w:cs="Arial"/>
          <w:color w:val="auto"/>
          <w:lang w:val="en-ZA"/>
        </w:rPr>
        <w:t xml:space="preserve">hom the administration of such </w:t>
      </w:r>
      <w:r w:rsidRPr="007C2AC5">
        <w:rPr>
          <w:rFonts w:ascii="Arial" w:hAnsi="Arial" w:cs="Arial"/>
          <w:color w:val="auto"/>
          <w:lang w:val="en-ZA"/>
        </w:rPr>
        <w:t>property is vested as executor, administrator, trustee, assignee, curator, liquidator or judicial manage, as the case may be;</w:t>
      </w:r>
    </w:p>
    <w:p w14:paraId="116D3BCB" w14:textId="77777777" w:rsidR="00A11B4D" w:rsidRPr="007C2AC5" w:rsidRDefault="00A11B4D" w:rsidP="007C2AC5">
      <w:pPr>
        <w:pStyle w:val="ListParagraph"/>
        <w:spacing w:before="240" w:after="0" w:line="360" w:lineRule="auto"/>
        <w:ind w:left="360" w:firstLine="0"/>
        <w:jc w:val="both"/>
        <w:rPr>
          <w:rFonts w:ascii="Arial" w:hAnsi="Arial" w:cs="Arial"/>
          <w:color w:val="auto"/>
          <w:lang w:val="en-ZA"/>
        </w:rPr>
      </w:pPr>
    </w:p>
    <w:p w14:paraId="269B87DB" w14:textId="77777777" w:rsidR="001937CD" w:rsidRPr="007C2AC5" w:rsidRDefault="001937CD" w:rsidP="007C2AC5">
      <w:pPr>
        <w:pStyle w:val="ListParagraph"/>
        <w:numPr>
          <w:ilvl w:val="0"/>
          <w:numId w:val="18"/>
        </w:numPr>
        <w:spacing w:before="240" w:after="0" w:line="360" w:lineRule="auto"/>
        <w:ind w:left="360"/>
        <w:jc w:val="both"/>
        <w:rPr>
          <w:rFonts w:ascii="Arial" w:hAnsi="Arial" w:cs="Arial"/>
          <w:color w:val="auto"/>
          <w:lang w:val="en-ZA"/>
        </w:rPr>
      </w:pPr>
      <w:r w:rsidRPr="007C2AC5">
        <w:rPr>
          <w:rFonts w:ascii="Arial" w:hAnsi="Arial" w:cs="Arial"/>
          <w:color w:val="auto"/>
          <w:lang w:val="en-ZA"/>
        </w:rPr>
        <w:t xml:space="preserve">if the owner is absent from the Republic or if his or her address is unknown to the municipality, then any person who as agent or otherwise receives or is entitled to receive the rent in respect of such property; or </w:t>
      </w:r>
    </w:p>
    <w:p w14:paraId="37B79D5F" w14:textId="77777777" w:rsidR="00A11B4D" w:rsidRPr="007C2AC5" w:rsidRDefault="00A11B4D" w:rsidP="007C2AC5">
      <w:pPr>
        <w:pStyle w:val="ListParagraph"/>
        <w:spacing w:before="240" w:after="0" w:line="360" w:lineRule="auto"/>
        <w:ind w:left="360" w:firstLine="0"/>
        <w:jc w:val="both"/>
        <w:rPr>
          <w:rFonts w:ascii="Arial" w:hAnsi="Arial" w:cs="Arial"/>
          <w:color w:val="auto"/>
          <w:lang w:val="en-ZA"/>
        </w:rPr>
      </w:pPr>
    </w:p>
    <w:p w14:paraId="1A1D23ED" w14:textId="77777777" w:rsidR="00A11B4D" w:rsidRPr="007C2AC5" w:rsidRDefault="001937CD" w:rsidP="007C2AC5">
      <w:pPr>
        <w:pStyle w:val="ListParagraph"/>
        <w:numPr>
          <w:ilvl w:val="0"/>
          <w:numId w:val="18"/>
        </w:numPr>
        <w:spacing w:before="240" w:after="0" w:line="360" w:lineRule="auto"/>
        <w:ind w:left="360"/>
        <w:jc w:val="both"/>
        <w:rPr>
          <w:rFonts w:ascii="Arial" w:hAnsi="Arial" w:cs="Arial"/>
          <w:color w:val="auto"/>
          <w:lang w:val="en-ZA"/>
        </w:rPr>
      </w:pPr>
      <w:r w:rsidRPr="007C2AC5">
        <w:rPr>
          <w:rFonts w:ascii="Arial" w:hAnsi="Arial" w:cs="Arial"/>
          <w:color w:val="auto"/>
          <w:lang w:val="en-ZA"/>
        </w:rPr>
        <w:t>if the municipality is unable to determine who such person is, then the person who is entitled to the beneficial use of such property;</w:t>
      </w:r>
    </w:p>
    <w:p w14:paraId="6AF7E97A" w14:textId="77777777" w:rsidR="00A11B4D" w:rsidRPr="007C2AC5" w:rsidRDefault="00A11B4D" w:rsidP="007C2AC5">
      <w:pPr>
        <w:pStyle w:val="ListParagraph"/>
        <w:spacing w:before="240" w:after="0" w:line="360" w:lineRule="auto"/>
        <w:ind w:left="360" w:firstLine="0"/>
        <w:jc w:val="both"/>
        <w:rPr>
          <w:rFonts w:ascii="Arial" w:hAnsi="Arial" w:cs="Arial"/>
          <w:color w:val="auto"/>
          <w:lang w:val="en-ZA"/>
        </w:rPr>
      </w:pPr>
    </w:p>
    <w:p w14:paraId="43C4D7DE" w14:textId="77777777" w:rsidR="001937CD" w:rsidRPr="007C2AC5" w:rsidRDefault="001937CD" w:rsidP="007C2AC5">
      <w:pPr>
        <w:pStyle w:val="ListParagraph"/>
        <w:numPr>
          <w:ilvl w:val="0"/>
          <w:numId w:val="18"/>
        </w:numPr>
        <w:spacing w:before="240" w:after="0" w:line="360" w:lineRule="auto"/>
        <w:ind w:left="360"/>
        <w:jc w:val="both"/>
        <w:rPr>
          <w:rFonts w:ascii="Arial" w:hAnsi="Arial" w:cs="Arial"/>
          <w:color w:val="auto"/>
          <w:lang w:val="en-ZA"/>
        </w:rPr>
      </w:pPr>
      <w:proofErr w:type="gramStart"/>
      <w:r w:rsidRPr="007C2AC5">
        <w:rPr>
          <w:rFonts w:ascii="Arial" w:hAnsi="Arial" w:cs="Arial"/>
          <w:color w:val="auto"/>
          <w:lang w:val="en-ZA"/>
        </w:rPr>
        <w:t>if</w:t>
      </w:r>
      <w:proofErr w:type="gramEnd"/>
      <w:r w:rsidRPr="007C2AC5">
        <w:rPr>
          <w:rFonts w:ascii="Arial" w:hAnsi="Arial" w:cs="Arial"/>
          <w:color w:val="auto"/>
          <w:lang w:val="en-ZA"/>
        </w:rPr>
        <w:t xml:space="preserve"> the owner is deceased and the family or a member on</w:t>
      </w:r>
      <w:r w:rsidR="00A11B4D" w:rsidRPr="007C2AC5">
        <w:rPr>
          <w:rFonts w:ascii="Arial" w:hAnsi="Arial" w:cs="Arial"/>
          <w:color w:val="auto"/>
          <w:lang w:val="en-ZA"/>
        </w:rPr>
        <w:t xml:space="preserve"> behalf of the family issue an </w:t>
      </w:r>
      <w:r w:rsidRPr="007C2AC5">
        <w:rPr>
          <w:rFonts w:ascii="Arial" w:hAnsi="Arial" w:cs="Arial"/>
          <w:color w:val="auto"/>
          <w:lang w:val="en-ZA"/>
        </w:rPr>
        <w:t>affidavit that the occupier is the legal beneficiary of the estate.</w:t>
      </w:r>
    </w:p>
    <w:p w14:paraId="719A44E0" w14:textId="77777777" w:rsidR="00857030" w:rsidRPr="007C2AC5" w:rsidRDefault="00593EC0" w:rsidP="00A11B4D">
      <w:pPr>
        <w:spacing w:before="240" w:after="0" w:line="360" w:lineRule="auto"/>
        <w:ind w:left="14" w:firstLine="0"/>
        <w:jc w:val="both"/>
        <w:rPr>
          <w:rFonts w:ascii="Arial" w:hAnsi="Arial" w:cs="Arial"/>
          <w:color w:val="auto"/>
          <w:lang w:val="en-ZA"/>
        </w:rPr>
      </w:pPr>
      <w:r w:rsidRPr="007C2AC5">
        <w:rPr>
          <w:rFonts w:ascii="Arial" w:hAnsi="Arial" w:cs="Arial"/>
          <w:b/>
          <w:color w:val="auto"/>
          <w:lang w:val="en-ZA"/>
        </w:rPr>
        <w:lastRenderedPageBreak/>
        <w:t>“</w:t>
      </w:r>
      <w:proofErr w:type="gramStart"/>
      <w:r w:rsidRPr="007C2AC5">
        <w:rPr>
          <w:rFonts w:ascii="Arial" w:hAnsi="Arial" w:cs="Arial"/>
          <w:b/>
          <w:color w:val="auto"/>
          <w:lang w:val="en-ZA"/>
        </w:rPr>
        <w:t>premises</w:t>
      </w:r>
      <w:proofErr w:type="gramEnd"/>
      <w:r w:rsidRPr="007C2AC5">
        <w:rPr>
          <w:rFonts w:ascii="Arial" w:hAnsi="Arial" w:cs="Arial"/>
          <w:b/>
          <w:color w:val="auto"/>
          <w:lang w:val="en-ZA"/>
        </w:rPr>
        <w:t>”</w:t>
      </w:r>
      <w:r w:rsidRPr="007C2AC5">
        <w:rPr>
          <w:rFonts w:ascii="Arial" w:hAnsi="Arial" w:cs="Arial"/>
          <w:color w:val="auto"/>
          <w:lang w:val="en-ZA"/>
        </w:rPr>
        <w:t xml:space="preserve"> includes any piece of land, the external surface boundari</w:t>
      </w:r>
      <w:r w:rsidR="00E84BC4" w:rsidRPr="007C2AC5">
        <w:rPr>
          <w:rFonts w:ascii="Arial" w:hAnsi="Arial" w:cs="Arial"/>
          <w:color w:val="auto"/>
          <w:lang w:val="en-ZA"/>
        </w:rPr>
        <w:t>es of which are delineated on:</w:t>
      </w:r>
      <w:r w:rsidRPr="007C2AC5">
        <w:rPr>
          <w:rFonts w:ascii="Arial" w:hAnsi="Arial" w:cs="Arial"/>
          <w:color w:val="auto"/>
          <w:lang w:val="en-ZA"/>
        </w:rPr>
        <w:t xml:space="preserve"> </w:t>
      </w:r>
    </w:p>
    <w:p w14:paraId="46512E6D" w14:textId="77777777" w:rsidR="00857030" w:rsidRPr="007C2AC5" w:rsidRDefault="00593EC0" w:rsidP="007C2AC5">
      <w:pPr>
        <w:numPr>
          <w:ilvl w:val="0"/>
          <w:numId w:val="1"/>
        </w:numPr>
        <w:spacing w:before="240" w:after="0" w:line="360" w:lineRule="auto"/>
        <w:ind w:left="360" w:hanging="360"/>
        <w:jc w:val="both"/>
        <w:rPr>
          <w:rFonts w:ascii="Arial" w:hAnsi="Arial" w:cs="Arial"/>
          <w:color w:val="auto"/>
          <w:lang w:val="en-ZA"/>
        </w:rPr>
      </w:pPr>
      <w:r w:rsidRPr="007C2AC5">
        <w:rPr>
          <w:rFonts w:ascii="Arial" w:hAnsi="Arial" w:cs="Arial"/>
          <w:color w:val="auto"/>
          <w:lang w:val="en-ZA"/>
        </w:rPr>
        <w:t xml:space="preserve">A general plan or diagram registered in terms of the Land Survey Act, 1997, (Act no. 8 of 1997) or in terms of the Deeds Registries Act, 1937 (Act no. 47 of 1937);  </w:t>
      </w:r>
    </w:p>
    <w:p w14:paraId="336ED88D" w14:textId="77777777" w:rsidR="00857030" w:rsidRPr="007C2AC5" w:rsidRDefault="00593EC0" w:rsidP="007C2AC5">
      <w:pPr>
        <w:numPr>
          <w:ilvl w:val="0"/>
          <w:numId w:val="1"/>
        </w:numPr>
        <w:spacing w:before="240" w:after="0" w:line="360" w:lineRule="auto"/>
        <w:ind w:left="360" w:hanging="360"/>
        <w:jc w:val="both"/>
        <w:rPr>
          <w:rFonts w:ascii="Arial" w:hAnsi="Arial" w:cs="Arial"/>
          <w:color w:val="auto"/>
          <w:lang w:val="en-ZA"/>
        </w:rPr>
      </w:pPr>
      <w:r w:rsidRPr="007C2AC5">
        <w:rPr>
          <w:rFonts w:ascii="Arial" w:hAnsi="Arial" w:cs="Arial"/>
          <w:color w:val="auto"/>
          <w:lang w:val="en-ZA"/>
        </w:rPr>
        <w:t xml:space="preserve">A general plan registered in terms of the Sectional Titles Act, 1986 ( Act no. 95 of 1986) and situated within the jurisdiction of the municipality;  </w:t>
      </w:r>
    </w:p>
    <w:p w14:paraId="3E76619B" w14:textId="77777777" w:rsidR="00037EDD" w:rsidRPr="007C2AC5" w:rsidRDefault="00037EDD" w:rsidP="00986DFC">
      <w:pPr>
        <w:spacing w:before="240" w:after="0" w:line="360" w:lineRule="auto"/>
        <w:jc w:val="both"/>
        <w:rPr>
          <w:rFonts w:ascii="Arial" w:hAnsi="Arial" w:cs="Arial"/>
          <w:color w:val="auto"/>
          <w:lang w:val="en-ZA"/>
        </w:rPr>
      </w:pPr>
      <w:r w:rsidRPr="007C2AC5">
        <w:rPr>
          <w:rFonts w:ascii="Arial" w:hAnsi="Arial" w:cs="Arial"/>
          <w:b/>
          <w:color w:val="auto"/>
          <w:lang w:val="en-ZA"/>
        </w:rPr>
        <w:t>“</w:t>
      </w:r>
      <w:proofErr w:type="gramStart"/>
      <w:r w:rsidRPr="007C2AC5">
        <w:rPr>
          <w:rFonts w:ascii="Arial" w:hAnsi="Arial" w:cs="Arial"/>
          <w:b/>
          <w:color w:val="auto"/>
          <w:lang w:val="en-ZA"/>
        </w:rPr>
        <w:t>programme</w:t>
      </w:r>
      <w:proofErr w:type="gramEnd"/>
      <w:r w:rsidRPr="007C2AC5">
        <w:rPr>
          <w:rFonts w:ascii="Arial" w:hAnsi="Arial" w:cs="Arial"/>
          <w:b/>
          <w:color w:val="auto"/>
          <w:lang w:val="en-ZA"/>
        </w:rPr>
        <w:t xml:space="preserve"> officer” </w:t>
      </w:r>
      <w:r w:rsidRPr="007C2AC5">
        <w:rPr>
          <w:rFonts w:ascii="Arial" w:hAnsi="Arial" w:cs="Arial"/>
          <w:color w:val="auto"/>
          <w:lang w:val="en-ZA"/>
        </w:rPr>
        <w:t>means an official duly authorized by the municipality, or an employee of a service provider appointed by the municipality, who is responsible for the following:</w:t>
      </w:r>
    </w:p>
    <w:p w14:paraId="5E8B3C9E" w14:textId="77777777" w:rsidR="00037EDD" w:rsidRPr="007C2AC5" w:rsidRDefault="00037EDD" w:rsidP="007C2AC5">
      <w:pPr>
        <w:pStyle w:val="ListParagraph"/>
        <w:numPr>
          <w:ilvl w:val="0"/>
          <w:numId w:val="49"/>
        </w:numPr>
        <w:spacing w:before="240" w:after="0" w:line="360" w:lineRule="auto"/>
        <w:ind w:left="360"/>
        <w:jc w:val="both"/>
        <w:rPr>
          <w:rFonts w:ascii="Arial" w:hAnsi="Arial" w:cs="Arial"/>
          <w:color w:val="auto"/>
          <w:lang w:val="en-ZA"/>
        </w:rPr>
      </w:pPr>
      <w:r w:rsidRPr="007C2AC5">
        <w:rPr>
          <w:rFonts w:ascii="Arial" w:hAnsi="Arial" w:cs="Arial"/>
          <w:color w:val="auto"/>
          <w:lang w:val="en-ZA"/>
        </w:rPr>
        <w:t>to ensure that applications for indigent support are received and assessed;</w:t>
      </w:r>
    </w:p>
    <w:p w14:paraId="1EA153EA" w14:textId="77777777" w:rsidR="00037EDD" w:rsidRPr="007C2AC5" w:rsidRDefault="00037EDD" w:rsidP="007C2AC5">
      <w:pPr>
        <w:pStyle w:val="ListParagraph"/>
        <w:numPr>
          <w:ilvl w:val="0"/>
          <w:numId w:val="49"/>
        </w:numPr>
        <w:spacing w:before="240" w:after="0" w:line="360" w:lineRule="auto"/>
        <w:ind w:left="360"/>
        <w:jc w:val="both"/>
        <w:rPr>
          <w:rFonts w:ascii="Arial" w:hAnsi="Arial" w:cs="Arial"/>
          <w:color w:val="auto"/>
          <w:lang w:val="en-ZA"/>
        </w:rPr>
      </w:pPr>
      <w:r w:rsidRPr="007C2AC5">
        <w:rPr>
          <w:rFonts w:ascii="Arial" w:hAnsi="Arial" w:cs="Arial"/>
          <w:color w:val="auto"/>
          <w:lang w:val="en-ZA"/>
        </w:rPr>
        <w:t>to ensure that applications are captured on</w:t>
      </w:r>
      <w:r w:rsidR="00986DFC" w:rsidRPr="007C2AC5">
        <w:rPr>
          <w:rFonts w:ascii="Arial" w:hAnsi="Arial" w:cs="Arial"/>
          <w:color w:val="auto"/>
          <w:lang w:val="en-ZA"/>
        </w:rPr>
        <w:t>to</w:t>
      </w:r>
      <w:r w:rsidRPr="007C2AC5">
        <w:rPr>
          <w:rFonts w:ascii="Arial" w:hAnsi="Arial" w:cs="Arial"/>
          <w:color w:val="auto"/>
          <w:lang w:val="en-ZA"/>
        </w:rPr>
        <w:t xml:space="preserve"> the Indigent Management System;</w:t>
      </w:r>
    </w:p>
    <w:p w14:paraId="2E1CFBAB" w14:textId="77777777" w:rsidR="00037EDD" w:rsidRPr="007C2AC5" w:rsidRDefault="00037EDD" w:rsidP="007C2AC5">
      <w:pPr>
        <w:pStyle w:val="ListParagraph"/>
        <w:numPr>
          <w:ilvl w:val="0"/>
          <w:numId w:val="49"/>
        </w:numPr>
        <w:spacing w:before="240" w:after="0" w:line="360" w:lineRule="auto"/>
        <w:ind w:left="360"/>
        <w:jc w:val="both"/>
        <w:rPr>
          <w:rFonts w:ascii="Arial" w:hAnsi="Arial" w:cs="Arial"/>
          <w:color w:val="auto"/>
          <w:lang w:val="en-ZA"/>
        </w:rPr>
      </w:pPr>
      <w:r w:rsidRPr="007C2AC5">
        <w:rPr>
          <w:rFonts w:ascii="Arial" w:hAnsi="Arial" w:cs="Arial"/>
          <w:color w:val="auto"/>
          <w:lang w:val="en-ZA"/>
        </w:rPr>
        <w:t>to ensure that information on applications are verified and that regular audits are executed;  and</w:t>
      </w:r>
    </w:p>
    <w:p w14:paraId="28EFA9C9" w14:textId="77777777" w:rsidR="00037EDD" w:rsidRPr="007C2AC5" w:rsidRDefault="00037EDD" w:rsidP="007C2AC5">
      <w:pPr>
        <w:pStyle w:val="ListParagraph"/>
        <w:numPr>
          <w:ilvl w:val="0"/>
          <w:numId w:val="49"/>
        </w:numPr>
        <w:spacing w:before="240" w:after="0" w:line="360" w:lineRule="auto"/>
        <w:ind w:left="360"/>
        <w:jc w:val="both"/>
        <w:rPr>
          <w:rFonts w:ascii="Arial" w:hAnsi="Arial" w:cs="Arial"/>
          <w:color w:val="auto"/>
          <w:lang w:val="en-ZA"/>
        </w:rPr>
      </w:pPr>
      <w:proofErr w:type="gramStart"/>
      <w:r w:rsidRPr="007C2AC5">
        <w:rPr>
          <w:rFonts w:ascii="Arial" w:hAnsi="Arial" w:cs="Arial"/>
          <w:color w:val="auto"/>
          <w:lang w:val="en-ZA"/>
        </w:rPr>
        <w:t>to</w:t>
      </w:r>
      <w:proofErr w:type="gramEnd"/>
      <w:r w:rsidRPr="007C2AC5">
        <w:rPr>
          <w:rFonts w:ascii="Arial" w:hAnsi="Arial" w:cs="Arial"/>
          <w:color w:val="auto"/>
          <w:lang w:val="en-ZA"/>
        </w:rPr>
        <w:t xml:space="preserve"> </w:t>
      </w:r>
      <w:r w:rsidR="00986DFC" w:rsidRPr="007C2AC5">
        <w:rPr>
          <w:rFonts w:ascii="Arial" w:hAnsi="Arial" w:cs="Arial"/>
          <w:color w:val="auto"/>
          <w:lang w:val="en-ZA"/>
        </w:rPr>
        <w:t>recommend</w:t>
      </w:r>
      <w:r w:rsidRPr="007C2AC5">
        <w:rPr>
          <w:rFonts w:ascii="Arial" w:hAnsi="Arial" w:cs="Arial"/>
          <w:color w:val="auto"/>
          <w:lang w:val="en-ZA"/>
        </w:rPr>
        <w:t xml:space="preserve"> expenditure with regard to indigent support.</w:t>
      </w:r>
    </w:p>
    <w:p w14:paraId="0D51559F" w14:textId="77777777" w:rsidR="00E11A6D" w:rsidRPr="007C2AC5" w:rsidRDefault="00E11A6D" w:rsidP="00986DFC">
      <w:pPr>
        <w:spacing w:before="240" w:after="0" w:line="360" w:lineRule="auto"/>
        <w:ind w:left="14" w:firstLine="0"/>
        <w:jc w:val="both"/>
        <w:rPr>
          <w:rFonts w:ascii="Arial" w:hAnsi="Arial" w:cs="Arial"/>
          <w:color w:val="auto"/>
          <w:lang w:val="en-ZA"/>
        </w:rPr>
      </w:pPr>
      <w:r w:rsidRPr="007C2AC5">
        <w:rPr>
          <w:rFonts w:ascii="Arial" w:hAnsi="Arial" w:cs="Arial"/>
          <w:b/>
          <w:color w:val="auto"/>
          <w:lang w:val="en-ZA"/>
        </w:rPr>
        <w:t>“</w:t>
      </w:r>
      <w:proofErr w:type="gramStart"/>
      <w:r w:rsidRPr="007C2AC5">
        <w:rPr>
          <w:rFonts w:ascii="Arial" w:hAnsi="Arial" w:cs="Arial"/>
          <w:b/>
          <w:color w:val="auto"/>
          <w:lang w:val="en-ZA"/>
        </w:rPr>
        <w:t>rates</w:t>
      </w:r>
      <w:proofErr w:type="gramEnd"/>
      <w:r w:rsidRPr="007C2AC5">
        <w:rPr>
          <w:rFonts w:ascii="Arial" w:hAnsi="Arial" w:cs="Arial"/>
          <w:b/>
          <w:color w:val="auto"/>
          <w:lang w:val="en-ZA"/>
        </w:rPr>
        <w:t>”</w:t>
      </w:r>
      <w:r w:rsidRPr="007C2AC5">
        <w:rPr>
          <w:rFonts w:ascii="Arial" w:hAnsi="Arial" w:cs="Arial"/>
          <w:color w:val="auto"/>
          <w:lang w:val="en-ZA"/>
        </w:rPr>
        <w:t xml:space="preserve"> means any tax, duty or levy imposed on property by the Council;</w:t>
      </w:r>
    </w:p>
    <w:p w14:paraId="044E60D3" w14:textId="77777777" w:rsidR="00857030" w:rsidRPr="007C2AC5" w:rsidRDefault="00E11A6D" w:rsidP="00986DFC">
      <w:pPr>
        <w:spacing w:before="240" w:after="0" w:line="360" w:lineRule="auto"/>
        <w:ind w:left="14" w:firstLine="0"/>
        <w:jc w:val="both"/>
        <w:rPr>
          <w:rFonts w:ascii="Arial" w:hAnsi="Arial" w:cs="Arial"/>
          <w:color w:val="auto"/>
          <w:lang w:val="en-ZA"/>
        </w:rPr>
      </w:pPr>
      <w:r w:rsidRPr="007C2AC5">
        <w:rPr>
          <w:rFonts w:ascii="Arial" w:hAnsi="Arial" w:cs="Arial"/>
          <w:b/>
          <w:color w:val="auto"/>
          <w:lang w:val="en-ZA"/>
        </w:rPr>
        <w:t>“</w:t>
      </w:r>
      <w:proofErr w:type="gramStart"/>
      <w:r w:rsidRPr="007C2AC5">
        <w:rPr>
          <w:rFonts w:ascii="Arial" w:hAnsi="Arial" w:cs="Arial"/>
          <w:b/>
          <w:color w:val="auto"/>
          <w:lang w:val="en-ZA"/>
        </w:rPr>
        <w:t>tenant</w:t>
      </w:r>
      <w:proofErr w:type="gramEnd"/>
      <w:r w:rsidRPr="007C2AC5">
        <w:rPr>
          <w:rFonts w:ascii="Arial" w:hAnsi="Arial" w:cs="Arial"/>
          <w:b/>
          <w:color w:val="auto"/>
          <w:lang w:val="en-ZA"/>
        </w:rPr>
        <w:t>”</w:t>
      </w:r>
      <w:r w:rsidRPr="007C2AC5">
        <w:rPr>
          <w:rFonts w:ascii="Arial" w:hAnsi="Arial" w:cs="Arial"/>
          <w:color w:val="auto"/>
          <w:lang w:val="en-ZA"/>
        </w:rPr>
        <w:t xml:space="preserve"> means any person other than the main family members described as a household, occupying the premises i.e. lodger, paying guest, renter </w:t>
      </w:r>
      <w:proofErr w:type="spellStart"/>
      <w:r w:rsidRPr="007C2AC5">
        <w:rPr>
          <w:rFonts w:ascii="Arial" w:hAnsi="Arial" w:cs="Arial"/>
          <w:color w:val="auto"/>
          <w:lang w:val="en-ZA"/>
        </w:rPr>
        <w:t>etc</w:t>
      </w:r>
      <w:proofErr w:type="spellEnd"/>
      <w:r w:rsidRPr="007C2AC5">
        <w:rPr>
          <w:rFonts w:ascii="Arial" w:hAnsi="Arial" w:cs="Arial"/>
          <w:color w:val="auto"/>
          <w:lang w:val="en-ZA"/>
        </w:rPr>
        <w:t xml:space="preserve"> whose i</w:t>
      </w:r>
      <w:r w:rsidR="00986DFC" w:rsidRPr="007C2AC5">
        <w:rPr>
          <w:rFonts w:ascii="Arial" w:hAnsi="Arial" w:cs="Arial"/>
          <w:color w:val="auto"/>
          <w:lang w:val="en-ZA"/>
        </w:rPr>
        <w:t>ncome will also be included in</w:t>
      </w:r>
      <w:r w:rsidRPr="007C2AC5">
        <w:rPr>
          <w:rFonts w:ascii="Arial" w:hAnsi="Arial" w:cs="Arial"/>
          <w:color w:val="auto"/>
          <w:lang w:val="en-ZA"/>
        </w:rPr>
        <w:t xml:space="preserve"> the gross income of the household applying for indigent subsidy.</w:t>
      </w:r>
      <w:r w:rsidR="00593EC0" w:rsidRPr="007C2AC5">
        <w:rPr>
          <w:rFonts w:ascii="Arial" w:hAnsi="Arial" w:cs="Arial"/>
          <w:color w:val="auto"/>
          <w:lang w:val="en-ZA"/>
        </w:rPr>
        <w:t xml:space="preserve"> </w:t>
      </w:r>
    </w:p>
    <w:p w14:paraId="4DE52AA2" w14:textId="77777777" w:rsidR="00857030" w:rsidRPr="007C2AC5" w:rsidRDefault="00986DFC" w:rsidP="006E71EF">
      <w:pPr>
        <w:pStyle w:val="Heading1"/>
        <w:numPr>
          <w:ilvl w:val="0"/>
          <w:numId w:val="24"/>
        </w:numPr>
        <w:tabs>
          <w:tab w:val="center" w:pos="1893"/>
        </w:tabs>
        <w:spacing w:before="240" w:after="0" w:line="360" w:lineRule="auto"/>
        <w:ind w:left="360"/>
        <w:jc w:val="both"/>
        <w:rPr>
          <w:rFonts w:ascii="Arial" w:hAnsi="Arial" w:cs="Arial"/>
          <w:color w:val="auto"/>
          <w:sz w:val="22"/>
          <w:lang w:val="en-ZA"/>
        </w:rPr>
      </w:pPr>
      <w:r w:rsidRPr="007C2AC5">
        <w:rPr>
          <w:rFonts w:ascii="Arial" w:hAnsi="Arial" w:cs="Arial"/>
          <w:color w:val="auto"/>
          <w:sz w:val="22"/>
          <w:lang w:val="en-ZA"/>
        </w:rPr>
        <w:t xml:space="preserve">OBJECTIVES OF </w:t>
      </w:r>
      <w:r w:rsidR="00A11B4D" w:rsidRPr="007C2AC5">
        <w:rPr>
          <w:rFonts w:ascii="Arial" w:hAnsi="Arial" w:cs="Arial"/>
          <w:color w:val="auto"/>
          <w:sz w:val="22"/>
          <w:lang w:val="en-ZA"/>
        </w:rPr>
        <w:t>POLICY</w:t>
      </w:r>
      <w:r w:rsidRPr="007C2AC5">
        <w:rPr>
          <w:rFonts w:ascii="Arial" w:hAnsi="Arial" w:cs="Arial"/>
          <w:color w:val="auto"/>
          <w:sz w:val="22"/>
          <w:lang w:val="en-ZA"/>
        </w:rPr>
        <w:t xml:space="preserve">  </w:t>
      </w:r>
    </w:p>
    <w:p w14:paraId="6BA17A97" w14:textId="77777777" w:rsidR="00857030" w:rsidRPr="007C2AC5" w:rsidRDefault="00593EC0" w:rsidP="00986DFC">
      <w:pPr>
        <w:spacing w:before="240" w:after="0" w:line="360" w:lineRule="auto"/>
        <w:ind w:left="9"/>
        <w:jc w:val="both"/>
        <w:rPr>
          <w:rFonts w:ascii="Arial" w:hAnsi="Arial" w:cs="Arial"/>
          <w:color w:val="auto"/>
          <w:lang w:val="en-ZA"/>
        </w:rPr>
      </w:pPr>
      <w:r w:rsidRPr="007C2AC5">
        <w:rPr>
          <w:rFonts w:ascii="Arial" w:hAnsi="Arial" w:cs="Arial"/>
          <w:color w:val="auto"/>
          <w:lang w:val="en-ZA"/>
        </w:rPr>
        <w:t xml:space="preserve"> The objectives of this </w:t>
      </w:r>
      <w:r w:rsidR="00A11B4D" w:rsidRPr="007C2AC5">
        <w:rPr>
          <w:rFonts w:ascii="Arial" w:hAnsi="Arial" w:cs="Arial"/>
          <w:color w:val="auto"/>
          <w:lang w:val="en-ZA"/>
        </w:rPr>
        <w:t>Policy</w:t>
      </w:r>
      <w:r w:rsidRPr="007C2AC5">
        <w:rPr>
          <w:rFonts w:ascii="Arial" w:hAnsi="Arial" w:cs="Arial"/>
          <w:color w:val="auto"/>
          <w:lang w:val="en-ZA"/>
        </w:rPr>
        <w:t xml:space="preserve"> are to:-  </w:t>
      </w:r>
    </w:p>
    <w:p w14:paraId="2CE8E8B8" w14:textId="77777777" w:rsidR="00E11A6D" w:rsidRPr="007C2AC5" w:rsidRDefault="00593EC0" w:rsidP="007C2AC5">
      <w:pPr>
        <w:numPr>
          <w:ilvl w:val="0"/>
          <w:numId w:val="2"/>
        </w:numPr>
        <w:spacing w:before="240" w:after="0" w:line="360" w:lineRule="auto"/>
        <w:ind w:left="450" w:hanging="360"/>
        <w:jc w:val="both"/>
        <w:rPr>
          <w:rFonts w:ascii="Arial" w:hAnsi="Arial" w:cs="Arial"/>
          <w:color w:val="auto"/>
          <w:lang w:val="en-ZA"/>
        </w:rPr>
      </w:pPr>
      <w:r w:rsidRPr="007C2AC5">
        <w:rPr>
          <w:rFonts w:ascii="Arial" w:hAnsi="Arial" w:cs="Arial"/>
          <w:color w:val="auto"/>
          <w:lang w:val="en-ZA"/>
        </w:rPr>
        <w:t xml:space="preserve">Provide a framework within which the Municipality can exercise its executive and legislative authority with regard to the implementation of financial aid to indigent households in respect of their municipal account;  </w:t>
      </w:r>
    </w:p>
    <w:p w14:paraId="7E34AA0A" w14:textId="77777777" w:rsidR="00431472" w:rsidRPr="007C2AC5" w:rsidRDefault="00E11A6D" w:rsidP="007C2AC5">
      <w:pPr>
        <w:numPr>
          <w:ilvl w:val="0"/>
          <w:numId w:val="2"/>
        </w:numPr>
        <w:spacing w:before="240" w:after="0" w:line="360" w:lineRule="auto"/>
        <w:ind w:left="450" w:hanging="360"/>
        <w:jc w:val="both"/>
        <w:rPr>
          <w:rFonts w:ascii="Arial" w:hAnsi="Arial" w:cs="Arial"/>
          <w:color w:val="auto"/>
          <w:lang w:val="en-ZA"/>
        </w:rPr>
      </w:pPr>
      <w:r w:rsidRPr="007C2AC5">
        <w:rPr>
          <w:rFonts w:ascii="Arial" w:hAnsi="Arial" w:cs="Arial"/>
          <w:color w:val="auto"/>
          <w:lang w:val="en-ZA"/>
        </w:rPr>
        <w:t>Establishment of a framework for the identifica</w:t>
      </w:r>
      <w:r w:rsidR="00431472" w:rsidRPr="007C2AC5">
        <w:rPr>
          <w:rFonts w:ascii="Arial" w:hAnsi="Arial" w:cs="Arial"/>
          <w:color w:val="auto"/>
          <w:lang w:val="en-ZA"/>
        </w:rPr>
        <w:t>tion and management of indigent ho</w:t>
      </w:r>
      <w:r w:rsidRPr="007C2AC5">
        <w:rPr>
          <w:rFonts w:ascii="Arial" w:hAnsi="Arial" w:cs="Arial"/>
          <w:color w:val="auto"/>
          <w:lang w:val="en-ZA"/>
        </w:rPr>
        <w:t>use</w:t>
      </w:r>
      <w:r w:rsidR="00431472" w:rsidRPr="007C2AC5">
        <w:rPr>
          <w:rFonts w:ascii="Arial" w:hAnsi="Arial" w:cs="Arial"/>
          <w:color w:val="auto"/>
          <w:lang w:val="en-ZA"/>
        </w:rPr>
        <w:t>-</w:t>
      </w:r>
      <w:r w:rsidRPr="007C2AC5">
        <w:rPr>
          <w:rFonts w:ascii="Arial" w:hAnsi="Arial" w:cs="Arial"/>
          <w:color w:val="auto"/>
          <w:lang w:val="en-ZA"/>
        </w:rPr>
        <w:t>holds including a socio-economic analy</w:t>
      </w:r>
      <w:r w:rsidR="00431472" w:rsidRPr="007C2AC5">
        <w:rPr>
          <w:rFonts w:ascii="Arial" w:hAnsi="Arial" w:cs="Arial"/>
          <w:color w:val="auto"/>
          <w:lang w:val="en-ZA"/>
        </w:rPr>
        <w:t>sis where necessary and an exit st</w:t>
      </w:r>
      <w:r w:rsidRPr="007C2AC5">
        <w:rPr>
          <w:rFonts w:ascii="Arial" w:hAnsi="Arial" w:cs="Arial"/>
          <w:color w:val="auto"/>
          <w:lang w:val="en-ZA"/>
        </w:rPr>
        <w:t>rategy;</w:t>
      </w:r>
      <w:r w:rsidR="00431472" w:rsidRPr="007C2AC5">
        <w:rPr>
          <w:rFonts w:ascii="Arial" w:hAnsi="Arial" w:cs="Arial"/>
          <w:color w:val="auto"/>
          <w:lang w:val="en-ZA"/>
        </w:rPr>
        <w:t xml:space="preserve"> </w:t>
      </w:r>
    </w:p>
    <w:p w14:paraId="456C419C" w14:textId="77777777" w:rsidR="00857030" w:rsidRPr="007C2AC5" w:rsidRDefault="00986DFC" w:rsidP="007C2AC5">
      <w:pPr>
        <w:numPr>
          <w:ilvl w:val="0"/>
          <w:numId w:val="2"/>
        </w:numPr>
        <w:spacing w:before="240" w:after="0" w:line="360" w:lineRule="auto"/>
        <w:ind w:left="450" w:hanging="360"/>
        <w:jc w:val="both"/>
        <w:rPr>
          <w:rFonts w:ascii="Arial" w:hAnsi="Arial" w:cs="Arial"/>
          <w:color w:val="auto"/>
          <w:lang w:val="en-ZA"/>
        </w:rPr>
      </w:pPr>
      <w:r w:rsidRPr="007C2AC5">
        <w:rPr>
          <w:rFonts w:ascii="Arial" w:hAnsi="Arial" w:cs="Arial"/>
          <w:color w:val="auto"/>
          <w:lang w:val="en-ZA"/>
        </w:rPr>
        <w:t>Provides</w:t>
      </w:r>
      <w:r w:rsidR="00431472" w:rsidRPr="007C2AC5">
        <w:rPr>
          <w:rFonts w:ascii="Arial" w:hAnsi="Arial" w:cs="Arial"/>
          <w:color w:val="auto"/>
          <w:lang w:val="en-ZA"/>
        </w:rPr>
        <w:t xml:space="preserve"> procedures and guidelines for the subsidization of basic charges and the provision of free basic services to indigent households;</w:t>
      </w:r>
    </w:p>
    <w:p w14:paraId="651DE0CD" w14:textId="77777777" w:rsidR="00857030" w:rsidRPr="007C2AC5" w:rsidRDefault="00593EC0" w:rsidP="007C2AC5">
      <w:pPr>
        <w:numPr>
          <w:ilvl w:val="0"/>
          <w:numId w:val="2"/>
        </w:numPr>
        <w:spacing w:before="240" w:after="0" w:line="360" w:lineRule="auto"/>
        <w:ind w:left="450" w:hanging="360"/>
        <w:jc w:val="both"/>
        <w:rPr>
          <w:rFonts w:ascii="Arial" w:hAnsi="Arial" w:cs="Arial"/>
          <w:color w:val="auto"/>
          <w:lang w:val="en-ZA"/>
        </w:rPr>
      </w:pPr>
      <w:r w:rsidRPr="007C2AC5">
        <w:rPr>
          <w:rFonts w:ascii="Arial" w:hAnsi="Arial" w:cs="Arial"/>
          <w:color w:val="auto"/>
          <w:lang w:val="en-ZA"/>
        </w:rPr>
        <w:t>Determine the criteria for qualification</w:t>
      </w:r>
      <w:r w:rsidR="00986DFC" w:rsidRPr="007C2AC5">
        <w:rPr>
          <w:rFonts w:ascii="Arial" w:hAnsi="Arial" w:cs="Arial"/>
          <w:color w:val="auto"/>
          <w:lang w:val="en-ZA"/>
        </w:rPr>
        <w:t xml:space="preserve"> of indigent subsidies</w:t>
      </w:r>
      <w:r w:rsidRPr="007C2AC5">
        <w:rPr>
          <w:rFonts w:ascii="Arial" w:hAnsi="Arial" w:cs="Arial"/>
          <w:color w:val="auto"/>
          <w:lang w:val="en-ZA"/>
        </w:rPr>
        <w:t xml:space="preserve">;  </w:t>
      </w:r>
    </w:p>
    <w:p w14:paraId="4645FE3A" w14:textId="77777777" w:rsidR="00431472" w:rsidRPr="007C2AC5" w:rsidRDefault="00593EC0" w:rsidP="007C2AC5">
      <w:pPr>
        <w:numPr>
          <w:ilvl w:val="0"/>
          <w:numId w:val="2"/>
        </w:numPr>
        <w:spacing w:before="240" w:after="0" w:line="360" w:lineRule="auto"/>
        <w:ind w:left="450" w:hanging="360"/>
        <w:jc w:val="both"/>
        <w:rPr>
          <w:rFonts w:ascii="Arial" w:hAnsi="Arial" w:cs="Arial"/>
          <w:color w:val="auto"/>
          <w:lang w:val="en-ZA"/>
        </w:rPr>
      </w:pPr>
      <w:r w:rsidRPr="007C2AC5">
        <w:rPr>
          <w:rFonts w:ascii="Arial" w:hAnsi="Arial" w:cs="Arial"/>
          <w:color w:val="auto"/>
          <w:lang w:val="en-ZA"/>
        </w:rPr>
        <w:lastRenderedPageBreak/>
        <w:t xml:space="preserve">Ensure that the criteria is applied correctly and fairly to all applicants; </w:t>
      </w:r>
    </w:p>
    <w:p w14:paraId="0636C42D" w14:textId="77777777" w:rsidR="00857030" w:rsidRPr="007C2AC5" w:rsidRDefault="00593EC0" w:rsidP="007C2AC5">
      <w:pPr>
        <w:numPr>
          <w:ilvl w:val="0"/>
          <w:numId w:val="2"/>
        </w:numPr>
        <w:spacing w:before="240" w:after="0" w:line="360" w:lineRule="auto"/>
        <w:ind w:left="450" w:hanging="360"/>
        <w:jc w:val="both"/>
        <w:rPr>
          <w:rFonts w:ascii="Arial" w:hAnsi="Arial" w:cs="Arial"/>
          <w:color w:val="auto"/>
          <w:lang w:val="en-ZA"/>
        </w:rPr>
      </w:pPr>
      <w:r w:rsidRPr="007C2AC5">
        <w:rPr>
          <w:rFonts w:ascii="Arial" w:hAnsi="Arial" w:cs="Arial"/>
          <w:color w:val="auto"/>
          <w:lang w:val="en-ZA"/>
        </w:rPr>
        <w:t>Allow</w:t>
      </w:r>
      <w:r w:rsidR="00431472" w:rsidRPr="007C2AC5">
        <w:rPr>
          <w:rFonts w:ascii="Arial" w:hAnsi="Arial" w:cs="Arial"/>
          <w:color w:val="auto"/>
          <w:lang w:val="en-ZA"/>
        </w:rPr>
        <w:t xml:space="preserve"> the Municipality to conduct in-</w:t>
      </w:r>
      <w:r w:rsidRPr="007C2AC5">
        <w:rPr>
          <w:rFonts w:ascii="Arial" w:hAnsi="Arial" w:cs="Arial"/>
          <w:color w:val="auto"/>
          <w:lang w:val="en-ZA"/>
        </w:rPr>
        <w:t xml:space="preserve">house visits to the premises of applicants to verify the actual status of the household;  </w:t>
      </w:r>
    </w:p>
    <w:p w14:paraId="7E10A24C" w14:textId="77777777" w:rsidR="00431472" w:rsidRPr="007C2AC5" w:rsidRDefault="00593EC0" w:rsidP="007C2AC5">
      <w:pPr>
        <w:numPr>
          <w:ilvl w:val="0"/>
          <w:numId w:val="2"/>
        </w:numPr>
        <w:spacing w:before="240" w:after="0" w:line="360" w:lineRule="auto"/>
        <w:ind w:left="450" w:hanging="360"/>
        <w:jc w:val="both"/>
        <w:rPr>
          <w:rFonts w:ascii="Arial" w:hAnsi="Arial" w:cs="Arial"/>
          <w:color w:val="auto"/>
          <w:lang w:val="en-ZA"/>
        </w:rPr>
      </w:pPr>
      <w:r w:rsidRPr="007C2AC5">
        <w:rPr>
          <w:rFonts w:ascii="Arial" w:hAnsi="Arial" w:cs="Arial"/>
          <w:color w:val="auto"/>
          <w:lang w:val="en-ZA"/>
        </w:rPr>
        <w:t xml:space="preserve">Allow the Municipality to </w:t>
      </w:r>
      <w:r w:rsidR="00431472" w:rsidRPr="007C2AC5">
        <w:rPr>
          <w:rFonts w:ascii="Arial" w:hAnsi="Arial" w:cs="Arial"/>
          <w:color w:val="auto"/>
          <w:lang w:val="en-ZA"/>
        </w:rPr>
        <w:t xml:space="preserve">manage, </w:t>
      </w:r>
      <w:r w:rsidRPr="007C2AC5">
        <w:rPr>
          <w:rFonts w:ascii="Arial" w:hAnsi="Arial" w:cs="Arial"/>
          <w:color w:val="auto"/>
          <w:lang w:val="en-ZA"/>
        </w:rPr>
        <w:t>maintain and publish the register of names and addresses of acco</w:t>
      </w:r>
      <w:r w:rsidR="00431472" w:rsidRPr="007C2AC5">
        <w:rPr>
          <w:rFonts w:ascii="Arial" w:hAnsi="Arial" w:cs="Arial"/>
          <w:color w:val="auto"/>
          <w:lang w:val="en-ZA"/>
        </w:rPr>
        <w:t xml:space="preserve">unt holders receiving subsidies; </w:t>
      </w:r>
    </w:p>
    <w:p w14:paraId="5F2F4767" w14:textId="77777777" w:rsidR="00431472" w:rsidRPr="007C2AC5" w:rsidRDefault="00431472" w:rsidP="007C2AC5">
      <w:pPr>
        <w:pStyle w:val="ListParagraph"/>
        <w:numPr>
          <w:ilvl w:val="0"/>
          <w:numId w:val="2"/>
        </w:numPr>
        <w:spacing w:before="240" w:after="0" w:line="360" w:lineRule="auto"/>
        <w:ind w:left="450" w:hanging="360"/>
        <w:jc w:val="both"/>
        <w:rPr>
          <w:rFonts w:ascii="Arial" w:hAnsi="Arial" w:cs="Arial"/>
          <w:color w:val="auto"/>
          <w:lang w:val="en-ZA"/>
        </w:rPr>
      </w:pPr>
      <w:r w:rsidRPr="007C2AC5">
        <w:rPr>
          <w:rFonts w:ascii="Arial" w:hAnsi="Arial" w:cs="Arial"/>
          <w:color w:val="auto"/>
          <w:lang w:val="en-ZA"/>
        </w:rPr>
        <w:t xml:space="preserve">The provision of basic services to the community in a sustainable manner within the financial and administrative capacity of the Council; </w:t>
      </w:r>
    </w:p>
    <w:p w14:paraId="33D315C2" w14:textId="77777777" w:rsidR="00431472" w:rsidRPr="007C2AC5" w:rsidRDefault="00431472" w:rsidP="007C2AC5">
      <w:pPr>
        <w:pStyle w:val="ListParagraph"/>
        <w:spacing w:before="240" w:after="0" w:line="360" w:lineRule="auto"/>
        <w:ind w:left="450" w:firstLine="0"/>
        <w:jc w:val="both"/>
        <w:rPr>
          <w:rFonts w:ascii="Arial" w:hAnsi="Arial" w:cs="Arial"/>
          <w:color w:val="auto"/>
          <w:lang w:val="en-ZA"/>
        </w:rPr>
      </w:pPr>
    </w:p>
    <w:p w14:paraId="43F67710" w14:textId="77777777" w:rsidR="00431472" w:rsidRPr="007C2AC5" w:rsidRDefault="00431472" w:rsidP="007C2AC5">
      <w:pPr>
        <w:pStyle w:val="ListParagraph"/>
        <w:numPr>
          <w:ilvl w:val="0"/>
          <w:numId w:val="2"/>
        </w:numPr>
        <w:spacing w:before="240" w:after="0" w:line="360" w:lineRule="auto"/>
        <w:ind w:left="450" w:hanging="360"/>
        <w:jc w:val="both"/>
        <w:rPr>
          <w:rFonts w:ascii="Arial" w:hAnsi="Arial" w:cs="Arial"/>
          <w:color w:val="auto"/>
          <w:lang w:val="en-ZA"/>
        </w:rPr>
      </w:pPr>
      <w:r w:rsidRPr="007C2AC5">
        <w:rPr>
          <w:rFonts w:ascii="Arial" w:hAnsi="Arial" w:cs="Arial"/>
          <w:color w:val="auto"/>
          <w:lang w:val="en-ZA"/>
        </w:rPr>
        <w:t>The financial sustainability of free basic services through the determination of appropriate tariffs that contribute to such sustainability through cross subsidization;</w:t>
      </w:r>
    </w:p>
    <w:p w14:paraId="61427481" w14:textId="77777777" w:rsidR="00431472" w:rsidRPr="007C2AC5" w:rsidRDefault="00431472" w:rsidP="007C2AC5">
      <w:pPr>
        <w:pStyle w:val="ListParagraph"/>
        <w:spacing w:before="240" w:after="0" w:line="360" w:lineRule="auto"/>
        <w:ind w:left="450" w:firstLine="0"/>
        <w:jc w:val="both"/>
        <w:rPr>
          <w:rFonts w:ascii="Arial" w:hAnsi="Arial" w:cs="Arial"/>
          <w:color w:val="auto"/>
          <w:lang w:val="en-ZA"/>
        </w:rPr>
      </w:pPr>
    </w:p>
    <w:p w14:paraId="4D7C74F2" w14:textId="77777777" w:rsidR="00431472" w:rsidRPr="007C2AC5" w:rsidRDefault="00431472" w:rsidP="007C2AC5">
      <w:pPr>
        <w:pStyle w:val="ListParagraph"/>
        <w:numPr>
          <w:ilvl w:val="0"/>
          <w:numId w:val="2"/>
        </w:numPr>
        <w:spacing w:before="240" w:after="0" w:line="360" w:lineRule="auto"/>
        <w:ind w:left="450" w:hanging="360"/>
        <w:jc w:val="both"/>
        <w:rPr>
          <w:rFonts w:ascii="Arial" w:hAnsi="Arial" w:cs="Arial"/>
          <w:color w:val="auto"/>
          <w:lang w:val="en-ZA"/>
        </w:rPr>
      </w:pPr>
      <w:r w:rsidRPr="007C2AC5">
        <w:rPr>
          <w:rFonts w:ascii="Arial" w:hAnsi="Arial" w:cs="Arial"/>
          <w:color w:val="auto"/>
          <w:lang w:val="en-ZA"/>
        </w:rPr>
        <w:t>Co-operative governance with other spheres of government; and</w:t>
      </w:r>
    </w:p>
    <w:p w14:paraId="3A9F39F6" w14:textId="77777777" w:rsidR="00431472" w:rsidRPr="007C2AC5" w:rsidRDefault="00431472" w:rsidP="007C2AC5">
      <w:pPr>
        <w:pStyle w:val="ListParagraph"/>
        <w:spacing w:before="240" w:after="0"/>
        <w:ind w:left="450"/>
        <w:jc w:val="both"/>
        <w:rPr>
          <w:rFonts w:ascii="Arial" w:hAnsi="Arial" w:cs="Arial"/>
          <w:color w:val="auto"/>
          <w:lang w:val="en-ZA"/>
        </w:rPr>
      </w:pPr>
    </w:p>
    <w:p w14:paraId="097F683D" w14:textId="77777777" w:rsidR="00857030" w:rsidRPr="007C2AC5" w:rsidRDefault="00431472" w:rsidP="007C2AC5">
      <w:pPr>
        <w:pStyle w:val="ListParagraph"/>
        <w:numPr>
          <w:ilvl w:val="0"/>
          <w:numId w:val="2"/>
        </w:numPr>
        <w:spacing w:before="240" w:after="0" w:line="360" w:lineRule="auto"/>
        <w:ind w:left="450" w:hanging="360"/>
        <w:jc w:val="both"/>
        <w:rPr>
          <w:rFonts w:ascii="Arial" w:hAnsi="Arial" w:cs="Arial"/>
          <w:color w:val="auto"/>
          <w:lang w:val="en-ZA"/>
        </w:rPr>
      </w:pPr>
      <w:r w:rsidRPr="007C2AC5">
        <w:rPr>
          <w:rFonts w:ascii="Arial" w:hAnsi="Arial" w:cs="Arial"/>
          <w:color w:val="auto"/>
          <w:lang w:val="en-ZA"/>
        </w:rPr>
        <w:t xml:space="preserve">Enhance the institutional and financial capacity of the municipality to implement the </w:t>
      </w:r>
      <w:r w:rsidR="00A11B4D" w:rsidRPr="007C2AC5">
        <w:rPr>
          <w:rFonts w:ascii="Arial" w:hAnsi="Arial" w:cs="Arial"/>
          <w:color w:val="auto"/>
          <w:lang w:val="en-ZA"/>
        </w:rPr>
        <w:t>Policy</w:t>
      </w:r>
      <w:r w:rsidRPr="007C2AC5">
        <w:rPr>
          <w:rFonts w:ascii="Arial" w:hAnsi="Arial" w:cs="Arial"/>
          <w:color w:val="auto"/>
          <w:lang w:val="en-ZA"/>
        </w:rPr>
        <w:t>.</w:t>
      </w:r>
    </w:p>
    <w:p w14:paraId="77CEA5C7" w14:textId="77777777" w:rsidR="00857030" w:rsidRPr="007C2AC5" w:rsidRDefault="00DB3A86" w:rsidP="00D5185B">
      <w:pPr>
        <w:pStyle w:val="Heading1"/>
        <w:numPr>
          <w:ilvl w:val="0"/>
          <w:numId w:val="24"/>
        </w:numPr>
        <w:spacing w:before="240" w:after="0" w:line="360" w:lineRule="auto"/>
        <w:ind w:left="360"/>
        <w:jc w:val="both"/>
        <w:rPr>
          <w:rFonts w:ascii="Arial" w:hAnsi="Arial" w:cs="Arial"/>
          <w:color w:val="auto"/>
          <w:sz w:val="22"/>
          <w:lang w:val="en-ZA"/>
        </w:rPr>
      </w:pPr>
      <w:r w:rsidRPr="007C2AC5">
        <w:rPr>
          <w:rFonts w:ascii="Arial" w:hAnsi="Arial" w:cs="Arial"/>
          <w:color w:val="auto"/>
          <w:sz w:val="22"/>
          <w:lang w:val="en-ZA"/>
        </w:rPr>
        <w:t xml:space="preserve"> </w:t>
      </w:r>
      <w:r w:rsidR="00A11B4D" w:rsidRPr="007C2AC5">
        <w:rPr>
          <w:rFonts w:ascii="Arial" w:hAnsi="Arial" w:cs="Arial"/>
          <w:color w:val="auto"/>
          <w:sz w:val="22"/>
          <w:lang w:val="en-ZA"/>
        </w:rPr>
        <w:t xml:space="preserve">PRINCIPLES OF POLICY   </w:t>
      </w:r>
    </w:p>
    <w:p w14:paraId="4DBAB748" w14:textId="77777777" w:rsidR="00DB3A86" w:rsidRPr="007C2AC5" w:rsidRDefault="00593EC0" w:rsidP="006E71EF">
      <w:pPr>
        <w:numPr>
          <w:ilvl w:val="0"/>
          <w:numId w:val="3"/>
        </w:numPr>
        <w:spacing w:before="240" w:after="0" w:line="360" w:lineRule="auto"/>
        <w:ind w:hanging="360"/>
        <w:jc w:val="both"/>
        <w:rPr>
          <w:rFonts w:ascii="Arial" w:hAnsi="Arial" w:cs="Arial"/>
          <w:color w:val="auto"/>
          <w:lang w:val="en-ZA"/>
        </w:rPr>
      </w:pPr>
      <w:r w:rsidRPr="007C2AC5">
        <w:rPr>
          <w:rFonts w:ascii="Arial" w:hAnsi="Arial" w:cs="Arial"/>
          <w:color w:val="auto"/>
          <w:lang w:val="en-ZA"/>
        </w:rPr>
        <w:t xml:space="preserve">The administrative integrity of the Municipality must be maintained at all costs.  The democratically elected councillors are responsible for making of </w:t>
      </w:r>
      <w:r w:rsidR="00A11B4D" w:rsidRPr="007C2AC5">
        <w:rPr>
          <w:rFonts w:ascii="Arial" w:hAnsi="Arial" w:cs="Arial"/>
          <w:color w:val="auto"/>
          <w:lang w:val="en-ZA"/>
        </w:rPr>
        <w:t>Policy</w:t>
      </w:r>
      <w:r w:rsidRPr="007C2AC5">
        <w:rPr>
          <w:rFonts w:ascii="Arial" w:hAnsi="Arial" w:cs="Arial"/>
          <w:color w:val="auto"/>
          <w:lang w:val="en-ZA"/>
        </w:rPr>
        <w:t xml:space="preserve">, while it is the responsibility of the Municipal Manager to ensure the execution of this </w:t>
      </w:r>
      <w:r w:rsidR="00A11B4D" w:rsidRPr="007C2AC5">
        <w:rPr>
          <w:rFonts w:ascii="Arial" w:hAnsi="Arial" w:cs="Arial"/>
          <w:color w:val="auto"/>
          <w:lang w:val="en-ZA"/>
        </w:rPr>
        <w:t>Policy.  Councillors are in terms of the Code of Conduct, Schedule 1 to the Municipal Systems Act prohibited to interfere in the management and administration of benefits to indigents in terms of this Policy</w:t>
      </w:r>
      <w:r w:rsidR="000D755B" w:rsidRPr="007C2AC5">
        <w:rPr>
          <w:rFonts w:ascii="Arial" w:hAnsi="Arial" w:cs="Arial"/>
          <w:color w:val="auto"/>
          <w:lang w:val="en-ZA"/>
        </w:rPr>
        <w:t>.  Interference with the management of indigent admi</w:t>
      </w:r>
      <w:r w:rsidR="00A24E6A" w:rsidRPr="007C2AC5">
        <w:rPr>
          <w:rFonts w:ascii="Arial" w:hAnsi="Arial" w:cs="Arial"/>
          <w:color w:val="auto"/>
          <w:lang w:val="en-ZA"/>
        </w:rPr>
        <w:t>ni</w:t>
      </w:r>
      <w:r w:rsidR="000D755B" w:rsidRPr="007C2AC5">
        <w:rPr>
          <w:rFonts w:ascii="Arial" w:hAnsi="Arial" w:cs="Arial"/>
          <w:color w:val="auto"/>
          <w:lang w:val="en-ZA"/>
        </w:rPr>
        <w:t>stration</w:t>
      </w:r>
      <w:r w:rsidR="00A24E6A" w:rsidRPr="007C2AC5">
        <w:rPr>
          <w:rFonts w:ascii="Arial" w:hAnsi="Arial" w:cs="Arial"/>
          <w:color w:val="auto"/>
          <w:lang w:val="en-ZA"/>
        </w:rPr>
        <w:t xml:space="preserve"> is regarded as interference in the administration</w:t>
      </w:r>
      <w:r w:rsidRPr="007C2AC5">
        <w:rPr>
          <w:rFonts w:ascii="Arial" w:hAnsi="Arial" w:cs="Arial"/>
          <w:color w:val="auto"/>
          <w:lang w:val="en-ZA"/>
        </w:rPr>
        <w:t>;</w:t>
      </w:r>
      <w:r w:rsidRPr="007C2AC5">
        <w:rPr>
          <w:rFonts w:ascii="Arial" w:hAnsi="Arial" w:cs="Arial"/>
          <w:b/>
          <w:color w:val="auto"/>
          <w:lang w:val="en-ZA"/>
        </w:rPr>
        <w:t xml:space="preserve"> </w:t>
      </w:r>
      <w:r w:rsidRPr="007C2AC5">
        <w:rPr>
          <w:rFonts w:ascii="Arial" w:hAnsi="Arial" w:cs="Arial"/>
          <w:color w:val="auto"/>
          <w:lang w:val="en-ZA"/>
        </w:rPr>
        <w:t xml:space="preserve"> </w:t>
      </w:r>
    </w:p>
    <w:p w14:paraId="0F1625E4" w14:textId="77777777" w:rsidR="00DB3A86" w:rsidRPr="007C2AC5" w:rsidRDefault="00DB3A86" w:rsidP="006E71EF">
      <w:pPr>
        <w:pStyle w:val="ListParagraph"/>
        <w:numPr>
          <w:ilvl w:val="0"/>
          <w:numId w:val="3"/>
        </w:numPr>
        <w:spacing w:before="240" w:after="0" w:line="360" w:lineRule="auto"/>
        <w:ind w:hanging="374"/>
        <w:jc w:val="both"/>
        <w:rPr>
          <w:rFonts w:ascii="Arial" w:hAnsi="Arial" w:cs="Arial"/>
          <w:color w:val="auto"/>
          <w:lang w:val="en-ZA"/>
        </w:rPr>
      </w:pPr>
      <w:r w:rsidRPr="007C2AC5">
        <w:rPr>
          <w:rFonts w:ascii="Arial" w:hAnsi="Arial" w:cs="Arial"/>
          <w:color w:val="auto"/>
          <w:lang w:val="en-ZA"/>
        </w:rPr>
        <w:t>To ensure that a portion (identified by Council) of the Equitable Share received annually will be utilized for the benefit of the poor only;</w:t>
      </w:r>
    </w:p>
    <w:p w14:paraId="5FB86269" w14:textId="77777777" w:rsidR="00DB3A86" w:rsidRPr="007C2AC5" w:rsidRDefault="00DB3A86" w:rsidP="00986DFC">
      <w:pPr>
        <w:pStyle w:val="ListParagraph"/>
        <w:spacing w:before="240" w:after="0" w:line="360" w:lineRule="auto"/>
        <w:ind w:left="734" w:firstLine="0"/>
        <w:jc w:val="both"/>
        <w:rPr>
          <w:rFonts w:ascii="Arial" w:hAnsi="Arial" w:cs="Arial"/>
          <w:color w:val="auto"/>
          <w:lang w:val="en-ZA"/>
        </w:rPr>
      </w:pPr>
    </w:p>
    <w:p w14:paraId="3FA43408" w14:textId="77777777" w:rsidR="00DB3A86" w:rsidRPr="007C2AC5" w:rsidRDefault="00DB3A86" w:rsidP="006E71EF">
      <w:pPr>
        <w:pStyle w:val="ListParagraph"/>
        <w:numPr>
          <w:ilvl w:val="0"/>
          <w:numId w:val="3"/>
        </w:numPr>
        <w:spacing w:before="240" w:after="0" w:line="360" w:lineRule="auto"/>
        <w:ind w:hanging="374"/>
        <w:jc w:val="both"/>
        <w:rPr>
          <w:rFonts w:ascii="Arial" w:hAnsi="Arial" w:cs="Arial"/>
          <w:color w:val="auto"/>
          <w:lang w:val="en-ZA"/>
        </w:rPr>
      </w:pPr>
      <w:r w:rsidRPr="007C2AC5">
        <w:rPr>
          <w:rFonts w:ascii="Arial" w:hAnsi="Arial" w:cs="Arial"/>
          <w:color w:val="auto"/>
          <w:lang w:val="en-ZA"/>
        </w:rPr>
        <w:t xml:space="preserve">To link this </w:t>
      </w:r>
      <w:r w:rsidR="00A11B4D" w:rsidRPr="007C2AC5">
        <w:rPr>
          <w:rFonts w:ascii="Arial" w:hAnsi="Arial" w:cs="Arial"/>
          <w:color w:val="auto"/>
          <w:lang w:val="en-ZA"/>
        </w:rPr>
        <w:t>Policy</w:t>
      </w:r>
      <w:r w:rsidRPr="007C2AC5">
        <w:rPr>
          <w:rFonts w:ascii="Arial" w:hAnsi="Arial" w:cs="Arial"/>
          <w:color w:val="auto"/>
          <w:lang w:val="en-ZA"/>
        </w:rPr>
        <w:t xml:space="preserve"> with the municipality’s IDP, local economic development (LED) initiatives and poverty alleviation programmes</w:t>
      </w:r>
      <w:r w:rsidR="00A11B4D" w:rsidRPr="007C2AC5">
        <w:rPr>
          <w:rFonts w:ascii="Arial" w:hAnsi="Arial" w:cs="Arial"/>
          <w:color w:val="auto"/>
          <w:lang w:val="en-ZA"/>
        </w:rPr>
        <w:t xml:space="preserve"> (if any)</w:t>
      </w:r>
      <w:r w:rsidRPr="007C2AC5">
        <w:rPr>
          <w:rFonts w:ascii="Arial" w:hAnsi="Arial" w:cs="Arial"/>
          <w:color w:val="auto"/>
          <w:lang w:val="en-ZA"/>
        </w:rPr>
        <w:t>;</w:t>
      </w:r>
    </w:p>
    <w:p w14:paraId="196CE13D" w14:textId="77777777" w:rsidR="00DB3A86" w:rsidRPr="007C2AC5" w:rsidRDefault="00DB3A86" w:rsidP="00986DFC">
      <w:pPr>
        <w:pStyle w:val="ListParagraph"/>
        <w:spacing w:before="240" w:after="0"/>
        <w:ind w:left="734" w:hanging="374"/>
        <w:jc w:val="both"/>
        <w:rPr>
          <w:rFonts w:ascii="Arial" w:hAnsi="Arial" w:cs="Arial"/>
          <w:color w:val="auto"/>
          <w:lang w:val="en-ZA"/>
        </w:rPr>
      </w:pPr>
    </w:p>
    <w:p w14:paraId="01099BD5" w14:textId="77777777" w:rsidR="00DB3A86" w:rsidRPr="007C2AC5" w:rsidRDefault="00DB3A86" w:rsidP="006E71EF">
      <w:pPr>
        <w:pStyle w:val="ListParagraph"/>
        <w:numPr>
          <w:ilvl w:val="0"/>
          <w:numId w:val="3"/>
        </w:numPr>
        <w:spacing w:before="240" w:after="0" w:line="360" w:lineRule="auto"/>
        <w:ind w:hanging="374"/>
        <w:jc w:val="both"/>
        <w:rPr>
          <w:rFonts w:ascii="Arial" w:hAnsi="Arial" w:cs="Arial"/>
          <w:color w:val="auto"/>
          <w:lang w:val="en-ZA"/>
        </w:rPr>
      </w:pPr>
      <w:r w:rsidRPr="007C2AC5">
        <w:rPr>
          <w:rFonts w:ascii="Arial" w:hAnsi="Arial" w:cs="Arial"/>
          <w:color w:val="auto"/>
          <w:lang w:val="en-ZA"/>
        </w:rPr>
        <w:t>To promote an integrated approach to free basic service delivery; and</w:t>
      </w:r>
    </w:p>
    <w:p w14:paraId="68ABF678" w14:textId="77777777" w:rsidR="00DB3A86" w:rsidRPr="007C2AC5" w:rsidRDefault="00DB3A86" w:rsidP="00986DFC">
      <w:pPr>
        <w:pStyle w:val="ListParagraph"/>
        <w:spacing w:before="240" w:after="0"/>
        <w:ind w:left="734" w:hanging="374"/>
        <w:jc w:val="both"/>
        <w:rPr>
          <w:rFonts w:ascii="Arial" w:hAnsi="Arial" w:cs="Arial"/>
          <w:color w:val="auto"/>
          <w:lang w:val="en-ZA"/>
        </w:rPr>
      </w:pPr>
    </w:p>
    <w:p w14:paraId="281B4D5C" w14:textId="77777777" w:rsidR="00DB3A86" w:rsidRPr="007C2AC5" w:rsidRDefault="00DB3A86" w:rsidP="006E71EF">
      <w:pPr>
        <w:pStyle w:val="ListParagraph"/>
        <w:numPr>
          <w:ilvl w:val="0"/>
          <w:numId w:val="3"/>
        </w:numPr>
        <w:spacing w:before="240" w:after="0" w:line="360" w:lineRule="auto"/>
        <w:ind w:hanging="374"/>
        <w:jc w:val="both"/>
        <w:rPr>
          <w:rFonts w:ascii="Arial" w:hAnsi="Arial" w:cs="Arial"/>
          <w:color w:val="auto"/>
          <w:lang w:val="en-ZA"/>
        </w:rPr>
      </w:pPr>
      <w:r w:rsidRPr="007C2AC5">
        <w:rPr>
          <w:rFonts w:ascii="Arial" w:hAnsi="Arial" w:cs="Arial"/>
          <w:color w:val="auto"/>
          <w:lang w:val="en-ZA"/>
        </w:rPr>
        <w:t xml:space="preserve">To engage the community in the development and implementation of this </w:t>
      </w:r>
      <w:r w:rsidR="00A11B4D" w:rsidRPr="007C2AC5">
        <w:rPr>
          <w:rFonts w:ascii="Arial" w:hAnsi="Arial" w:cs="Arial"/>
          <w:color w:val="auto"/>
          <w:lang w:val="en-ZA"/>
        </w:rPr>
        <w:t>Policy</w:t>
      </w:r>
      <w:r w:rsidRPr="007C2AC5">
        <w:rPr>
          <w:rFonts w:ascii="Arial" w:hAnsi="Arial" w:cs="Arial"/>
          <w:color w:val="auto"/>
          <w:lang w:val="en-ZA"/>
        </w:rPr>
        <w:t>;</w:t>
      </w:r>
    </w:p>
    <w:p w14:paraId="3A7399B7" w14:textId="77777777" w:rsidR="00DB3A86" w:rsidRPr="007C2AC5" w:rsidRDefault="00DB3A86" w:rsidP="00986DFC">
      <w:pPr>
        <w:pStyle w:val="ListParagraph"/>
        <w:spacing w:before="240" w:after="0"/>
        <w:ind w:left="734" w:hanging="374"/>
        <w:jc w:val="both"/>
        <w:rPr>
          <w:rFonts w:ascii="Arial" w:hAnsi="Arial" w:cs="Arial"/>
          <w:color w:val="auto"/>
          <w:lang w:val="en-ZA"/>
        </w:rPr>
      </w:pPr>
    </w:p>
    <w:p w14:paraId="7FDCCC68" w14:textId="77777777" w:rsidR="00857030" w:rsidRPr="007C2AC5" w:rsidRDefault="00593EC0" w:rsidP="006E71EF">
      <w:pPr>
        <w:pStyle w:val="ListParagraph"/>
        <w:numPr>
          <w:ilvl w:val="0"/>
          <w:numId w:val="3"/>
        </w:numPr>
        <w:spacing w:before="240" w:after="0" w:line="360" w:lineRule="auto"/>
        <w:ind w:hanging="374"/>
        <w:jc w:val="both"/>
        <w:rPr>
          <w:rFonts w:ascii="Arial" w:hAnsi="Arial" w:cs="Arial"/>
          <w:color w:val="auto"/>
          <w:lang w:val="en-ZA"/>
        </w:rPr>
      </w:pPr>
      <w:r w:rsidRPr="007C2AC5">
        <w:rPr>
          <w:rFonts w:ascii="Arial" w:hAnsi="Arial" w:cs="Arial"/>
          <w:color w:val="auto"/>
          <w:lang w:val="en-ZA"/>
        </w:rPr>
        <w:lastRenderedPageBreak/>
        <w:t xml:space="preserve">All applicants must complete an official application form, which is to be submitted together with the supporting documents as specified in this </w:t>
      </w:r>
      <w:r w:rsidR="00A11B4D" w:rsidRPr="007C2AC5">
        <w:rPr>
          <w:rFonts w:ascii="Arial" w:hAnsi="Arial" w:cs="Arial"/>
          <w:color w:val="auto"/>
          <w:lang w:val="en-ZA"/>
        </w:rPr>
        <w:t>Policy</w:t>
      </w:r>
      <w:r w:rsidRPr="007C2AC5">
        <w:rPr>
          <w:rFonts w:ascii="Arial" w:hAnsi="Arial" w:cs="Arial"/>
          <w:color w:val="auto"/>
          <w:lang w:val="en-ZA"/>
        </w:rPr>
        <w:t>;</w:t>
      </w:r>
      <w:r w:rsidRPr="007C2AC5">
        <w:rPr>
          <w:rFonts w:ascii="Arial" w:hAnsi="Arial" w:cs="Arial"/>
          <w:b/>
          <w:color w:val="auto"/>
          <w:lang w:val="en-ZA"/>
        </w:rPr>
        <w:t xml:space="preserve"> </w:t>
      </w:r>
      <w:r w:rsidRPr="007C2AC5">
        <w:rPr>
          <w:rFonts w:ascii="Arial" w:hAnsi="Arial" w:cs="Arial"/>
          <w:color w:val="auto"/>
          <w:lang w:val="en-ZA"/>
        </w:rPr>
        <w:t xml:space="preserve"> </w:t>
      </w:r>
    </w:p>
    <w:p w14:paraId="549AA432" w14:textId="77777777" w:rsidR="00857030" w:rsidRPr="007C2AC5" w:rsidRDefault="00593EC0" w:rsidP="006E71EF">
      <w:pPr>
        <w:numPr>
          <w:ilvl w:val="0"/>
          <w:numId w:val="3"/>
        </w:numPr>
        <w:spacing w:before="240" w:after="0" w:line="360" w:lineRule="auto"/>
        <w:ind w:hanging="374"/>
        <w:jc w:val="both"/>
        <w:rPr>
          <w:rFonts w:ascii="Arial" w:hAnsi="Arial" w:cs="Arial"/>
          <w:color w:val="auto"/>
          <w:lang w:val="en-ZA"/>
        </w:rPr>
      </w:pPr>
      <w:r w:rsidRPr="007C2AC5">
        <w:rPr>
          <w:rFonts w:ascii="Arial" w:hAnsi="Arial" w:cs="Arial"/>
          <w:color w:val="auto"/>
          <w:lang w:val="en-ZA"/>
        </w:rPr>
        <w:t xml:space="preserve">Application forms, agreements and documents relating to this </w:t>
      </w:r>
      <w:r w:rsidR="00A11B4D" w:rsidRPr="007C2AC5">
        <w:rPr>
          <w:rFonts w:ascii="Arial" w:hAnsi="Arial" w:cs="Arial"/>
          <w:color w:val="auto"/>
          <w:lang w:val="en-ZA"/>
        </w:rPr>
        <w:t>Policy</w:t>
      </w:r>
      <w:r w:rsidRPr="007C2AC5">
        <w:rPr>
          <w:rFonts w:ascii="Arial" w:hAnsi="Arial" w:cs="Arial"/>
          <w:color w:val="auto"/>
          <w:lang w:val="en-ZA"/>
        </w:rPr>
        <w:t xml:space="preserve"> must be available in Afrikaans and English.  Officials designated to control and manage these documents must be able to explain the conte</w:t>
      </w:r>
      <w:r w:rsidR="00431472" w:rsidRPr="007C2AC5">
        <w:rPr>
          <w:rFonts w:ascii="Arial" w:hAnsi="Arial" w:cs="Arial"/>
          <w:color w:val="auto"/>
          <w:lang w:val="en-ZA"/>
        </w:rPr>
        <w:t>nts thereof in</w:t>
      </w:r>
      <w:r w:rsidRPr="007C2AC5">
        <w:rPr>
          <w:rFonts w:ascii="Arial" w:hAnsi="Arial" w:cs="Arial"/>
          <w:color w:val="auto"/>
          <w:lang w:val="en-ZA"/>
        </w:rPr>
        <w:t xml:space="preserve"> </w:t>
      </w:r>
      <w:r w:rsidR="00431472" w:rsidRPr="007C2AC5">
        <w:rPr>
          <w:rFonts w:ascii="Arial" w:hAnsi="Arial" w:cs="Arial"/>
          <w:color w:val="auto"/>
          <w:lang w:val="en-ZA"/>
        </w:rPr>
        <w:t>languages used in the area</w:t>
      </w:r>
      <w:r w:rsidRPr="007C2AC5">
        <w:rPr>
          <w:rFonts w:ascii="Arial" w:hAnsi="Arial" w:cs="Arial"/>
          <w:color w:val="auto"/>
          <w:lang w:val="en-ZA"/>
        </w:rPr>
        <w:t>;</w:t>
      </w:r>
      <w:r w:rsidRPr="007C2AC5">
        <w:rPr>
          <w:rFonts w:ascii="Arial" w:hAnsi="Arial" w:cs="Arial"/>
          <w:b/>
          <w:color w:val="auto"/>
          <w:lang w:val="en-ZA"/>
        </w:rPr>
        <w:t xml:space="preserve"> </w:t>
      </w:r>
      <w:r w:rsidRPr="007C2AC5">
        <w:rPr>
          <w:rFonts w:ascii="Arial" w:hAnsi="Arial" w:cs="Arial"/>
          <w:color w:val="auto"/>
          <w:lang w:val="en-ZA"/>
        </w:rPr>
        <w:t xml:space="preserve"> </w:t>
      </w:r>
    </w:p>
    <w:p w14:paraId="4B99FA17" w14:textId="77777777" w:rsidR="001E1232" w:rsidRPr="007C2AC5" w:rsidRDefault="001E1232" w:rsidP="006E71EF">
      <w:pPr>
        <w:numPr>
          <w:ilvl w:val="0"/>
          <w:numId w:val="3"/>
        </w:numPr>
        <w:spacing w:before="240" w:after="0" w:line="360" w:lineRule="auto"/>
        <w:ind w:hanging="374"/>
        <w:jc w:val="both"/>
        <w:rPr>
          <w:rFonts w:ascii="Arial" w:hAnsi="Arial" w:cs="Arial"/>
          <w:color w:val="auto"/>
          <w:lang w:val="en-ZA"/>
        </w:rPr>
      </w:pPr>
      <w:r w:rsidRPr="007C2AC5">
        <w:rPr>
          <w:rFonts w:ascii="Arial" w:hAnsi="Arial" w:cs="Arial"/>
          <w:color w:val="auto"/>
          <w:lang w:val="en-ZA"/>
        </w:rPr>
        <w:t>Illiterate applicants must be assisted to complete forms and to understand the stipulations and conditions of this Policy; and</w:t>
      </w:r>
    </w:p>
    <w:p w14:paraId="6D1C1BB8" w14:textId="77777777" w:rsidR="00857030" w:rsidRPr="007C2AC5" w:rsidRDefault="00593EC0" w:rsidP="006E71EF">
      <w:pPr>
        <w:numPr>
          <w:ilvl w:val="0"/>
          <w:numId w:val="3"/>
        </w:numPr>
        <w:spacing w:before="240" w:after="0" w:line="360" w:lineRule="auto"/>
        <w:ind w:hanging="374"/>
        <w:jc w:val="both"/>
        <w:rPr>
          <w:rFonts w:ascii="Arial" w:hAnsi="Arial" w:cs="Arial"/>
          <w:color w:val="auto"/>
          <w:lang w:val="en-ZA"/>
        </w:rPr>
      </w:pPr>
      <w:r w:rsidRPr="007C2AC5">
        <w:rPr>
          <w:rFonts w:ascii="Arial" w:hAnsi="Arial" w:cs="Arial"/>
          <w:color w:val="auto"/>
          <w:lang w:val="en-ZA"/>
        </w:rPr>
        <w:t>The customer is entitled to an efficient, effective and reasonable response to appeals, and should suffer no disadvantage during the processing of a reasonable appeal.</w:t>
      </w:r>
      <w:r w:rsidRPr="007C2AC5">
        <w:rPr>
          <w:rFonts w:ascii="Arial" w:hAnsi="Arial" w:cs="Arial"/>
          <w:b/>
          <w:color w:val="auto"/>
          <w:lang w:val="en-ZA"/>
        </w:rPr>
        <w:t xml:space="preserve"> </w:t>
      </w:r>
      <w:r w:rsidRPr="007C2AC5">
        <w:rPr>
          <w:rFonts w:ascii="Arial" w:hAnsi="Arial" w:cs="Arial"/>
          <w:color w:val="auto"/>
          <w:lang w:val="en-ZA"/>
        </w:rPr>
        <w:t xml:space="preserve"> </w:t>
      </w:r>
    </w:p>
    <w:p w14:paraId="6A605A1A" w14:textId="77777777" w:rsidR="00DB3A86" w:rsidRPr="007C2AC5" w:rsidRDefault="00DB3A86" w:rsidP="00D5185B">
      <w:pPr>
        <w:pStyle w:val="ListParagraph"/>
        <w:numPr>
          <w:ilvl w:val="0"/>
          <w:numId w:val="24"/>
        </w:numPr>
        <w:spacing w:before="240" w:after="0" w:line="360" w:lineRule="auto"/>
        <w:ind w:left="360"/>
        <w:jc w:val="both"/>
        <w:rPr>
          <w:rFonts w:ascii="Arial" w:hAnsi="Arial" w:cs="Arial"/>
          <w:b/>
          <w:color w:val="auto"/>
          <w:lang w:val="en-ZA"/>
        </w:rPr>
      </w:pPr>
      <w:r w:rsidRPr="007C2AC5">
        <w:rPr>
          <w:rFonts w:ascii="Arial" w:hAnsi="Arial" w:cs="Arial"/>
          <w:b/>
          <w:color w:val="auto"/>
          <w:lang w:val="en-ZA"/>
        </w:rPr>
        <w:t xml:space="preserve"> LEGISLATIVE FRAMEWORK</w:t>
      </w:r>
    </w:p>
    <w:p w14:paraId="0D6D85D1" w14:textId="77777777" w:rsidR="00DB3A86" w:rsidRPr="007C2AC5" w:rsidRDefault="00DB3A86" w:rsidP="00986DFC">
      <w:pPr>
        <w:spacing w:before="240" w:after="0" w:line="360" w:lineRule="auto"/>
        <w:jc w:val="both"/>
        <w:rPr>
          <w:rFonts w:ascii="Arial" w:hAnsi="Arial" w:cs="Arial"/>
          <w:color w:val="auto"/>
          <w:lang w:val="en-ZA"/>
        </w:rPr>
      </w:pPr>
      <w:r w:rsidRPr="007C2AC5">
        <w:rPr>
          <w:rFonts w:ascii="Arial" w:hAnsi="Arial" w:cs="Arial"/>
          <w:color w:val="auto"/>
          <w:lang w:val="en-ZA"/>
        </w:rPr>
        <w:tab/>
        <w:t xml:space="preserve">This </w:t>
      </w:r>
      <w:r w:rsidR="00A11B4D" w:rsidRPr="007C2AC5">
        <w:rPr>
          <w:rFonts w:ascii="Arial" w:hAnsi="Arial" w:cs="Arial"/>
          <w:color w:val="auto"/>
          <w:lang w:val="en-ZA"/>
        </w:rPr>
        <w:t>Policy</w:t>
      </w:r>
      <w:r w:rsidRPr="007C2AC5">
        <w:rPr>
          <w:rFonts w:ascii="Arial" w:hAnsi="Arial" w:cs="Arial"/>
          <w:color w:val="auto"/>
          <w:lang w:val="en-ZA"/>
        </w:rPr>
        <w:t xml:space="preserve"> is designed and implemented with</w:t>
      </w:r>
      <w:r w:rsidR="001E1232" w:rsidRPr="007C2AC5">
        <w:rPr>
          <w:rFonts w:ascii="Arial" w:hAnsi="Arial" w:cs="Arial"/>
          <w:color w:val="auto"/>
          <w:lang w:val="en-ZA"/>
        </w:rPr>
        <w:t>in</w:t>
      </w:r>
      <w:r w:rsidRPr="007C2AC5">
        <w:rPr>
          <w:rFonts w:ascii="Arial" w:hAnsi="Arial" w:cs="Arial"/>
          <w:color w:val="auto"/>
          <w:lang w:val="en-ZA"/>
        </w:rPr>
        <w:t xml:space="preserve"> the framework of the following legislation:</w:t>
      </w:r>
    </w:p>
    <w:p w14:paraId="3DB36BC2" w14:textId="77777777" w:rsidR="00B16489" w:rsidRPr="007C2AC5" w:rsidRDefault="00B16489" w:rsidP="00B16489">
      <w:pPr>
        <w:spacing w:after="0" w:line="360" w:lineRule="auto"/>
        <w:jc w:val="both"/>
        <w:rPr>
          <w:rFonts w:ascii="Arial" w:hAnsi="Arial" w:cs="Arial"/>
          <w:color w:val="auto"/>
          <w:lang w:val="en-ZA"/>
        </w:rPr>
      </w:pPr>
    </w:p>
    <w:p w14:paraId="2739BA3C" w14:textId="77777777" w:rsidR="00DB3A86" w:rsidRPr="007C2AC5" w:rsidRDefault="00DB3A86" w:rsidP="006E71EF">
      <w:pPr>
        <w:numPr>
          <w:ilvl w:val="0"/>
          <w:numId w:val="19"/>
        </w:numPr>
        <w:spacing w:after="0" w:line="360" w:lineRule="auto"/>
        <w:jc w:val="both"/>
        <w:rPr>
          <w:rFonts w:ascii="Arial" w:hAnsi="Arial" w:cs="Arial"/>
          <w:color w:val="auto"/>
          <w:lang w:val="en-ZA"/>
        </w:rPr>
      </w:pPr>
      <w:r w:rsidRPr="007C2AC5">
        <w:rPr>
          <w:rFonts w:ascii="Arial" w:hAnsi="Arial" w:cs="Arial"/>
          <w:color w:val="auto"/>
          <w:lang w:val="en-ZA"/>
        </w:rPr>
        <w:t>The Constitution of the RSA, 1996,</w:t>
      </w:r>
    </w:p>
    <w:p w14:paraId="6CAA5195" w14:textId="77777777" w:rsidR="00DB3A86" w:rsidRPr="007C2AC5" w:rsidRDefault="00DB3A86" w:rsidP="006E71EF">
      <w:pPr>
        <w:numPr>
          <w:ilvl w:val="0"/>
          <w:numId w:val="19"/>
        </w:numPr>
        <w:spacing w:after="0" w:line="360" w:lineRule="auto"/>
        <w:jc w:val="both"/>
        <w:rPr>
          <w:rFonts w:ascii="Arial" w:hAnsi="Arial" w:cs="Arial"/>
          <w:color w:val="auto"/>
          <w:lang w:val="en-ZA"/>
        </w:rPr>
      </w:pPr>
      <w:r w:rsidRPr="007C2AC5">
        <w:rPr>
          <w:rFonts w:ascii="Arial" w:hAnsi="Arial" w:cs="Arial"/>
          <w:color w:val="auto"/>
          <w:lang w:val="en-ZA"/>
        </w:rPr>
        <w:t>The Municipal Systems Act, 2000 (Act 32 of 2000);</w:t>
      </w:r>
    </w:p>
    <w:p w14:paraId="5D08AD66" w14:textId="77777777" w:rsidR="00DB3A86" w:rsidRPr="007C2AC5" w:rsidRDefault="00DB3A86" w:rsidP="006E71EF">
      <w:pPr>
        <w:numPr>
          <w:ilvl w:val="0"/>
          <w:numId w:val="19"/>
        </w:numPr>
        <w:spacing w:after="0" w:line="360" w:lineRule="auto"/>
        <w:jc w:val="both"/>
        <w:rPr>
          <w:rFonts w:ascii="Arial" w:hAnsi="Arial" w:cs="Arial"/>
          <w:color w:val="auto"/>
          <w:lang w:val="en-ZA"/>
        </w:rPr>
      </w:pPr>
      <w:r w:rsidRPr="007C2AC5">
        <w:rPr>
          <w:rFonts w:ascii="Arial" w:hAnsi="Arial" w:cs="Arial"/>
          <w:color w:val="auto"/>
          <w:lang w:val="en-ZA"/>
        </w:rPr>
        <w:t>The Municipal Finance Management Act, 2003 (Act 56 of 2003);</w:t>
      </w:r>
    </w:p>
    <w:p w14:paraId="30F10E07" w14:textId="77777777" w:rsidR="00DB3A86" w:rsidRPr="007C2AC5" w:rsidRDefault="00DB3A86" w:rsidP="006E71EF">
      <w:pPr>
        <w:numPr>
          <w:ilvl w:val="0"/>
          <w:numId w:val="19"/>
        </w:numPr>
        <w:spacing w:after="0" w:line="360" w:lineRule="auto"/>
        <w:jc w:val="both"/>
        <w:rPr>
          <w:rFonts w:ascii="Arial" w:hAnsi="Arial" w:cs="Arial"/>
          <w:color w:val="auto"/>
          <w:lang w:val="en-ZA"/>
        </w:rPr>
      </w:pPr>
      <w:r w:rsidRPr="007C2AC5">
        <w:rPr>
          <w:rFonts w:ascii="Arial" w:hAnsi="Arial" w:cs="Arial"/>
          <w:color w:val="auto"/>
          <w:lang w:val="en-ZA"/>
        </w:rPr>
        <w:t>The Promotion of Administrative Justice Act, 2000 (Act 3 of 2000);</w:t>
      </w:r>
    </w:p>
    <w:p w14:paraId="2AB3F291" w14:textId="77777777" w:rsidR="00DB3A86" w:rsidRPr="007C2AC5" w:rsidRDefault="00DB3A86" w:rsidP="006E71EF">
      <w:pPr>
        <w:numPr>
          <w:ilvl w:val="0"/>
          <w:numId w:val="19"/>
        </w:numPr>
        <w:spacing w:after="0" w:line="360" w:lineRule="auto"/>
        <w:jc w:val="both"/>
        <w:rPr>
          <w:rFonts w:ascii="Arial" w:hAnsi="Arial" w:cs="Arial"/>
          <w:color w:val="auto"/>
          <w:lang w:val="en-ZA"/>
        </w:rPr>
      </w:pPr>
      <w:r w:rsidRPr="007C2AC5">
        <w:rPr>
          <w:rFonts w:ascii="Arial" w:hAnsi="Arial" w:cs="Arial"/>
          <w:color w:val="auto"/>
          <w:lang w:val="en-ZA"/>
        </w:rPr>
        <w:t>The Promotion of Access to Information Act, 2000 (Act 2 of 2000);</w:t>
      </w:r>
      <w:r w:rsidR="007C2AC5">
        <w:rPr>
          <w:rFonts w:ascii="Arial" w:hAnsi="Arial" w:cs="Arial"/>
          <w:color w:val="auto"/>
          <w:lang w:val="en-ZA"/>
        </w:rPr>
        <w:t xml:space="preserve"> and</w:t>
      </w:r>
    </w:p>
    <w:p w14:paraId="546D7E37" w14:textId="77777777" w:rsidR="00857030" w:rsidRPr="007C2AC5" w:rsidRDefault="00DB3A86" w:rsidP="006E71EF">
      <w:pPr>
        <w:numPr>
          <w:ilvl w:val="0"/>
          <w:numId w:val="19"/>
        </w:numPr>
        <w:spacing w:after="0" w:line="360" w:lineRule="auto"/>
        <w:jc w:val="both"/>
        <w:rPr>
          <w:rFonts w:ascii="Arial" w:hAnsi="Arial" w:cs="Arial"/>
          <w:color w:val="auto"/>
          <w:lang w:val="en-ZA"/>
        </w:rPr>
      </w:pPr>
      <w:r w:rsidRPr="007C2AC5">
        <w:rPr>
          <w:rFonts w:ascii="Arial" w:hAnsi="Arial" w:cs="Arial"/>
          <w:color w:val="auto"/>
          <w:lang w:val="en-ZA"/>
        </w:rPr>
        <w:t>The Property Rates Act, 2000 (Act 6 of 2004).</w:t>
      </w:r>
    </w:p>
    <w:p w14:paraId="078FE025" w14:textId="77777777" w:rsidR="00857030" w:rsidRPr="007C2AC5" w:rsidRDefault="00451BD3" w:rsidP="00D5185B">
      <w:pPr>
        <w:pStyle w:val="ListParagraph"/>
        <w:numPr>
          <w:ilvl w:val="0"/>
          <w:numId w:val="24"/>
        </w:numPr>
        <w:spacing w:before="240" w:after="0" w:line="360" w:lineRule="auto"/>
        <w:ind w:left="360"/>
        <w:jc w:val="both"/>
        <w:rPr>
          <w:rFonts w:ascii="Arial" w:hAnsi="Arial" w:cs="Arial"/>
          <w:color w:val="auto"/>
          <w:lang w:val="en-ZA"/>
        </w:rPr>
      </w:pPr>
      <w:r w:rsidRPr="007C2AC5">
        <w:rPr>
          <w:rFonts w:ascii="Arial" w:eastAsia="Cambria" w:hAnsi="Arial" w:cs="Arial"/>
          <w:b/>
          <w:color w:val="auto"/>
          <w:lang w:val="en-ZA"/>
        </w:rPr>
        <w:t xml:space="preserve">ADOPTION OF  AN INDIGENT SUPPORT POLICY  </w:t>
      </w:r>
    </w:p>
    <w:p w14:paraId="3596AEF4" w14:textId="77777777" w:rsidR="00857030" w:rsidRPr="007C2AC5" w:rsidRDefault="00593EC0" w:rsidP="00D5185B">
      <w:pPr>
        <w:numPr>
          <w:ilvl w:val="1"/>
          <w:numId w:val="24"/>
        </w:numPr>
        <w:spacing w:before="240" w:after="0" w:line="360" w:lineRule="auto"/>
        <w:ind w:left="720"/>
        <w:jc w:val="both"/>
        <w:rPr>
          <w:rFonts w:ascii="Arial" w:hAnsi="Arial" w:cs="Arial"/>
          <w:color w:val="auto"/>
          <w:lang w:val="en-ZA"/>
        </w:rPr>
      </w:pPr>
      <w:r w:rsidRPr="007C2AC5">
        <w:rPr>
          <w:rFonts w:ascii="Arial" w:hAnsi="Arial" w:cs="Arial"/>
          <w:color w:val="auto"/>
          <w:lang w:val="en-ZA"/>
        </w:rPr>
        <w:t xml:space="preserve">The municipality must, in consultation with its community and based on a socio-economic analysis, adopt a </w:t>
      </w:r>
      <w:r w:rsidR="00A11B4D" w:rsidRPr="007C2AC5">
        <w:rPr>
          <w:rFonts w:ascii="Arial" w:hAnsi="Arial" w:cs="Arial"/>
          <w:color w:val="auto"/>
          <w:lang w:val="en-ZA"/>
        </w:rPr>
        <w:t>Policy</w:t>
      </w:r>
      <w:r w:rsidRPr="007C2AC5">
        <w:rPr>
          <w:rFonts w:ascii="Arial" w:hAnsi="Arial" w:cs="Arial"/>
          <w:color w:val="auto"/>
          <w:lang w:val="en-ZA"/>
        </w:rPr>
        <w:t xml:space="preserve"> as a framework for the provision of free basic services to households </w:t>
      </w:r>
      <w:r w:rsidR="00451BD3" w:rsidRPr="007C2AC5">
        <w:rPr>
          <w:rFonts w:ascii="Arial" w:hAnsi="Arial" w:cs="Arial"/>
          <w:color w:val="auto"/>
          <w:lang w:val="en-ZA"/>
        </w:rPr>
        <w:t>qualifying</w:t>
      </w:r>
      <w:r w:rsidR="00DB3A86" w:rsidRPr="007C2AC5">
        <w:rPr>
          <w:rFonts w:ascii="Arial" w:hAnsi="Arial" w:cs="Arial"/>
          <w:color w:val="auto"/>
          <w:lang w:val="en-ZA"/>
        </w:rPr>
        <w:t xml:space="preserve"> for such support in its area;</w:t>
      </w:r>
    </w:p>
    <w:p w14:paraId="70C2935D" w14:textId="77777777" w:rsidR="00857030" w:rsidRPr="007C2AC5" w:rsidRDefault="00593EC0" w:rsidP="00D5185B">
      <w:pPr>
        <w:numPr>
          <w:ilvl w:val="1"/>
          <w:numId w:val="24"/>
        </w:numPr>
        <w:spacing w:before="240" w:after="0" w:line="360" w:lineRule="auto"/>
        <w:ind w:left="720"/>
        <w:jc w:val="both"/>
        <w:rPr>
          <w:rFonts w:ascii="Arial" w:hAnsi="Arial" w:cs="Arial"/>
          <w:color w:val="auto"/>
          <w:lang w:val="en-ZA"/>
        </w:rPr>
      </w:pPr>
      <w:r w:rsidRPr="007C2AC5">
        <w:rPr>
          <w:rFonts w:ascii="Arial" w:hAnsi="Arial" w:cs="Arial"/>
          <w:color w:val="auto"/>
          <w:lang w:val="en-ZA"/>
        </w:rPr>
        <w:t xml:space="preserve">The </w:t>
      </w:r>
      <w:r w:rsidR="00A11B4D" w:rsidRPr="007C2AC5">
        <w:rPr>
          <w:rFonts w:ascii="Arial" w:hAnsi="Arial" w:cs="Arial"/>
          <w:color w:val="auto"/>
          <w:lang w:val="en-ZA"/>
        </w:rPr>
        <w:t>Policy</w:t>
      </w:r>
      <w:r w:rsidR="00451BD3" w:rsidRPr="007C2AC5">
        <w:rPr>
          <w:rFonts w:ascii="Arial" w:hAnsi="Arial" w:cs="Arial"/>
          <w:color w:val="auto"/>
          <w:lang w:val="en-ZA"/>
        </w:rPr>
        <w:t xml:space="preserve"> contemplated </w:t>
      </w:r>
      <w:r w:rsidRPr="007C2AC5">
        <w:rPr>
          <w:rFonts w:ascii="Arial" w:hAnsi="Arial" w:cs="Arial"/>
          <w:color w:val="auto"/>
          <w:lang w:val="en-ZA"/>
        </w:rPr>
        <w:t>must be revised annually during consideration of the bud</w:t>
      </w:r>
      <w:r w:rsidR="00451BD3" w:rsidRPr="007C2AC5">
        <w:rPr>
          <w:rFonts w:ascii="Arial" w:hAnsi="Arial" w:cs="Arial"/>
          <w:color w:val="auto"/>
          <w:lang w:val="en-ZA"/>
        </w:rPr>
        <w:t>get for the next financial year.</w:t>
      </w:r>
      <w:r w:rsidRPr="007C2AC5">
        <w:rPr>
          <w:rFonts w:ascii="Arial" w:hAnsi="Arial" w:cs="Arial"/>
          <w:color w:val="auto"/>
          <w:lang w:val="en-ZA"/>
        </w:rPr>
        <w:t xml:space="preserve"> </w:t>
      </w:r>
      <w:r w:rsidR="00451BD3" w:rsidRPr="007C2AC5">
        <w:rPr>
          <w:rFonts w:ascii="Arial" w:hAnsi="Arial" w:cs="Arial"/>
          <w:color w:val="auto"/>
          <w:lang w:val="en-ZA"/>
        </w:rPr>
        <w:t xml:space="preserve"> </w:t>
      </w:r>
    </w:p>
    <w:p w14:paraId="739C56FC" w14:textId="77777777" w:rsidR="00857030" w:rsidRPr="007C2AC5" w:rsidRDefault="00451BD3" w:rsidP="00D5185B">
      <w:pPr>
        <w:pStyle w:val="Heading1"/>
        <w:numPr>
          <w:ilvl w:val="0"/>
          <w:numId w:val="24"/>
        </w:numPr>
        <w:tabs>
          <w:tab w:val="center" w:pos="4549"/>
        </w:tabs>
        <w:spacing w:before="240" w:after="0" w:line="360" w:lineRule="auto"/>
        <w:ind w:left="360"/>
        <w:jc w:val="both"/>
        <w:rPr>
          <w:rFonts w:ascii="Arial" w:hAnsi="Arial" w:cs="Arial"/>
          <w:color w:val="auto"/>
          <w:sz w:val="22"/>
          <w:lang w:val="en-ZA"/>
        </w:rPr>
      </w:pPr>
      <w:r w:rsidRPr="007C2AC5">
        <w:rPr>
          <w:rFonts w:ascii="Arial" w:hAnsi="Arial" w:cs="Arial"/>
          <w:color w:val="auto"/>
          <w:sz w:val="22"/>
          <w:lang w:val="en-ZA"/>
        </w:rPr>
        <w:t xml:space="preserve">ALIGNMENT OF POLICY WITH IDP OBJECTIVES AND RELATED POLICIES  </w:t>
      </w:r>
    </w:p>
    <w:p w14:paraId="4FC1F9A8" w14:textId="77777777" w:rsidR="00857030" w:rsidRPr="007C2AC5" w:rsidRDefault="00593EC0" w:rsidP="00986DFC">
      <w:pPr>
        <w:spacing w:before="240" w:after="0" w:line="360" w:lineRule="auto"/>
        <w:ind w:left="9"/>
        <w:jc w:val="both"/>
        <w:rPr>
          <w:rFonts w:ascii="Arial" w:hAnsi="Arial" w:cs="Arial"/>
          <w:color w:val="auto"/>
          <w:lang w:val="en-ZA"/>
        </w:rPr>
      </w:pPr>
      <w:r w:rsidRPr="007C2AC5">
        <w:rPr>
          <w:rFonts w:ascii="Arial" w:hAnsi="Arial" w:cs="Arial"/>
          <w:color w:val="auto"/>
          <w:lang w:val="en-ZA"/>
        </w:rPr>
        <w:t xml:space="preserve">The </w:t>
      </w:r>
      <w:del w:id="21" w:author="CFO" w:date="2019-05-09T12:28:00Z">
        <w:r w:rsidR="00451BD3" w:rsidRPr="007C2AC5" w:rsidDel="009E3736">
          <w:rPr>
            <w:rFonts w:ascii="Arial" w:hAnsi="Arial" w:cs="Arial"/>
            <w:color w:val="auto"/>
            <w:lang w:val="en-ZA"/>
          </w:rPr>
          <w:delText>Policy</w:delText>
        </w:r>
      </w:del>
      <w:ins w:id="22" w:author="CFO" w:date="2019-05-09T12:29:00Z">
        <w:r w:rsidR="009E3736">
          <w:rPr>
            <w:rFonts w:ascii="Arial" w:hAnsi="Arial" w:cs="Arial"/>
            <w:color w:val="auto"/>
            <w:lang w:val="en-ZA"/>
          </w:rPr>
          <w:t xml:space="preserve"> Indigent</w:t>
        </w:r>
      </w:ins>
      <w:r w:rsidR="00451BD3" w:rsidRPr="007C2AC5">
        <w:rPr>
          <w:rFonts w:ascii="Arial" w:hAnsi="Arial" w:cs="Arial"/>
          <w:color w:val="auto"/>
          <w:lang w:val="en-ZA"/>
        </w:rPr>
        <w:t xml:space="preserve"> Support Policy </w:t>
      </w:r>
      <w:r w:rsidRPr="007C2AC5">
        <w:rPr>
          <w:rFonts w:ascii="Arial" w:hAnsi="Arial" w:cs="Arial"/>
          <w:color w:val="auto"/>
          <w:lang w:val="en-ZA"/>
        </w:rPr>
        <w:t>must be developed within the framework of the municipality’s approved IDP and related policies as well as the Local Economic Development Strategy</w:t>
      </w:r>
      <w:r w:rsidR="00674094" w:rsidRPr="007C2AC5">
        <w:rPr>
          <w:rFonts w:ascii="Arial" w:hAnsi="Arial" w:cs="Arial"/>
          <w:color w:val="auto"/>
          <w:lang w:val="en-ZA"/>
        </w:rPr>
        <w:t xml:space="preserve"> and/ or other related programmes of the municipality. </w:t>
      </w:r>
    </w:p>
    <w:p w14:paraId="5F938276" w14:textId="77777777" w:rsidR="00857030" w:rsidRPr="007C2AC5" w:rsidRDefault="00451BD3" w:rsidP="00451BD3">
      <w:pPr>
        <w:pStyle w:val="Heading1"/>
        <w:tabs>
          <w:tab w:val="center" w:pos="2479"/>
        </w:tabs>
        <w:spacing w:before="240" w:after="0" w:line="360" w:lineRule="auto"/>
        <w:ind w:left="360" w:hanging="361"/>
        <w:jc w:val="both"/>
        <w:rPr>
          <w:rFonts w:ascii="Arial" w:hAnsi="Arial" w:cs="Arial"/>
          <w:color w:val="auto"/>
          <w:sz w:val="22"/>
          <w:lang w:val="en-ZA"/>
        </w:rPr>
      </w:pPr>
      <w:r w:rsidRPr="007C2AC5">
        <w:rPr>
          <w:rFonts w:ascii="Arial" w:hAnsi="Arial" w:cs="Arial"/>
          <w:color w:val="auto"/>
          <w:sz w:val="22"/>
          <w:lang w:val="en-ZA"/>
        </w:rPr>
        <w:lastRenderedPageBreak/>
        <w:t xml:space="preserve">7.  </w:t>
      </w:r>
      <w:r w:rsidRPr="007C2AC5">
        <w:rPr>
          <w:rFonts w:ascii="Arial" w:hAnsi="Arial" w:cs="Arial"/>
          <w:color w:val="auto"/>
          <w:sz w:val="22"/>
          <w:lang w:val="en-ZA"/>
        </w:rPr>
        <w:tab/>
        <w:t xml:space="preserve">INSTITUTIONAL ARRANGEMENTS  </w:t>
      </w:r>
    </w:p>
    <w:p w14:paraId="3900E04E" w14:textId="77777777" w:rsidR="00857030" w:rsidRPr="007C2AC5" w:rsidRDefault="00593EC0" w:rsidP="006E71EF">
      <w:pPr>
        <w:pStyle w:val="ListParagraph"/>
        <w:numPr>
          <w:ilvl w:val="1"/>
          <w:numId w:val="25"/>
        </w:numPr>
        <w:spacing w:before="240" w:after="0" w:line="360" w:lineRule="auto"/>
        <w:ind w:left="360"/>
        <w:jc w:val="both"/>
        <w:rPr>
          <w:rFonts w:ascii="Arial" w:hAnsi="Arial" w:cs="Arial"/>
          <w:color w:val="auto"/>
          <w:lang w:val="en-ZA"/>
        </w:rPr>
      </w:pPr>
      <w:r w:rsidRPr="007C2AC5">
        <w:rPr>
          <w:rFonts w:ascii="Arial" w:hAnsi="Arial" w:cs="Arial"/>
          <w:b/>
          <w:color w:val="auto"/>
          <w:lang w:val="en-ZA"/>
        </w:rPr>
        <w:t>The municipality</w:t>
      </w:r>
      <w:r w:rsidRPr="007C2AC5">
        <w:rPr>
          <w:rFonts w:ascii="Arial" w:hAnsi="Arial" w:cs="Arial"/>
          <w:color w:val="auto"/>
          <w:lang w:val="en-ZA"/>
        </w:rPr>
        <w:t xml:space="preserve"> must establish indigent support, under supervision of the Chief Financial  Officer, for the effective implem</w:t>
      </w:r>
      <w:r w:rsidR="00451BD3" w:rsidRPr="007C2AC5">
        <w:rPr>
          <w:rFonts w:ascii="Arial" w:hAnsi="Arial" w:cs="Arial"/>
          <w:color w:val="auto"/>
          <w:lang w:val="en-ZA"/>
        </w:rPr>
        <w:t>entation of the Policy</w:t>
      </w:r>
      <w:r w:rsidRPr="007C2AC5">
        <w:rPr>
          <w:rFonts w:ascii="Arial" w:hAnsi="Arial" w:cs="Arial"/>
          <w:color w:val="auto"/>
          <w:lang w:val="en-ZA"/>
        </w:rPr>
        <w:t xml:space="preserve"> with specific reference to -  </w:t>
      </w:r>
    </w:p>
    <w:p w14:paraId="71A9D857" w14:textId="77777777" w:rsidR="00857030" w:rsidRPr="007C2AC5" w:rsidRDefault="00593EC0" w:rsidP="006E71EF">
      <w:pPr>
        <w:numPr>
          <w:ilvl w:val="0"/>
          <w:numId w:val="4"/>
        </w:numPr>
        <w:spacing w:before="240" w:after="0" w:line="360" w:lineRule="auto"/>
        <w:ind w:left="720" w:hanging="360"/>
        <w:jc w:val="both"/>
        <w:rPr>
          <w:rFonts w:ascii="Arial" w:hAnsi="Arial" w:cs="Arial"/>
          <w:color w:val="auto"/>
          <w:lang w:val="en-ZA"/>
        </w:rPr>
      </w:pPr>
      <w:r w:rsidRPr="007C2AC5">
        <w:rPr>
          <w:rFonts w:ascii="Arial" w:hAnsi="Arial" w:cs="Arial"/>
          <w:color w:val="auto"/>
          <w:lang w:val="en-ZA"/>
        </w:rPr>
        <w:t xml:space="preserve">the communication </w:t>
      </w:r>
      <w:r w:rsidR="00451BD3" w:rsidRPr="007C2AC5">
        <w:rPr>
          <w:rFonts w:ascii="Arial" w:hAnsi="Arial" w:cs="Arial"/>
          <w:color w:val="auto"/>
          <w:lang w:val="en-ZA"/>
        </w:rPr>
        <w:t>in relation to</w:t>
      </w:r>
      <w:r w:rsidRPr="007C2AC5">
        <w:rPr>
          <w:rFonts w:ascii="Arial" w:hAnsi="Arial" w:cs="Arial"/>
          <w:color w:val="auto"/>
          <w:lang w:val="en-ZA"/>
        </w:rPr>
        <w:t xml:space="preserve"> the </w:t>
      </w:r>
      <w:r w:rsidR="00A11B4D" w:rsidRPr="007C2AC5">
        <w:rPr>
          <w:rFonts w:ascii="Arial" w:hAnsi="Arial" w:cs="Arial"/>
          <w:color w:val="auto"/>
          <w:lang w:val="en-ZA"/>
        </w:rPr>
        <w:t>Policy</w:t>
      </w:r>
      <w:r w:rsidRPr="007C2AC5">
        <w:rPr>
          <w:rFonts w:ascii="Arial" w:hAnsi="Arial" w:cs="Arial"/>
          <w:color w:val="auto"/>
          <w:lang w:val="en-ZA"/>
        </w:rPr>
        <w:t xml:space="preserve"> to the community;  </w:t>
      </w:r>
    </w:p>
    <w:p w14:paraId="1BDD70CD" w14:textId="77777777" w:rsidR="00857030" w:rsidRPr="007C2AC5" w:rsidRDefault="00593EC0" w:rsidP="006E71EF">
      <w:pPr>
        <w:numPr>
          <w:ilvl w:val="0"/>
          <w:numId w:val="4"/>
        </w:numPr>
        <w:spacing w:before="240" w:after="0" w:line="360" w:lineRule="auto"/>
        <w:ind w:left="720" w:hanging="360"/>
        <w:jc w:val="both"/>
        <w:rPr>
          <w:rFonts w:ascii="Arial" w:hAnsi="Arial" w:cs="Arial"/>
          <w:color w:val="auto"/>
          <w:lang w:val="en-ZA"/>
        </w:rPr>
      </w:pPr>
      <w:r w:rsidRPr="007C2AC5">
        <w:rPr>
          <w:rFonts w:ascii="Arial" w:hAnsi="Arial" w:cs="Arial"/>
          <w:color w:val="auto"/>
          <w:lang w:val="en-ZA"/>
        </w:rPr>
        <w:t xml:space="preserve">the provision of registration points for applications for indigent support;  </w:t>
      </w:r>
    </w:p>
    <w:p w14:paraId="193D313B" w14:textId="77777777" w:rsidR="00B16489" w:rsidRPr="007C2AC5" w:rsidRDefault="00593EC0" w:rsidP="006E71EF">
      <w:pPr>
        <w:numPr>
          <w:ilvl w:val="0"/>
          <w:numId w:val="4"/>
        </w:numPr>
        <w:spacing w:before="240" w:after="0" w:line="360" w:lineRule="auto"/>
        <w:ind w:left="720" w:hanging="360"/>
        <w:jc w:val="both"/>
        <w:rPr>
          <w:rFonts w:ascii="Arial" w:hAnsi="Arial" w:cs="Arial"/>
          <w:color w:val="auto"/>
          <w:lang w:val="en-ZA"/>
        </w:rPr>
      </w:pPr>
      <w:r w:rsidRPr="007C2AC5">
        <w:rPr>
          <w:rFonts w:ascii="Arial" w:hAnsi="Arial" w:cs="Arial"/>
          <w:color w:val="auto"/>
          <w:lang w:val="en-ZA"/>
        </w:rPr>
        <w:t xml:space="preserve">the rendering of assistance with the receipt and processing of such applications;  </w:t>
      </w:r>
    </w:p>
    <w:p w14:paraId="5B966638" w14:textId="77777777" w:rsidR="00B16489" w:rsidRPr="007C2AC5" w:rsidRDefault="00451BD3" w:rsidP="006E71EF">
      <w:pPr>
        <w:numPr>
          <w:ilvl w:val="0"/>
          <w:numId w:val="4"/>
        </w:numPr>
        <w:spacing w:before="240" w:line="360" w:lineRule="auto"/>
        <w:ind w:left="720" w:hanging="360"/>
        <w:jc w:val="both"/>
        <w:rPr>
          <w:rFonts w:ascii="Arial" w:hAnsi="Arial" w:cs="Arial"/>
          <w:color w:val="auto"/>
          <w:lang w:val="en-ZA"/>
        </w:rPr>
      </w:pPr>
      <w:r w:rsidRPr="007C2AC5">
        <w:rPr>
          <w:rFonts w:ascii="Arial" w:hAnsi="Arial" w:cs="Arial"/>
          <w:color w:val="auto"/>
          <w:lang w:val="en-ZA"/>
        </w:rPr>
        <w:t xml:space="preserve">site visits </w:t>
      </w:r>
      <w:r w:rsidR="00593EC0" w:rsidRPr="007C2AC5">
        <w:rPr>
          <w:rFonts w:ascii="Arial" w:hAnsi="Arial" w:cs="Arial"/>
          <w:color w:val="auto"/>
          <w:lang w:val="en-ZA"/>
        </w:rPr>
        <w:t xml:space="preserve">for the purpose of -  </w:t>
      </w:r>
    </w:p>
    <w:p w14:paraId="33DC5E9E" w14:textId="77777777" w:rsidR="00857030" w:rsidRPr="007C2AC5" w:rsidRDefault="00593EC0" w:rsidP="006E71EF">
      <w:pPr>
        <w:numPr>
          <w:ilvl w:val="2"/>
          <w:numId w:val="5"/>
        </w:numPr>
        <w:spacing w:before="240" w:after="0" w:line="360" w:lineRule="auto"/>
        <w:ind w:left="1350" w:hanging="566"/>
        <w:jc w:val="both"/>
        <w:rPr>
          <w:rFonts w:ascii="Arial" w:hAnsi="Arial" w:cs="Arial"/>
          <w:color w:val="auto"/>
          <w:lang w:val="en-ZA"/>
        </w:rPr>
      </w:pPr>
      <w:r w:rsidRPr="007C2AC5">
        <w:rPr>
          <w:rFonts w:ascii="Arial" w:hAnsi="Arial" w:cs="Arial"/>
          <w:color w:val="auto"/>
          <w:lang w:val="en-ZA"/>
        </w:rPr>
        <w:t xml:space="preserve">verification of applications;  </w:t>
      </w:r>
    </w:p>
    <w:p w14:paraId="282698EF" w14:textId="77777777" w:rsidR="00857030" w:rsidRPr="007C2AC5" w:rsidRDefault="00593EC0" w:rsidP="006E71EF">
      <w:pPr>
        <w:numPr>
          <w:ilvl w:val="2"/>
          <w:numId w:val="5"/>
        </w:numPr>
        <w:spacing w:after="0" w:line="360" w:lineRule="auto"/>
        <w:ind w:left="1350" w:hanging="566"/>
        <w:jc w:val="both"/>
        <w:rPr>
          <w:rFonts w:ascii="Arial" w:hAnsi="Arial" w:cs="Arial"/>
          <w:color w:val="auto"/>
          <w:lang w:val="en-ZA"/>
        </w:rPr>
      </w:pPr>
      <w:r w:rsidRPr="007C2AC5">
        <w:rPr>
          <w:rFonts w:ascii="Arial" w:hAnsi="Arial" w:cs="Arial"/>
          <w:color w:val="auto"/>
          <w:lang w:val="en-ZA"/>
        </w:rPr>
        <w:t>assistance to applicants who cannot visit regist</w:t>
      </w:r>
      <w:r w:rsidR="00451BD3" w:rsidRPr="007C2AC5">
        <w:rPr>
          <w:rFonts w:ascii="Arial" w:hAnsi="Arial" w:cs="Arial"/>
          <w:color w:val="auto"/>
          <w:lang w:val="en-ZA"/>
        </w:rPr>
        <w:t xml:space="preserve">ration points because of </w:t>
      </w:r>
      <w:r w:rsidRPr="007C2AC5">
        <w:rPr>
          <w:rFonts w:ascii="Arial" w:hAnsi="Arial" w:cs="Arial"/>
          <w:color w:val="auto"/>
          <w:lang w:val="en-ZA"/>
        </w:rPr>
        <w:t>ph</w:t>
      </w:r>
      <w:r w:rsidR="00451BD3" w:rsidRPr="007C2AC5">
        <w:rPr>
          <w:rFonts w:ascii="Arial" w:hAnsi="Arial" w:cs="Arial"/>
          <w:color w:val="auto"/>
          <w:lang w:val="en-ZA"/>
        </w:rPr>
        <w:t>ysical disability</w:t>
      </w:r>
      <w:r w:rsidRPr="007C2AC5">
        <w:rPr>
          <w:rFonts w:ascii="Arial" w:hAnsi="Arial" w:cs="Arial"/>
          <w:color w:val="auto"/>
          <w:lang w:val="en-ZA"/>
        </w:rPr>
        <w:t xml:space="preserve">;   </w:t>
      </w:r>
    </w:p>
    <w:p w14:paraId="6BC5D1E1" w14:textId="77777777" w:rsidR="00857030" w:rsidRPr="007C2AC5" w:rsidRDefault="00593EC0" w:rsidP="006E71EF">
      <w:pPr>
        <w:numPr>
          <w:ilvl w:val="2"/>
          <w:numId w:val="5"/>
        </w:numPr>
        <w:spacing w:after="0" w:line="360" w:lineRule="auto"/>
        <w:ind w:left="1350" w:hanging="566"/>
        <w:jc w:val="both"/>
        <w:rPr>
          <w:rFonts w:ascii="Arial" w:hAnsi="Arial" w:cs="Arial"/>
          <w:color w:val="auto"/>
          <w:lang w:val="en-ZA"/>
        </w:rPr>
      </w:pPr>
      <w:r w:rsidRPr="007C2AC5">
        <w:rPr>
          <w:rFonts w:ascii="Arial" w:hAnsi="Arial" w:cs="Arial"/>
          <w:color w:val="auto"/>
          <w:lang w:val="en-ZA"/>
        </w:rPr>
        <w:t>any other form of assistance to give effect to the objectives of the Indigent</w:t>
      </w:r>
      <w:r w:rsidR="00451BD3" w:rsidRPr="007C2AC5">
        <w:rPr>
          <w:rFonts w:ascii="Arial" w:hAnsi="Arial" w:cs="Arial"/>
          <w:color w:val="auto"/>
          <w:lang w:val="en-ZA"/>
        </w:rPr>
        <w:t xml:space="preserve"> </w:t>
      </w:r>
      <w:r w:rsidRPr="007C2AC5">
        <w:rPr>
          <w:rFonts w:ascii="Arial" w:hAnsi="Arial" w:cs="Arial"/>
          <w:color w:val="auto"/>
          <w:lang w:val="en-ZA"/>
        </w:rPr>
        <w:t xml:space="preserve">Support </w:t>
      </w:r>
      <w:r w:rsidR="00A11B4D" w:rsidRPr="007C2AC5">
        <w:rPr>
          <w:rFonts w:ascii="Arial" w:hAnsi="Arial" w:cs="Arial"/>
          <w:color w:val="auto"/>
          <w:lang w:val="en-ZA"/>
        </w:rPr>
        <w:t>Policy</w:t>
      </w:r>
      <w:r w:rsidRPr="007C2AC5">
        <w:rPr>
          <w:rFonts w:ascii="Arial" w:hAnsi="Arial" w:cs="Arial"/>
          <w:color w:val="auto"/>
          <w:lang w:val="en-ZA"/>
        </w:rPr>
        <w:t xml:space="preserve">; and  </w:t>
      </w:r>
    </w:p>
    <w:p w14:paraId="1F118267" w14:textId="77777777" w:rsidR="00B16489" w:rsidRPr="007C2AC5" w:rsidRDefault="00593EC0" w:rsidP="006E71EF">
      <w:pPr>
        <w:numPr>
          <w:ilvl w:val="0"/>
          <w:numId w:val="4"/>
        </w:numPr>
        <w:spacing w:before="240" w:after="0" w:line="360" w:lineRule="auto"/>
        <w:ind w:left="720" w:hanging="360"/>
        <w:jc w:val="both"/>
        <w:rPr>
          <w:rFonts w:ascii="Arial" w:hAnsi="Arial" w:cs="Arial"/>
          <w:color w:val="auto"/>
          <w:lang w:val="en-ZA"/>
        </w:rPr>
      </w:pPr>
      <w:proofErr w:type="gramStart"/>
      <w:r w:rsidRPr="007C2AC5">
        <w:rPr>
          <w:rFonts w:ascii="Arial" w:hAnsi="Arial" w:cs="Arial"/>
          <w:color w:val="auto"/>
          <w:lang w:val="en-ZA"/>
        </w:rPr>
        <w:t>the</w:t>
      </w:r>
      <w:proofErr w:type="gramEnd"/>
      <w:r w:rsidRPr="007C2AC5">
        <w:rPr>
          <w:rFonts w:ascii="Arial" w:hAnsi="Arial" w:cs="Arial"/>
          <w:color w:val="auto"/>
          <w:lang w:val="en-ZA"/>
        </w:rPr>
        <w:t xml:space="preserve"> promotion of public awareness with regard to the </w:t>
      </w:r>
      <w:r w:rsidR="00A11B4D" w:rsidRPr="007C2AC5">
        <w:rPr>
          <w:rFonts w:ascii="Arial" w:hAnsi="Arial" w:cs="Arial"/>
          <w:color w:val="auto"/>
          <w:lang w:val="en-ZA"/>
        </w:rPr>
        <w:t>Policy</w:t>
      </w:r>
      <w:r w:rsidR="00451BD3" w:rsidRPr="007C2AC5">
        <w:rPr>
          <w:rFonts w:ascii="Arial" w:hAnsi="Arial" w:cs="Arial"/>
          <w:color w:val="auto"/>
          <w:lang w:val="en-ZA"/>
        </w:rPr>
        <w:t>.</w:t>
      </w:r>
    </w:p>
    <w:p w14:paraId="7DC45EFD" w14:textId="77777777" w:rsidR="00857030" w:rsidRPr="007C2AC5" w:rsidRDefault="00593EC0" w:rsidP="006E71EF">
      <w:pPr>
        <w:pStyle w:val="ListParagraph"/>
        <w:numPr>
          <w:ilvl w:val="1"/>
          <w:numId w:val="25"/>
        </w:numPr>
        <w:spacing w:before="240" w:after="0" w:line="360" w:lineRule="auto"/>
        <w:ind w:left="360"/>
        <w:jc w:val="both"/>
        <w:rPr>
          <w:rFonts w:ascii="Arial" w:hAnsi="Arial" w:cs="Arial"/>
          <w:color w:val="auto"/>
          <w:lang w:val="en-ZA"/>
        </w:rPr>
      </w:pPr>
      <w:r w:rsidRPr="007C2AC5">
        <w:rPr>
          <w:rFonts w:ascii="Arial" w:hAnsi="Arial" w:cs="Arial"/>
          <w:b/>
          <w:color w:val="auto"/>
          <w:lang w:val="en-ZA"/>
        </w:rPr>
        <w:t>The Chief Financial Officer</w:t>
      </w:r>
      <w:r w:rsidRPr="007C2AC5">
        <w:rPr>
          <w:rFonts w:ascii="Arial" w:hAnsi="Arial" w:cs="Arial"/>
          <w:color w:val="auto"/>
          <w:lang w:val="en-ZA"/>
        </w:rPr>
        <w:t xml:space="preserve"> shall be responsible for -  </w:t>
      </w:r>
    </w:p>
    <w:p w14:paraId="717D0B3D" w14:textId="77777777" w:rsidR="00857030" w:rsidRPr="007C2AC5" w:rsidRDefault="00593EC0" w:rsidP="006E71EF">
      <w:pPr>
        <w:numPr>
          <w:ilvl w:val="0"/>
          <w:numId w:val="6"/>
        </w:numPr>
        <w:spacing w:before="240" w:after="0" w:line="360" w:lineRule="auto"/>
        <w:ind w:hanging="360"/>
        <w:jc w:val="both"/>
        <w:rPr>
          <w:rFonts w:ascii="Arial" w:hAnsi="Arial" w:cs="Arial"/>
          <w:color w:val="auto"/>
          <w:lang w:val="en-ZA"/>
        </w:rPr>
      </w:pPr>
      <w:r w:rsidRPr="007C2AC5">
        <w:rPr>
          <w:rFonts w:ascii="Arial" w:hAnsi="Arial" w:cs="Arial"/>
          <w:color w:val="auto"/>
          <w:lang w:val="en-ZA"/>
        </w:rPr>
        <w:t xml:space="preserve">The appointment and training of the staff of the unit;  </w:t>
      </w:r>
    </w:p>
    <w:p w14:paraId="652522C3" w14:textId="77777777" w:rsidR="00857030" w:rsidRPr="007C2AC5" w:rsidRDefault="00593EC0" w:rsidP="006E71EF">
      <w:pPr>
        <w:numPr>
          <w:ilvl w:val="0"/>
          <w:numId w:val="6"/>
        </w:numPr>
        <w:spacing w:before="240" w:after="0" w:line="360" w:lineRule="auto"/>
        <w:ind w:hanging="360"/>
        <w:jc w:val="both"/>
        <w:rPr>
          <w:rFonts w:ascii="Arial" w:hAnsi="Arial" w:cs="Arial"/>
          <w:color w:val="auto"/>
          <w:lang w:val="en-ZA"/>
        </w:rPr>
      </w:pPr>
      <w:r w:rsidRPr="007C2AC5">
        <w:rPr>
          <w:rFonts w:ascii="Arial" w:hAnsi="Arial" w:cs="Arial"/>
          <w:color w:val="auto"/>
          <w:lang w:val="en-ZA"/>
        </w:rPr>
        <w:t xml:space="preserve">The establishment of an electronic Indigent Management System for the effective administration and processing of applications; and  </w:t>
      </w:r>
    </w:p>
    <w:p w14:paraId="5CB37991" w14:textId="77777777" w:rsidR="00857030" w:rsidRPr="007C2AC5" w:rsidRDefault="00593EC0" w:rsidP="006E71EF">
      <w:pPr>
        <w:numPr>
          <w:ilvl w:val="0"/>
          <w:numId w:val="6"/>
        </w:numPr>
        <w:spacing w:before="240" w:after="0" w:line="360" w:lineRule="auto"/>
        <w:ind w:hanging="360"/>
        <w:jc w:val="both"/>
        <w:rPr>
          <w:rFonts w:ascii="Arial" w:hAnsi="Arial" w:cs="Arial"/>
          <w:color w:val="auto"/>
          <w:lang w:val="en-ZA"/>
        </w:rPr>
      </w:pPr>
      <w:r w:rsidRPr="007C2AC5">
        <w:rPr>
          <w:rFonts w:ascii="Arial" w:hAnsi="Arial" w:cs="Arial"/>
          <w:color w:val="auto"/>
          <w:lang w:val="en-ZA"/>
        </w:rPr>
        <w:t xml:space="preserve">The development of a Procedures Manual in terms of which applications are received and processed.  </w:t>
      </w:r>
    </w:p>
    <w:p w14:paraId="6C4B8AA3" w14:textId="77777777" w:rsidR="00A65C48" w:rsidRPr="007C2AC5" w:rsidRDefault="00A65C48" w:rsidP="006E71EF">
      <w:pPr>
        <w:numPr>
          <w:ilvl w:val="0"/>
          <w:numId w:val="6"/>
        </w:numPr>
        <w:spacing w:before="240" w:after="0" w:line="360" w:lineRule="auto"/>
        <w:ind w:hanging="360"/>
        <w:jc w:val="both"/>
        <w:rPr>
          <w:rFonts w:ascii="Arial" w:hAnsi="Arial" w:cs="Arial"/>
          <w:color w:val="auto"/>
          <w:lang w:val="en-ZA"/>
        </w:rPr>
      </w:pPr>
      <w:r w:rsidRPr="007C2AC5">
        <w:rPr>
          <w:rFonts w:ascii="Arial" w:hAnsi="Arial" w:cs="Arial"/>
          <w:color w:val="auto"/>
          <w:lang w:val="en-ZA"/>
        </w:rPr>
        <w:t>The municipality may engage Community Development Workers who have been trained in terms of the municipality’s directions to assist with the implementation of this Policy and must establish appropriate registration points in its area, the cost of which may be funded through the equitable share allocation.</w:t>
      </w:r>
    </w:p>
    <w:p w14:paraId="29127CB0" w14:textId="77777777" w:rsidR="00857030" w:rsidRPr="007C2AC5" w:rsidRDefault="00B16489" w:rsidP="006E71EF">
      <w:pPr>
        <w:pStyle w:val="Heading1"/>
        <w:numPr>
          <w:ilvl w:val="1"/>
          <w:numId w:val="25"/>
        </w:numPr>
        <w:tabs>
          <w:tab w:val="center" w:pos="1861"/>
        </w:tabs>
        <w:spacing w:before="240" w:after="0" w:line="360" w:lineRule="auto"/>
        <w:ind w:left="360"/>
        <w:jc w:val="both"/>
        <w:rPr>
          <w:rFonts w:ascii="Arial" w:hAnsi="Arial" w:cs="Arial"/>
          <w:color w:val="auto"/>
          <w:sz w:val="22"/>
          <w:lang w:val="en-ZA"/>
        </w:rPr>
      </w:pPr>
      <w:r w:rsidRPr="007C2AC5">
        <w:rPr>
          <w:rFonts w:ascii="Arial" w:hAnsi="Arial" w:cs="Arial"/>
          <w:color w:val="auto"/>
          <w:sz w:val="22"/>
          <w:lang w:val="en-ZA"/>
        </w:rPr>
        <w:t>C</w:t>
      </w:r>
      <w:r w:rsidR="007566CE" w:rsidRPr="007C2AC5">
        <w:rPr>
          <w:rFonts w:ascii="Arial" w:hAnsi="Arial" w:cs="Arial"/>
          <w:color w:val="auto"/>
          <w:sz w:val="22"/>
          <w:lang w:val="en-ZA"/>
        </w:rPr>
        <w:t xml:space="preserve">apacity building  </w:t>
      </w:r>
    </w:p>
    <w:p w14:paraId="45462DF3" w14:textId="77777777" w:rsidR="00857030" w:rsidRPr="007C2AC5" w:rsidRDefault="00593EC0" w:rsidP="00B16489">
      <w:pPr>
        <w:spacing w:before="240" w:after="0" w:line="360" w:lineRule="auto"/>
        <w:ind w:left="9"/>
        <w:jc w:val="both"/>
        <w:rPr>
          <w:rFonts w:ascii="Arial" w:hAnsi="Arial" w:cs="Arial"/>
          <w:color w:val="auto"/>
          <w:lang w:val="en-ZA"/>
        </w:rPr>
      </w:pPr>
      <w:r w:rsidRPr="007C2AC5">
        <w:rPr>
          <w:rFonts w:ascii="Arial" w:hAnsi="Arial" w:cs="Arial"/>
          <w:color w:val="auto"/>
          <w:lang w:val="en-ZA"/>
        </w:rPr>
        <w:t xml:space="preserve">The municipality must ensure that all officials are appropriately capacitated in Free Basic  </w:t>
      </w:r>
      <w:r w:rsidR="00B16489" w:rsidRPr="007C2AC5">
        <w:rPr>
          <w:rFonts w:ascii="Arial" w:hAnsi="Arial" w:cs="Arial"/>
          <w:color w:val="auto"/>
          <w:lang w:val="en-ZA"/>
        </w:rPr>
        <w:t xml:space="preserve"> </w:t>
      </w:r>
      <w:r w:rsidRPr="007C2AC5">
        <w:rPr>
          <w:rFonts w:ascii="Arial" w:hAnsi="Arial" w:cs="Arial"/>
          <w:color w:val="auto"/>
          <w:lang w:val="en-ZA"/>
        </w:rPr>
        <w:t xml:space="preserve">Services in terms of the following key areas –  </w:t>
      </w:r>
    </w:p>
    <w:p w14:paraId="305D9E17" w14:textId="77777777" w:rsidR="00857030" w:rsidRPr="007C2AC5" w:rsidRDefault="00593EC0" w:rsidP="006E71EF">
      <w:pPr>
        <w:numPr>
          <w:ilvl w:val="0"/>
          <w:numId w:val="7"/>
        </w:numPr>
        <w:spacing w:after="0" w:line="360" w:lineRule="auto"/>
        <w:ind w:hanging="720"/>
        <w:jc w:val="both"/>
        <w:rPr>
          <w:rFonts w:ascii="Arial" w:hAnsi="Arial" w:cs="Arial"/>
          <w:color w:val="auto"/>
          <w:lang w:val="en-ZA"/>
        </w:rPr>
      </w:pPr>
      <w:r w:rsidRPr="007C2AC5">
        <w:rPr>
          <w:rFonts w:ascii="Arial" w:hAnsi="Arial" w:cs="Arial"/>
          <w:color w:val="auto"/>
          <w:lang w:val="en-ZA"/>
        </w:rPr>
        <w:lastRenderedPageBreak/>
        <w:t xml:space="preserve">Database management  </w:t>
      </w:r>
    </w:p>
    <w:p w14:paraId="1286B7E4" w14:textId="77777777" w:rsidR="00857030" w:rsidRPr="007C2AC5" w:rsidRDefault="00593EC0" w:rsidP="006E71EF">
      <w:pPr>
        <w:numPr>
          <w:ilvl w:val="0"/>
          <w:numId w:val="7"/>
        </w:numPr>
        <w:spacing w:after="0" w:line="360" w:lineRule="auto"/>
        <w:ind w:hanging="720"/>
        <w:jc w:val="both"/>
        <w:rPr>
          <w:rFonts w:ascii="Arial" w:hAnsi="Arial" w:cs="Arial"/>
          <w:color w:val="auto"/>
          <w:lang w:val="en-ZA"/>
        </w:rPr>
      </w:pPr>
      <w:r w:rsidRPr="007C2AC5">
        <w:rPr>
          <w:rFonts w:ascii="Arial" w:hAnsi="Arial" w:cs="Arial"/>
          <w:color w:val="auto"/>
          <w:lang w:val="en-ZA"/>
        </w:rPr>
        <w:t xml:space="preserve">Demand and revenue management; and  </w:t>
      </w:r>
    </w:p>
    <w:p w14:paraId="55497002" w14:textId="77777777" w:rsidR="00857030" w:rsidRPr="007C2AC5" w:rsidRDefault="00A11B4D" w:rsidP="006E71EF">
      <w:pPr>
        <w:numPr>
          <w:ilvl w:val="0"/>
          <w:numId w:val="7"/>
        </w:numPr>
        <w:spacing w:after="0" w:line="360" w:lineRule="auto"/>
        <w:ind w:hanging="720"/>
        <w:jc w:val="both"/>
        <w:rPr>
          <w:rFonts w:ascii="Arial" w:hAnsi="Arial" w:cs="Arial"/>
          <w:color w:val="auto"/>
          <w:lang w:val="en-ZA"/>
        </w:rPr>
      </w:pPr>
      <w:r w:rsidRPr="007C2AC5">
        <w:rPr>
          <w:rFonts w:ascii="Arial" w:hAnsi="Arial" w:cs="Arial"/>
          <w:color w:val="auto"/>
          <w:lang w:val="en-ZA"/>
        </w:rPr>
        <w:t>Policy</w:t>
      </w:r>
      <w:r w:rsidR="00593EC0" w:rsidRPr="007C2AC5">
        <w:rPr>
          <w:rFonts w:ascii="Arial" w:hAnsi="Arial" w:cs="Arial"/>
          <w:color w:val="auto"/>
          <w:lang w:val="en-ZA"/>
        </w:rPr>
        <w:t xml:space="preserve"> and by-law implementation. </w:t>
      </w:r>
      <w:r w:rsidR="00593EC0" w:rsidRPr="007C2AC5">
        <w:rPr>
          <w:rFonts w:ascii="Arial" w:hAnsi="Arial" w:cs="Arial"/>
          <w:b/>
          <w:color w:val="auto"/>
          <w:lang w:val="en-ZA"/>
        </w:rPr>
        <w:t xml:space="preserve"> </w:t>
      </w:r>
      <w:r w:rsidR="00593EC0" w:rsidRPr="007C2AC5">
        <w:rPr>
          <w:rFonts w:ascii="Arial" w:hAnsi="Arial" w:cs="Arial"/>
          <w:color w:val="auto"/>
          <w:lang w:val="en-ZA"/>
        </w:rPr>
        <w:t xml:space="preserve"> </w:t>
      </w:r>
    </w:p>
    <w:p w14:paraId="7D5ACFD2" w14:textId="77777777" w:rsidR="00857030" w:rsidRPr="007C2AC5" w:rsidRDefault="007566CE" w:rsidP="006E71EF">
      <w:pPr>
        <w:pStyle w:val="ListParagraph"/>
        <w:numPr>
          <w:ilvl w:val="0"/>
          <w:numId w:val="42"/>
        </w:numPr>
        <w:spacing w:before="240" w:after="0" w:line="360" w:lineRule="auto"/>
        <w:ind w:left="360"/>
        <w:jc w:val="both"/>
        <w:rPr>
          <w:rFonts w:ascii="Arial" w:hAnsi="Arial" w:cs="Arial"/>
          <w:color w:val="auto"/>
          <w:lang w:val="en-ZA"/>
        </w:rPr>
      </w:pPr>
      <w:r w:rsidRPr="007C2AC5">
        <w:rPr>
          <w:rFonts w:ascii="Arial" w:eastAsia="Cambria" w:hAnsi="Arial" w:cs="Arial"/>
          <w:b/>
          <w:color w:val="auto"/>
          <w:lang w:val="en-ZA"/>
        </w:rPr>
        <w:t xml:space="preserve">ASSISTANCE AND SUPPORT   </w:t>
      </w:r>
    </w:p>
    <w:p w14:paraId="1FE395FD" w14:textId="77777777" w:rsidR="007566CE" w:rsidRPr="007C2AC5" w:rsidRDefault="006E7DA6" w:rsidP="00986DFC">
      <w:pPr>
        <w:spacing w:before="240" w:after="0" w:line="360" w:lineRule="auto"/>
        <w:ind w:left="340" w:right="476" w:hanging="341"/>
        <w:jc w:val="both"/>
        <w:rPr>
          <w:rFonts w:ascii="Arial" w:hAnsi="Arial" w:cs="Arial"/>
          <w:color w:val="auto"/>
          <w:lang w:val="en-ZA"/>
        </w:rPr>
      </w:pPr>
      <w:r w:rsidRPr="007C2AC5">
        <w:rPr>
          <w:rFonts w:ascii="Arial" w:hAnsi="Arial" w:cs="Arial"/>
          <w:color w:val="auto"/>
          <w:lang w:val="en-ZA"/>
        </w:rPr>
        <w:t>8</w:t>
      </w:r>
      <w:r w:rsidR="00593EC0" w:rsidRPr="007C2AC5">
        <w:rPr>
          <w:rFonts w:ascii="Arial" w:hAnsi="Arial" w:cs="Arial"/>
          <w:color w:val="auto"/>
          <w:lang w:val="en-ZA"/>
        </w:rPr>
        <w:t>.1</w:t>
      </w:r>
      <w:r w:rsidR="00593EC0" w:rsidRPr="007C2AC5">
        <w:rPr>
          <w:rFonts w:ascii="Arial" w:eastAsia="Arial" w:hAnsi="Arial" w:cs="Arial"/>
          <w:color w:val="auto"/>
          <w:lang w:val="en-ZA"/>
        </w:rPr>
        <w:t xml:space="preserve"> </w:t>
      </w:r>
      <w:r w:rsidR="00593EC0" w:rsidRPr="007C2AC5">
        <w:rPr>
          <w:rFonts w:ascii="Arial" w:hAnsi="Arial" w:cs="Arial"/>
          <w:color w:val="auto"/>
          <w:lang w:val="en-ZA"/>
        </w:rPr>
        <w:t>Based on budgetary allocations and the tariffs determined by the municipality for each financial year, it may grant assistance in the form of subsidies or contributions to indigent households in respect of services inc</w:t>
      </w:r>
      <w:r w:rsidR="007566CE" w:rsidRPr="007C2AC5">
        <w:rPr>
          <w:rFonts w:ascii="Arial" w:hAnsi="Arial" w:cs="Arial"/>
          <w:color w:val="auto"/>
          <w:lang w:val="en-ZA"/>
        </w:rPr>
        <w:t>luding, but not limited to:</w:t>
      </w:r>
    </w:p>
    <w:p w14:paraId="78FDD78F" w14:textId="77777777" w:rsidR="00857030" w:rsidRPr="007C2AC5" w:rsidRDefault="007566CE" w:rsidP="006E71EF">
      <w:pPr>
        <w:pStyle w:val="ListParagraph"/>
        <w:numPr>
          <w:ilvl w:val="0"/>
          <w:numId w:val="26"/>
        </w:numPr>
        <w:spacing w:after="0" w:line="360" w:lineRule="auto"/>
        <w:ind w:left="720" w:right="476"/>
        <w:jc w:val="both"/>
        <w:rPr>
          <w:rFonts w:ascii="Arial" w:hAnsi="Arial" w:cs="Arial"/>
          <w:color w:val="auto"/>
          <w:lang w:val="en-ZA"/>
        </w:rPr>
      </w:pPr>
      <w:r w:rsidRPr="007C2AC5">
        <w:rPr>
          <w:rFonts w:ascii="Arial" w:hAnsi="Arial" w:cs="Arial"/>
          <w:color w:val="auto"/>
          <w:lang w:val="en-ZA"/>
        </w:rPr>
        <w:t xml:space="preserve">basic </w:t>
      </w:r>
      <w:r w:rsidR="00593EC0" w:rsidRPr="007C2AC5">
        <w:rPr>
          <w:rFonts w:ascii="Arial" w:hAnsi="Arial" w:cs="Arial"/>
          <w:color w:val="auto"/>
          <w:lang w:val="en-ZA"/>
        </w:rPr>
        <w:t xml:space="preserve">water;  </w:t>
      </w:r>
    </w:p>
    <w:p w14:paraId="3D43822F" w14:textId="77777777" w:rsidR="00857030" w:rsidRPr="007C2AC5" w:rsidRDefault="00593EC0" w:rsidP="006E71EF">
      <w:pPr>
        <w:numPr>
          <w:ilvl w:val="1"/>
          <w:numId w:val="26"/>
        </w:numPr>
        <w:spacing w:after="0" w:line="360" w:lineRule="auto"/>
        <w:ind w:left="720"/>
        <w:jc w:val="both"/>
        <w:rPr>
          <w:rFonts w:ascii="Arial" w:hAnsi="Arial" w:cs="Arial"/>
          <w:color w:val="auto"/>
          <w:lang w:val="en-ZA"/>
        </w:rPr>
      </w:pPr>
      <w:r w:rsidRPr="007C2AC5">
        <w:rPr>
          <w:rFonts w:ascii="Arial" w:hAnsi="Arial" w:cs="Arial"/>
          <w:color w:val="auto"/>
          <w:lang w:val="en-ZA"/>
        </w:rPr>
        <w:t xml:space="preserve">electricity;  </w:t>
      </w:r>
    </w:p>
    <w:p w14:paraId="61E61B04" w14:textId="77777777" w:rsidR="00857030" w:rsidRPr="007C2AC5" w:rsidRDefault="00593EC0" w:rsidP="006E71EF">
      <w:pPr>
        <w:numPr>
          <w:ilvl w:val="1"/>
          <w:numId w:val="26"/>
        </w:numPr>
        <w:spacing w:after="0" w:line="360" w:lineRule="auto"/>
        <w:ind w:left="720"/>
        <w:jc w:val="both"/>
        <w:rPr>
          <w:rFonts w:ascii="Arial" w:hAnsi="Arial" w:cs="Arial"/>
          <w:color w:val="auto"/>
          <w:lang w:val="en-ZA"/>
        </w:rPr>
      </w:pPr>
      <w:r w:rsidRPr="007C2AC5">
        <w:rPr>
          <w:rFonts w:ascii="Arial" w:hAnsi="Arial" w:cs="Arial"/>
          <w:color w:val="auto"/>
          <w:lang w:val="en-ZA"/>
        </w:rPr>
        <w:t xml:space="preserve">basic energy;  </w:t>
      </w:r>
    </w:p>
    <w:p w14:paraId="53A74F67" w14:textId="77777777" w:rsidR="00857030" w:rsidRPr="007C2AC5" w:rsidRDefault="00593EC0" w:rsidP="006E71EF">
      <w:pPr>
        <w:numPr>
          <w:ilvl w:val="1"/>
          <w:numId w:val="26"/>
        </w:numPr>
        <w:spacing w:after="0" w:line="360" w:lineRule="auto"/>
        <w:ind w:left="720"/>
        <w:jc w:val="both"/>
        <w:rPr>
          <w:rFonts w:ascii="Arial" w:hAnsi="Arial" w:cs="Arial"/>
          <w:color w:val="auto"/>
          <w:lang w:val="en-ZA"/>
        </w:rPr>
      </w:pPr>
      <w:r w:rsidRPr="007C2AC5">
        <w:rPr>
          <w:rFonts w:ascii="Arial" w:hAnsi="Arial" w:cs="Arial"/>
          <w:color w:val="auto"/>
          <w:lang w:val="en-ZA"/>
        </w:rPr>
        <w:t xml:space="preserve">refuse removal;  </w:t>
      </w:r>
    </w:p>
    <w:p w14:paraId="549E1249" w14:textId="77777777" w:rsidR="00857030" w:rsidRPr="007C2AC5" w:rsidRDefault="00593EC0" w:rsidP="006E71EF">
      <w:pPr>
        <w:numPr>
          <w:ilvl w:val="1"/>
          <w:numId w:val="26"/>
        </w:numPr>
        <w:spacing w:after="0" w:line="360" w:lineRule="auto"/>
        <w:ind w:left="720"/>
        <w:jc w:val="both"/>
        <w:rPr>
          <w:rFonts w:ascii="Arial" w:hAnsi="Arial" w:cs="Arial"/>
          <w:color w:val="auto"/>
          <w:lang w:val="en-ZA"/>
        </w:rPr>
      </w:pPr>
      <w:r w:rsidRPr="007C2AC5">
        <w:rPr>
          <w:rFonts w:ascii="Arial" w:hAnsi="Arial" w:cs="Arial"/>
          <w:color w:val="auto"/>
          <w:lang w:val="en-ZA"/>
        </w:rPr>
        <w:t xml:space="preserve">sanitation;  </w:t>
      </w:r>
      <w:r w:rsidR="00A31BF7" w:rsidRPr="007C2AC5">
        <w:rPr>
          <w:rFonts w:ascii="Arial" w:hAnsi="Arial" w:cs="Arial"/>
          <w:color w:val="auto"/>
          <w:lang w:val="en-ZA"/>
        </w:rPr>
        <w:t>and</w:t>
      </w:r>
    </w:p>
    <w:p w14:paraId="4F305BA0" w14:textId="77777777" w:rsidR="00A31BF7" w:rsidRPr="007C2AC5" w:rsidRDefault="007566CE" w:rsidP="006E71EF">
      <w:pPr>
        <w:numPr>
          <w:ilvl w:val="1"/>
          <w:numId w:val="26"/>
        </w:numPr>
        <w:spacing w:after="0" w:line="360" w:lineRule="auto"/>
        <w:ind w:left="720"/>
        <w:jc w:val="both"/>
        <w:rPr>
          <w:rFonts w:ascii="Arial" w:hAnsi="Arial" w:cs="Arial"/>
          <w:color w:val="auto"/>
          <w:lang w:val="en-ZA"/>
        </w:rPr>
      </w:pPr>
      <w:r w:rsidRPr="007C2AC5">
        <w:rPr>
          <w:rFonts w:ascii="Arial" w:hAnsi="Arial" w:cs="Arial"/>
          <w:color w:val="auto"/>
          <w:lang w:val="en-ZA"/>
        </w:rPr>
        <w:t>property</w:t>
      </w:r>
      <w:r w:rsidR="00593EC0" w:rsidRPr="007C2AC5">
        <w:rPr>
          <w:rFonts w:ascii="Arial" w:hAnsi="Arial" w:cs="Arial"/>
          <w:color w:val="auto"/>
          <w:lang w:val="en-ZA"/>
        </w:rPr>
        <w:t xml:space="preserve"> rates</w:t>
      </w:r>
    </w:p>
    <w:p w14:paraId="0D37F28D" w14:textId="77777777" w:rsidR="00857030" w:rsidRPr="007C2AC5" w:rsidRDefault="00A31BF7" w:rsidP="006E71EF">
      <w:pPr>
        <w:numPr>
          <w:ilvl w:val="1"/>
          <w:numId w:val="26"/>
        </w:numPr>
        <w:spacing w:after="0" w:line="360" w:lineRule="auto"/>
        <w:ind w:left="720"/>
        <w:jc w:val="both"/>
        <w:rPr>
          <w:rFonts w:ascii="Arial" w:hAnsi="Arial" w:cs="Arial"/>
          <w:color w:val="auto"/>
          <w:lang w:val="en-ZA"/>
        </w:rPr>
      </w:pPr>
      <w:proofErr w:type="gramStart"/>
      <w:r w:rsidRPr="007C2AC5">
        <w:rPr>
          <w:rFonts w:ascii="Arial" w:hAnsi="Arial" w:cs="Arial"/>
          <w:color w:val="auto"/>
          <w:lang w:val="en-ZA"/>
        </w:rPr>
        <w:t>lower</w:t>
      </w:r>
      <w:proofErr w:type="gramEnd"/>
      <w:r w:rsidRPr="007C2AC5">
        <w:rPr>
          <w:rFonts w:ascii="Arial" w:hAnsi="Arial" w:cs="Arial"/>
          <w:color w:val="auto"/>
          <w:lang w:val="en-ZA"/>
        </w:rPr>
        <w:t xml:space="preserve"> unblocking fee of R100</w:t>
      </w:r>
      <w:r w:rsidR="00593EC0" w:rsidRPr="007C2AC5">
        <w:rPr>
          <w:rFonts w:ascii="Arial" w:hAnsi="Arial" w:cs="Arial"/>
          <w:color w:val="auto"/>
          <w:lang w:val="en-ZA"/>
        </w:rPr>
        <w:t xml:space="preserve">.   </w:t>
      </w:r>
    </w:p>
    <w:p w14:paraId="3660D481" w14:textId="77777777" w:rsidR="00DD5074" w:rsidRPr="007C2AC5" w:rsidRDefault="00DD5074" w:rsidP="00D4764F">
      <w:pPr>
        <w:spacing w:after="0" w:line="360" w:lineRule="auto"/>
        <w:ind w:left="720" w:firstLine="0"/>
        <w:jc w:val="both"/>
        <w:rPr>
          <w:rFonts w:ascii="Arial" w:hAnsi="Arial" w:cs="Arial"/>
          <w:color w:val="auto"/>
          <w:lang w:val="en-ZA"/>
        </w:rPr>
      </w:pPr>
    </w:p>
    <w:p w14:paraId="3BC52511" w14:textId="77777777" w:rsidR="00857030" w:rsidRPr="007C2AC5" w:rsidRDefault="007566CE" w:rsidP="006E71EF">
      <w:pPr>
        <w:pStyle w:val="ListParagraph"/>
        <w:numPr>
          <w:ilvl w:val="0"/>
          <w:numId w:val="42"/>
        </w:numPr>
        <w:tabs>
          <w:tab w:val="center" w:pos="2564"/>
        </w:tabs>
        <w:spacing w:before="240" w:after="0" w:line="360" w:lineRule="auto"/>
        <w:ind w:left="360"/>
        <w:jc w:val="both"/>
        <w:rPr>
          <w:rFonts w:ascii="Arial" w:eastAsia="Cambria" w:hAnsi="Arial" w:cs="Arial"/>
          <w:b/>
          <w:color w:val="auto"/>
          <w:lang w:val="en-ZA"/>
        </w:rPr>
      </w:pPr>
      <w:r w:rsidRPr="007C2AC5">
        <w:rPr>
          <w:rFonts w:ascii="Arial" w:eastAsia="Cambria" w:hAnsi="Arial" w:cs="Arial"/>
          <w:b/>
          <w:color w:val="auto"/>
          <w:lang w:val="en-ZA"/>
        </w:rPr>
        <w:t xml:space="preserve">CRITERIA FOR INDIGENT SUPPORT  </w:t>
      </w:r>
    </w:p>
    <w:p w14:paraId="152BCC9A" w14:textId="77777777" w:rsidR="00857030" w:rsidRPr="007C2AC5" w:rsidRDefault="003553A4" w:rsidP="00206335">
      <w:pPr>
        <w:tabs>
          <w:tab w:val="center" w:pos="2564"/>
        </w:tabs>
        <w:spacing w:before="240" w:after="0" w:line="360" w:lineRule="auto"/>
        <w:jc w:val="both"/>
        <w:rPr>
          <w:rFonts w:ascii="Arial" w:hAnsi="Arial" w:cs="Arial"/>
          <w:color w:val="auto"/>
          <w:lang w:val="en-ZA"/>
        </w:rPr>
      </w:pPr>
      <w:r w:rsidRPr="007C2AC5">
        <w:rPr>
          <w:rFonts w:ascii="Arial" w:hAnsi="Arial" w:cs="Arial"/>
          <w:color w:val="auto"/>
          <w:lang w:val="en-ZA"/>
        </w:rPr>
        <w:t>Qualification criteria for indigent support and the municipa</w:t>
      </w:r>
      <w:r w:rsidR="00206335" w:rsidRPr="007C2AC5">
        <w:rPr>
          <w:rFonts w:ascii="Arial" w:hAnsi="Arial" w:cs="Arial"/>
          <w:color w:val="auto"/>
          <w:lang w:val="en-ZA"/>
        </w:rPr>
        <w:t xml:space="preserve">l services qualifying for such </w:t>
      </w:r>
      <w:r w:rsidRPr="007C2AC5">
        <w:rPr>
          <w:rFonts w:ascii="Arial" w:hAnsi="Arial" w:cs="Arial"/>
          <w:color w:val="auto"/>
          <w:lang w:val="en-ZA"/>
        </w:rPr>
        <w:t>support shall be determined by the municipality from time to time based on national guidelines</w:t>
      </w:r>
      <w:r w:rsidR="00206335" w:rsidRPr="007C2AC5">
        <w:rPr>
          <w:rFonts w:ascii="Arial" w:hAnsi="Arial" w:cs="Arial"/>
          <w:color w:val="auto"/>
          <w:lang w:val="en-ZA"/>
        </w:rPr>
        <w:t xml:space="preserve">, provided that, until the </w:t>
      </w:r>
      <w:r w:rsidRPr="007C2AC5">
        <w:rPr>
          <w:rFonts w:ascii="Arial" w:hAnsi="Arial" w:cs="Arial"/>
          <w:color w:val="auto"/>
          <w:lang w:val="en-ZA"/>
        </w:rPr>
        <w:t>municipality determines otherwise, the following criteria shall apply:</w:t>
      </w:r>
      <w:r w:rsidRPr="007C2AC5">
        <w:rPr>
          <w:rFonts w:ascii="Arial" w:hAnsi="Arial" w:cs="Arial"/>
          <w:color w:val="auto"/>
          <w:lang w:val="en-ZA"/>
        </w:rPr>
        <w:tab/>
      </w:r>
    </w:p>
    <w:p w14:paraId="4C54F81A" w14:textId="77777777" w:rsidR="008064B6" w:rsidRPr="007C2AC5" w:rsidRDefault="00593EC0" w:rsidP="006E71EF">
      <w:pPr>
        <w:pStyle w:val="ListParagraph"/>
        <w:numPr>
          <w:ilvl w:val="0"/>
          <w:numId w:val="20"/>
        </w:numPr>
        <w:tabs>
          <w:tab w:val="center" w:pos="4790"/>
        </w:tabs>
        <w:spacing w:before="240" w:line="360" w:lineRule="auto"/>
        <w:jc w:val="both"/>
        <w:rPr>
          <w:rFonts w:ascii="Arial" w:hAnsi="Arial" w:cs="Arial"/>
          <w:color w:val="auto"/>
          <w:lang w:val="en-ZA"/>
        </w:rPr>
      </w:pPr>
      <w:r w:rsidRPr="007C2AC5">
        <w:rPr>
          <w:rFonts w:ascii="Arial" w:hAnsi="Arial" w:cs="Arial"/>
          <w:color w:val="auto"/>
          <w:lang w:val="en-ZA"/>
        </w:rPr>
        <w:t xml:space="preserve">The </w:t>
      </w:r>
      <w:r w:rsidR="00941F35" w:rsidRPr="007C2AC5">
        <w:rPr>
          <w:rFonts w:ascii="Arial" w:hAnsi="Arial" w:cs="Arial"/>
          <w:color w:val="auto"/>
          <w:lang w:val="en-ZA"/>
        </w:rPr>
        <w:t>combined or joint gross monthly income of all occupants on the premises (including income earning tenants or back-yard dwellers)</w:t>
      </w:r>
      <w:r w:rsidR="008064B6" w:rsidRPr="007C2AC5">
        <w:rPr>
          <w:rFonts w:ascii="Arial" w:hAnsi="Arial" w:cs="Arial"/>
          <w:color w:val="auto"/>
          <w:lang w:val="en-ZA"/>
        </w:rPr>
        <w:t xml:space="preserve"> </w:t>
      </w:r>
      <w:r w:rsidRPr="007C2AC5">
        <w:rPr>
          <w:rFonts w:ascii="Arial" w:hAnsi="Arial" w:cs="Arial"/>
          <w:color w:val="auto"/>
          <w:lang w:val="en-ZA"/>
        </w:rPr>
        <w:t>may not</w:t>
      </w:r>
      <w:r w:rsidR="008064B6" w:rsidRPr="007C2AC5">
        <w:rPr>
          <w:rFonts w:ascii="Arial" w:hAnsi="Arial" w:cs="Arial"/>
          <w:color w:val="auto"/>
          <w:lang w:val="en-ZA"/>
        </w:rPr>
        <w:t xml:space="preserve"> exceed </w:t>
      </w:r>
      <w:r w:rsidR="00941F35" w:rsidRPr="007C2AC5">
        <w:rPr>
          <w:rFonts w:ascii="Arial" w:hAnsi="Arial" w:cs="Arial"/>
          <w:color w:val="auto"/>
          <w:lang w:val="en-ZA"/>
        </w:rPr>
        <w:t>a</w:t>
      </w:r>
      <w:r w:rsidR="008064B6" w:rsidRPr="007C2AC5">
        <w:rPr>
          <w:rFonts w:ascii="Arial" w:hAnsi="Arial" w:cs="Arial"/>
          <w:color w:val="auto"/>
          <w:lang w:val="en-ZA"/>
        </w:rPr>
        <w:t xml:space="preserve"> total of 2 X government pension</w:t>
      </w:r>
      <w:r w:rsidR="00941F35" w:rsidRPr="007C2AC5">
        <w:rPr>
          <w:rFonts w:ascii="Arial" w:hAnsi="Arial" w:cs="Arial"/>
          <w:color w:val="auto"/>
          <w:lang w:val="en-ZA"/>
        </w:rPr>
        <w:t xml:space="preserve"> per month</w:t>
      </w:r>
      <w:r w:rsidR="008064B6" w:rsidRPr="007C2AC5">
        <w:rPr>
          <w:rFonts w:ascii="Arial" w:hAnsi="Arial" w:cs="Arial"/>
          <w:color w:val="auto"/>
          <w:lang w:val="en-ZA"/>
        </w:rPr>
        <w:t>.</w:t>
      </w:r>
      <w:r w:rsidRPr="007C2AC5">
        <w:rPr>
          <w:rFonts w:ascii="Arial" w:hAnsi="Arial" w:cs="Arial"/>
          <w:color w:val="auto"/>
          <w:lang w:val="en-ZA"/>
        </w:rPr>
        <w:t xml:space="preserve"> </w:t>
      </w:r>
      <w:r w:rsidR="008064B6" w:rsidRPr="007C2AC5">
        <w:rPr>
          <w:rFonts w:ascii="Arial" w:hAnsi="Arial" w:cs="Arial"/>
          <w:color w:val="auto"/>
          <w:lang w:val="en-ZA"/>
        </w:rPr>
        <w:t>Child support grant,</w:t>
      </w:r>
      <w:r w:rsidR="00F92124" w:rsidRPr="007C2AC5">
        <w:rPr>
          <w:rFonts w:ascii="Arial" w:hAnsi="Arial" w:cs="Arial"/>
          <w:color w:val="auto"/>
          <w:lang w:val="en-ZA"/>
        </w:rPr>
        <w:t xml:space="preserve"> disability grant,</w:t>
      </w:r>
      <w:r w:rsidR="008064B6" w:rsidRPr="007C2AC5">
        <w:rPr>
          <w:rFonts w:ascii="Arial" w:hAnsi="Arial" w:cs="Arial"/>
          <w:color w:val="auto"/>
          <w:lang w:val="en-ZA"/>
        </w:rPr>
        <w:t xml:space="preserve"> foster care, stipends received from EPWP, CWP and </w:t>
      </w:r>
      <w:proofErr w:type="spellStart"/>
      <w:r w:rsidR="008064B6" w:rsidRPr="007C2AC5">
        <w:rPr>
          <w:rFonts w:ascii="Arial" w:hAnsi="Arial" w:cs="Arial"/>
          <w:color w:val="auto"/>
          <w:lang w:val="en-ZA"/>
        </w:rPr>
        <w:t>Sakisizwe</w:t>
      </w:r>
      <w:proofErr w:type="spellEnd"/>
      <w:r w:rsidR="008064B6" w:rsidRPr="007C2AC5">
        <w:rPr>
          <w:rFonts w:ascii="Arial" w:hAnsi="Arial" w:cs="Arial"/>
          <w:color w:val="auto"/>
          <w:lang w:val="en-ZA"/>
        </w:rPr>
        <w:t xml:space="preserve"> will be excluded from household income for determination of qualification for subsidy and </w:t>
      </w:r>
      <w:r w:rsidR="00206335" w:rsidRPr="007C2AC5">
        <w:rPr>
          <w:rFonts w:ascii="Arial" w:hAnsi="Arial" w:cs="Arial"/>
          <w:color w:val="auto"/>
          <w:lang w:val="en-ZA"/>
        </w:rPr>
        <w:t>will therefore</w:t>
      </w:r>
      <w:r w:rsidR="008064B6" w:rsidRPr="007C2AC5">
        <w:rPr>
          <w:rFonts w:ascii="Arial" w:hAnsi="Arial" w:cs="Arial"/>
          <w:color w:val="auto"/>
          <w:lang w:val="en-ZA"/>
        </w:rPr>
        <w:t xml:space="preserve"> not </w:t>
      </w:r>
      <w:r w:rsidR="00206335" w:rsidRPr="007C2AC5">
        <w:rPr>
          <w:rFonts w:ascii="Arial" w:hAnsi="Arial" w:cs="Arial"/>
          <w:color w:val="auto"/>
          <w:lang w:val="en-ZA"/>
        </w:rPr>
        <w:t xml:space="preserve"> be </w:t>
      </w:r>
      <w:r w:rsidR="008064B6" w:rsidRPr="007C2AC5">
        <w:rPr>
          <w:rFonts w:ascii="Arial" w:hAnsi="Arial" w:cs="Arial"/>
          <w:color w:val="auto"/>
          <w:lang w:val="en-ZA"/>
        </w:rPr>
        <w:t xml:space="preserve">included when calculating such household income;  </w:t>
      </w:r>
    </w:p>
    <w:p w14:paraId="72BED436" w14:textId="77777777" w:rsidR="00206335" w:rsidRPr="007C2AC5" w:rsidRDefault="00206335" w:rsidP="00206335">
      <w:pPr>
        <w:pStyle w:val="ListParagraph"/>
        <w:tabs>
          <w:tab w:val="center" w:pos="4790"/>
        </w:tabs>
        <w:spacing w:before="240" w:line="360" w:lineRule="auto"/>
        <w:ind w:left="719" w:firstLine="0"/>
        <w:jc w:val="both"/>
        <w:rPr>
          <w:rFonts w:ascii="Arial" w:hAnsi="Arial" w:cs="Arial"/>
          <w:color w:val="auto"/>
          <w:lang w:val="en-ZA"/>
        </w:rPr>
      </w:pPr>
    </w:p>
    <w:p w14:paraId="1DE0027F" w14:textId="77777777" w:rsidR="00206335" w:rsidRPr="007C2AC5" w:rsidRDefault="00941F35" w:rsidP="006E71EF">
      <w:pPr>
        <w:pStyle w:val="ListParagraph"/>
        <w:numPr>
          <w:ilvl w:val="0"/>
          <w:numId w:val="20"/>
        </w:numPr>
        <w:tabs>
          <w:tab w:val="center" w:pos="4790"/>
        </w:tabs>
        <w:spacing w:before="240" w:line="360" w:lineRule="auto"/>
        <w:jc w:val="both"/>
        <w:rPr>
          <w:rFonts w:ascii="Arial" w:hAnsi="Arial" w:cs="Arial"/>
          <w:color w:val="auto"/>
          <w:lang w:val="en-ZA"/>
        </w:rPr>
      </w:pPr>
      <w:r w:rsidRPr="007C2AC5">
        <w:rPr>
          <w:rFonts w:ascii="Arial" w:hAnsi="Arial" w:cs="Arial"/>
          <w:color w:val="auto"/>
          <w:lang w:val="en-ZA"/>
        </w:rPr>
        <w:t>Particulars of income earning tenants or any other people living on the property must be d</w:t>
      </w:r>
      <w:r w:rsidR="002867F5" w:rsidRPr="007C2AC5">
        <w:rPr>
          <w:rFonts w:ascii="Arial" w:hAnsi="Arial" w:cs="Arial"/>
          <w:color w:val="auto"/>
          <w:lang w:val="en-ZA"/>
        </w:rPr>
        <w:t>eclared on the application form</w:t>
      </w:r>
      <w:r w:rsidR="00206335" w:rsidRPr="007C2AC5">
        <w:rPr>
          <w:rFonts w:ascii="Arial" w:hAnsi="Arial" w:cs="Arial"/>
          <w:color w:val="auto"/>
          <w:lang w:val="en-ZA"/>
        </w:rPr>
        <w:t>.  Failure to declare particulars of income earning tenants or any other income earning occupants on the property will lead to disqualification for indigent subsidies</w:t>
      </w:r>
      <w:r w:rsidR="002867F5" w:rsidRPr="007C2AC5">
        <w:rPr>
          <w:rFonts w:ascii="Arial" w:hAnsi="Arial" w:cs="Arial"/>
          <w:color w:val="auto"/>
          <w:lang w:val="en-ZA"/>
        </w:rPr>
        <w:t>;</w:t>
      </w:r>
    </w:p>
    <w:p w14:paraId="35CC84C0" w14:textId="77777777" w:rsidR="00206335" w:rsidRPr="007C2AC5" w:rsidRDefault="00206335" w:rsidP="00206335">
      <w:pPr>
        <w:pStyle w:val="ListParagraph"/>
        <w:tabs>
          <w:tab w:val="center" w:pos="4790"/>
        </w:tabs>
        <w:spacing w:before="240" w:line="360" w:lineRule="auto"/>
        <w:ind w:left="719" w:firstLine="0"/>
        <w:jc w:val="both"/>
        <w:rPr>
          <w:rFonts w:ascii="Arial" w:hAnsi="Arial" w:cs="Arial"/>
          <w:color w:val="auto"/>
          <w:highlight w:val="yellow"/>
          <w:lang w:val="en-ZA"/>
        </w:rPr>
      </w:pPr>
    </w:p>
    <w:p w14:paraId="020D7F96" w14:textId="77777777" w:rsidR="002867F5" w:rsidRPr="007C2AC5" w:rsidRDefault="002867F5" w:rsidP="006E71EF">
      <w:pPr>
        <w:pStyle w:val="ListParagraph"/>
        <w:numPr>
          <w:ilvl w:val="0"/>
          <w:numId w:val="20"/>
        </w:numPr>
        <w:tabs>
          <w:tab w:val="center" w:pos="4790"/>
        </w:tabs>
        <w:spacing w:before="240" w:line="360" w:lineRule="auto"/>
        <w:jc w:val="both"/>
        <w:rPr>
          <w:rFonts w:ascii="Arial" w:hAnsi="Arial" w:cs="Arial"/>
          <w:color w:val="auto"/>
          <w:lang w:val="en-ZA"/>
        </w:rPr>
      </w:pPr>
      <w:r w:rsidRPr="007C2AC5">
        <w:rPr>
          <w:rFonts w:ascii="Arial" w:hAnsi="Arial" w:cs="Arial"/>
          <w:color w:val="auto"/>
          <w:lang w:val="en-ZA"/>
        </w:rPr>
        <w:lastRenderedPageBreak/>
        <w:t xml:space="preserve">The elderly status and the marital status of the applicant shall be taken into account; </w:t>
      </w:r>
    </w:p>
    <w:p w14:paraId="5AE45C0E" w14:textId="77777777" w:rsidR="00206335" w:rsidRPr="007C2AC5" w:rsidRDefault="00206335" w:rsidP="00206335">
      <w:pPr>
        <w:pStyle w:val="ListParagraph"/>
        <w:tabs>
          <w:tab w:val="center" w:pos="4790"/>
        </w:tabs>
        <w:spacing w:before="240" w:line="360" w:lineRule="auto"/>
        <w:ind w:left="719" w:firstLine="0"/>
        <w:jc w:val="both"/>
        <w:rPr>
          <w:rFonts w:ascii="Arial" w:hAnsi="Arial" w:cs="Arial"/>
          <w:color w:val="auto"/>
          <w:lang w:val="en-ZA"/>
        </w:rPr>
      </w:pPr>
    </w:p>
    <w:p w14:paraId="05AC78A2" w14:textId="77777777" w:rsidR="0072273D" w:rsidRPr="007C2AC5" w:rsidRDefault="0072273D" w:rsidP="006E71EF">
      <w:pPr>
        <w:pStyle w:val="ListParagraph"/>
        <w:numPr>
          <w:ilvl w:val="0"/>
          <w:numId w:val="20"/>
        </w:numPr>
        <w:tabs>
          <w:tab w:val="center" w:pos="4790"/>
        </w:tabs>
        <w:spacing w:before="240" w:line="360" w:lineRule="auto"/>
        <w:jc w:val="both"/>
        <w:rPr>
          <w:rFonts w:ascii="Arial" w:hAnsi="Arial" w:cs="Arial"/>
          <w:color w:val="auto"/>
          <w:lang w:val="en-ZA"/>
        </w:rPr>
      </w:pPr>
      <w:r w:rsidRPr="007C2AC5">
        <w:rPr>
          <w:rFonts w:ascii="Arial" w:hAnsi="Arial" w:cs="Arial"/>
          <w:color w:val="auto"/>
          <w:lang w:val="en-ZA"/>
        </w:rPr>
        <w:t>Where the previous beneficiary is deceased, the surviving next of kin (husband/ wife/ child/ grandchild) who then is responsible for the running of the household will qualify for the same benefits as the deceased beneficiary</w:t>
      </w:r>
      <w:r w:rsidR="00206335" w:rsidRPr="007C2AC5">
        <w:rPr>
          <w:rFonts w:ascii="Arial" w:hAnsi="Arial" w:cs="Arial"/>
          <w:color w:val="auto"/>
          <w:lang w:val="en-ZA"/>
        </w:rPr>
        <w:t xml:space="preserve"> if they meet the criteria of</w:t>
      </w:r>
      <w:r w:rsidRPr="007C2AC5">
        <w:rPr>
          <w:rFonts w:ascii="Arial" w:hAnsi="Arial" w:cs="Arial"/>
          <w:color w:val="auto"/>
          <w:lang w:val="en-ZA"/>
        </w:rPr>
        <w:t xml:space="preserve"> this </w:t>
      </w:r>
      <w:r w:rsidR="00A11B4D" w:rsidRPr="007C2AC5">
        <w:rPr>
          <w:rFonts w:ascii="Arial" w:hAnsi="Arial" w:cs="Arial"/>
          <w:color w:val="auto"/>
          <w:lang w:val="en-ZA"/>
        </w:rPr>
        <w:t>Policy</w:t>
      </w:r>
      <w:r w:rsidRPr="007C2AC5">
        <w:rPr>
          <w:rFonts w:ascii="Arial" w:hAnsi="Arial" w:cs="Arial"/>
          <w:color w:val="auto"/>
          <w:lang w:val="en-ZA"/>
        </w:rPr>
        <w:t>,  and will be considered for subsidy on submission of a new application form;</w:t>
      </w:r>
    </w:p>
    <w:p w14:paraId="449C866A" w14:textId="77777777" w:rsidR="00206335" w:rsidRPr="007C2AC5" w:rsidRDefault="00206335" w:rsidP="00206335">
      <w:pPr>
        <w:pStyle w:val="ListParagraph"/>
        <w:tabs>
          <w:tab w:val="center" w:pos="4790"/>
        </w:tabs>
        <w:spacing w:before="240" w:line="360" w:lineRule="auto"/>
        <w:ind w:left="719" w:firstLine="0"/>
        <w:jc w:val="both"/>
        <w:rPr>
          <w:rFonts w:ascii="Arial" w:hAnsi="Arial" w:cs="Arial"/>
          <w:color w:val="auto"/>
          <w:lang w:val="en-ZA"/>
        </w:rPr>
      </w:pPr>
    </w:p>
    <w:p w14:paraId="43DD66C0" w14:textId="77777777" w:rsidR="0072273D" w:rsidRPr="007C2AC5" w:rsidRDefault="0072273D" w:rsidP="006E71EF">
      <w:pPr>
        <w:pStyle w:val="ListParagraph"/>
        <w:numPr>
          <w:ilvl w:val="0"/>
          <w:numId w:val="20"/>
        </w:numPr>
        <w:spacing w:before="240" w:line="360" w:lineRule="auto"/>
        <w:jc w:val="both"/>
        <w:rPr>
          <w:rFonts w:ascii="Arial" w:hAnsi="Arial" w:cs="Arial"/>
          <w:color w:val="auto"/>
          <w:lang w:val="en-ZA"/>
        </w:rPr>
      </w:pPr>
      <w:r w:rsidRPr="007C2AC5">
        <w:rPr>
          <w:rFonts w:ascii="Arial" w:hAnsi="Arial" w:cs="Arial"/>
          <w:color w:val="auto"/>
          <w:lang w:val="en-ZA"/>
        </w:rPr>
        <w:t>Where the house has already been an estate house for a period of time</w:t>
      </w:r>
      <w:r w:rsidR="00206335" w:rsidRPr="007C2AC5">
        <w:rPr>
          <w:rFonts w:ascii="Arial" w:hAnsi="Arial" w:cs="Arial"/>
          <w:color w:val="auto"/>
          <w:lang w:val="en-ZA"/>
        </w:rPr>
        <w:t>,</w:t>
      </w:r>
      <w:r w:rsidRPr="007C2AC5">
        <w:rPr>
          <w:rFonts w:ascii="Arial" w:hAnsi="Arial" w:cs="Arial"/>
          <w:color w:val="auto"/>
          <w:lang w:val="en-ZA"/>
        </w:rPr>
        <w:t xml:space="preserve"> the heir</w:t>
      </w:r>
      <w:r w:rsidR="00206335" w:rsidRPr="007C2AC5">
        <w:rPr>
          <w:rFonts w:ascii="Arial" w:hAnsi="Arial" w:cs="Arial"/>
          <w:color w:val="auto"/>
          <w:lang w:val="en-ZA"/>
        </w:rPr>
        <w:t xml:space="preserve"> </w:t>
      </w:r>
      <w:r w:rsidRPr="007C2AC5">
        <w:rPr>
          <w:rFonts w:ascii="Arial" w:hAnsi="Arial" w:cs="Arial"/>
          <w:color w:val="auto"/>
          <w:lang w:val="en-ZA"/>
        </w:rPr>
        <w:t>to the house (husband/ wife/ child/ grandchild) who has applied for indigent status, may receive the same benefit as the deceased owner if they qualify for</w:t>
      </w:r>
      <w:r w:rsidR="00206335" w:rsidRPr="007C2AC5">
        <w:rPr>
          <w:rFonts w:ascii="Arial" w:hAnsi="Arial" w:cs="Arial"/>
          <w:color w:val="auto"/>
          <w:lang w:val="en-ZA"/>
        </w:rPr>
        <w:t xml:space="preserve"> </w:t>
      </w:r>
      <w:r w:rsidRPr="007C2AC5">
        <w:rPr>
          <w:rFonts w:ascii="Arial" w:hAnsi="Arial" w:cs="Arial"/>
          <w:color w:val="auto"/>
          <w:lang w:val="en-ZA"/>
        </w:rPr>
        <w:t>indigent subsidy;</w:t>
      </w:r>
    </w:p>
    <w:p w14:paraId="1FBBB037" w14:textId="77777777" w:rsidR="000F0FBD" w:rsidRPr="007C2AC5" w:rsidRDefault="000F0FBD" w:rsidP="000F0FBD">
      <w:pPr>
        <w:pStyle w:val="ListParagraph"/>
        <w:spacing w:before="240" w:line="360" w:lineRule="auto"/>
        <w:ind w:left="719" w:firstLine="0"/>
        <w:jc w:val="both"/>
        <w:rPr>
          <w:rFonts w:ascii="Arial" w:hAnsi="Arial" w:cs="Arial"/>
          <w:color w:val="auto"/>
          <w:lang w:val="en-ZA"/>
        </w:rPr>
      </w:pPr>
    </w:p>
    <w:p w14:paraId="7E63E6FF" w14:textId="77777777" w:rsidR="00216CDA" w:rsidRPr="007C2AC5" w:rsidRDefault="0072273D" w:rsidP="00216CDA">
      <w:pPr>
        <w:pStyle w:val="ListParagraph"/>
        <w:numPr>
          <w:ilvl w:val="0"/>
          <w:numId w:val="20"/>
        </w:numPr>
        <w:spacing w:before="240" w:line="360" w:lineRule="auto"/>
        <w:jc w:val="both"/>
        <w:rPr>
          <w:rFonts w:ascii="Arial" w:hAnsi="Arial" w:cs="Arial"/>
          <w:color w:val="auto"/>
          <w:lang w:val="en-ZA"/>
        </w:rPr>
      </w:pPr>
      <w:r w:rsidRPr="007C2AC5">
        <w:rPr>
          <w:rFonts w:ascii="Arial" w:hAnsi="Arial" w:cs="Arial"/>
          <w:color w:val="auto"/>
          <w:lang w:val="en-ZA"/>
        </w:rPr>
        <w:t>Allocation of indigent subsidy for applicants in 4 and 5 above will be subject to</w:t>
      </w:r>
      <w:r w:rsidR="00206335" w:rsidRPr="007C2AC5">
        <w:rPr>
          <w:rFonts w:ascii="Arial" w:hAnsi="Arial" w:cs="Arial"/>
          <w:color w:val="auto"/>
          <w:lang w:val="en-ZA"/>
        </w:rPr>
        <w:t xml:space="preserve"> i</w:t>
      </w:r>
      <w:r w:rsidRPr="007C2AC5">
        <w:rPr>
          <w:rFonts w:ascii="Arial" w:hAnsi="Arial" w:cs="Arial"/>
          <w:color w:val="auto"/>
          <w:lang w:val="en-ZA"/>
        </w:rPr>
        <w:t>ndication on the application form that the owner is deceased and that the house is an estate house; an</w:t>
      </w:r>
      <w:r w:rsidR="00212CCD" w:rsidRPr="007C2AC5">
        <w:rPr>
          <w:rFonts w:ascii="Arial" w:hAnsi="Arial" w:cs="Arial"/>
          <w:color w:val="auto"/>
          <w:lang w:val="en-ZA"/>
        </w:rPr>
        <w:t>d</w:t>
      </w:r>
      <w:r w:rsidR="00206335" w:rsidRPr="007C2AC5">
        <w:rPr>
          <w:rFonts w:ascii="Arial" w:hAnsi="Arial" w:cs="Arial"/>
          <w:color w:val="auto"/>
          <w:lang w:val="en-ZA"/>
        </w:rPr>
        <w:t xml:space="preserve"> </w:t>
      </w:r>
      <w:r w:rsidRPr="007C2AC5">
        <w:rPr>
          <w:rFonts w:ascii="Arial" w:hAnsi="Arial" w:cs="Arial"/>
          <w:color w:val="auto"/>
          <w:lang w:val="en-ZA"/>
        </w:rPr>
        <w:t>the applicant must attach a Letter of Authority or copy of the W</w:t>
      </w:r>
      <w:r w:rsidR="00212CCD" w:rsidRPr="007C2AC5">
        <w:rPr>
          <w:rFonts w:ascii="Arial" w:hAnsi="Arial" w:cs="Arial"/>
          <w:color w:val="auto"/>
          <w:lang w:val="en-ZA"/>
        </w:rPr>
        <w:t xml:space="preserve">ill </w:t>
      </w:r>
      <w:r w:rsidRPr="007C2AC5">
        <w:rPr>
          <w:rFonts w:ascii="Arial" w:hAnsi="Arial" w:cs="Arial"/>
          <w:color w:val="auto"/>
          <w:lang w:val="en-ZA"/>
        </w:rPr>
        <w:t>stating that he or she is the person to whom the house has been</w:t>
      </w:r>
      <w:r w:rsidR="00216CDA" w:rsidRPr="007C2AC5">
        <w:rPr>
          <w:rFonts w:ascii="Arial" w:hAnsi="Arial" w:cs="Arial"/>
          <w:color w:val="auto"/>
          <w:lang w:val="en-ZA"/>
        </w:rPr>
        <w:t xml:space="preserve"> allocated in the estate; or that there is no official heir to the property so that the legal process to determine a legal heir can be effected;</w:t>
      </w:r>
    </w:p>
    <w:p w14:paraId="59A1CD9B" w14:textId="77777777" w:rsidR="00216CDA" w:rsidRPr="007C2AC5" w:rsidRDefault="00216CDA" w:rsidP="00216CDA">
      <w:pPr>
        <w:pStyle w:val="ListParagraph"/>
        <w:spacing w:before="240" w:line="360" w:lineRule="auto"/>
        <w:ind w:left="719" w:firstLine="0"/>
        <w:jc w:val="both"/>
        <w:rPr>
          <w:rFonts w:ascii="Arial" w:hAnsi="Arial" w:cs="Arial"/>
          <w:color w:val="auto"/>
          <w:lang w:val="en-ZA"/>
        </w:rPr>
      </w:pPr>
    </w:p>
    <w:p w14:paraId="2F598EA6" w14:textId="77777777" w:rsidR="002867F5" w:rsidRPr="007C2AC5" w:rsidRDefault="008064B6" w:rsidP="006E71EF">
      <w:pPr>
        <w:pStyle w:val="ListParagraph"/>
        <w:numPr>
          <w:ilvl w:val="0"/>
          <w:numId w:val="20"/>
        </w:numPr>
        <w:tabs>
          <w:tab w:val="center" w:pos="4790"/>
        </w:tabs>
        <w:spacing w:before="240" w:line="360" w:lineRule="auto"/>
        <w:jc w:val="both"/>
        <w:rPr>
          <w:rFonts w:ascii="Arial" w:hAnsi="Arial" w:cs="Arial"/>
          <w:color w:val="auto"/>
          <w:lang w:val="en-ZA"/>
        </w:rPr>
      </w:pPr>
      <w:r w:rsidRPr="007C2AC5">
        <w:rPr>
          <w:rFonts w:ascii="Arial" w:hAnsi="Arial" w:cs="Arial"/>
          <w:color w:val="auto"/>
          <w:lang w:val="en-ZA"/>
        </w:rPr>
        <w:t>Indigent child headed households will automatically benefit</w:t>
      </w:r>
      <w:r w:rsidR="002867F5" w:rsidRPr="007C2AC5">
        <w:rPr>
          <w:rFonts w:ascii="Arial" w:hAnsi="Arial" w:cs="Arial"/>
          <w:color w:val="auto"/>
          <w:lang w:val="en-ZA"/>
        </w:rPr>
        <w:t xml:space="preserve"> if there are no other income earning occupants on the property whose income exceeds the prescribed limit;</w:t>
      </w:r>
    </w:p>
    <w:p w14:paraId="19C239E5" w14:textId="77777777" w:rsidR="00412B09" w:rsidRPr="007C2AC5" w:rsidRDefault="00593EC0" w:rsidP="006E71EF">
      <w:pPr>
        <w:numPr>
          <w:ilvl w:val="0"/>
          <w:numId w:val="20"/>
        </w:numPr>
        <w:spacing w:before="240" w:after="0" w:line="360" w:lineRule="auto"/>
        <w:jc w:val="both"/>
        <w:rPr>
          <w:rFonts w:ascii="Arial" w:hAnsi="Arial" w:cs="Arial"/>
          <w:color w:val="auto"/>
          <w:lang w:val="en-ZA"/>
        </w:rPr>
      </w:pPr>
      <w:r w:rsidRPr="007C2AC5">
        <w:rPr>
          <w:rFonts w:ascii="Arial" w:hAnsi="Arial" w:cs="Arial"/>
          <w:color w:val="auto"/>
          <w:lang w:val="en-ZA"/>
        </w:rPr>
        <w:t>The property</w:t>
      </w:r>
      <w:r w:rsidR="002867F5" w:rsidRPr="007C2AC5">
        <w:rPr>
          <w:rFonts w:ascii="Arial" w:hAnsi="Arial" w:cs="Arial"/>
          <w:color w:val="auto"/>
          <w:lang w:val="en-ZA"/>
        </w:rPr>
        <w:t xml:space="preserve"> occupied by the applicant</w:t>
      </w:r>
      <w:r w:rsidRPr="007C2AC5">
        <w:rPr>
          <w:rFonts w:ascii="Arial" w:hAnsi="Arial" w:cs="Arial"/>
          <w:color w:val="auto"/>
          <w:lang w:val="en-ZA"/>
        </w:rPr>
        <w:t xml:space="preserve"> may only be used for residential purposes; </w:t>
      </w:r>
    </w:p>
    <w:p w14:paraId="4B33B386" w14:textId="77777777" w:rsidR="00412B09" w:rsidRPr="007C2AC5" w:rsidRDefault="00412B09" w:rsidP="006E71EF">
      <w:pPr>
        <w:numPr>
          <w:ilvl w:val="0"/>
          <w:numId w:val="20"/>
        </w:numPr>
        <w:spacing w:before="240" w:after="0" w:line="360" w:lineRule="auto"/>
        <w:jc w:val="both"/>
        <w:rPr>
          <w:rFonts w:ascii="Arial" w:hAnsi="Arial" w:cs="Arial"/>
          <w:color w:val="auto"/>
          <w:lang w:val="en-ZA"/>
        </w:rPr>
      </w:pPr>
      <w:r w:rsidRPr="007C2AC5">
        <w:rPr>
          <w:rFonts w:ascii="Arial" w:hAnsi="Arial" w:cs="Arial"/>
          <w:color w:val="auto"/>
          <w:lang w:val="en-ZA"/>
        </w:rPr>
        <w:t xml:space="preserve">The applicant must be the owner or tenant who receives municipal services and </w:t>
      </w:r>
      <w:r w:rsidR="000F0FBD" w:rsidRPr="007C2AC5">
        <w:rPr>
          <w:rFonts w:ascii="Arial" w:hAnsi="Arial" w:cs="Arial"/>
          <w:color w:val="auto"/>
          <w:lang w:val="en-ZA"/>
        </w:rPr>
        <w:t xml:space="preserve">must be  </w:t>
      </w:r>
      <w:r w:rsidRPr="007C2AC5">
        <w:rPr>
          <w:rFonts w:ascii="Arial" w:hAnsi="Arial" w:cs="Arial"/>
          <w:color w:val="auto"/>
          <w:lang w:val="en-ZA"/>
        </w:rPr>
        <w:t xml:space="preserve"> registered as an account holder on the municipal financial system; </w:t>
      </w:r>
    </w:p>
    <w:p w14:paraId="197AF166" w14:textId="77777777" w:rsidR="00857030" w:rsidRPr="007C2AC5" w:rsidRDefault="00412B09" w:rsidP="006E71EF">
      <w:pPr>
        <w:numPr>
          <w:ilvl w:val="0"/>
          <w:numId w:val="20"/>
        </w:numPr>
        <w:spacing w:before="240" w:after="0" w:line="360" w:lineRule="auto"/>
        <w:jc w:val="both"/>
        <w:rPr>
          <w:rFonts w:ascii="Arial" w:hAnsi="Arial" w:cs="Arial"/>
          <w:color w:val="auto"/>
          <w:lang w:val="en-ZA"/>
        </w:rPr>
      </w:pPr>
      <w:r w:rsidRPr="007C2AC5">
        <w:rPr>
          <w:rFonts w:ascii="Arial" w:hAnsi="Arial" w:cs="Arial"/>
          <w:color w:val="auto"/>
          <w:lang w:val="en-ZA"/>
        </w:rPr>
        <w:t xml:space="preserve">A tenant can apply for the benefits in respect of the charges he/she is billed for and the </w:t>
      </w:r>
      <w:r w:rsidRPr="007C2AC5">
        <w:rPr>
          <w:rFonts w:ascii="Arial" w:hAnsi="Arial" w:cs="Arial"/>
          <w:color w:val="auto"/>
          <w:lang w:val="en-ZA"/>
        </w:rPr>
        <w:tab/>
        <w:t xml:space="preserve">landlord </w:t>
      </w:r>
      <w:r w:rsidR="002867F5" w:rsidRPr="007C2AC5">
        <w:rPr>
          <w:rFonts w:ascii="Arial" w:hAnsi="Arial" w:cs="Arial"/>
          <w:color w:val="auto"/>
          <w:lang w:val="en-ZA"/>
        </w:rPr>
        <w:t xml:space="preserve">renting out the property, </w:t>
      </w:r>
      <w:r w:rsidRPr="007C2AC5">
        <w:rPr>
          <w:rFonts w:ascii="Arial" w:hAnsi="Arial" w:cs="Arial"/>
          <w:color w:val="auto"/>
          <w:lang w:val="en-ZA"/>
        </w:rPr>
        <w:t>will still be liable for all ownership</w:t>
      </w:r>
      <w:r w:rsidR="002867F5" w:rsidRPr="007C2AC5">
        <w:rPr>
          <w:rFonts w:ascii="Arial" w:hAnsi="Arial" w:cs="Arial"/>
          <w:color w:val="auto"/>
          <w:lang w:val="en-ZA"/>
        </w:rPr>
        <w:t xml:space="preserve"> related charges such as rates;</w:t>
      </w:r>
    </w:p>
    <w:p w14:paraId="1C8BA81B" w14:textId="77777777" w:rsidR="0058564F" w:rsidRPr="007C2AC5" w:rsidRDefault="0058564F" w:rsidP="0058564F">
      <w:pPr>
        <w:numPr>
          <w:ilvl w:val="0"/>
          <w:numId w:val="20"/>
        </w:numPr>
        <w:spacing w:before="240" w:after="0" w:line="360" w:lineRule="auto"/>
        <w:jc w:val="both"/>
        <w:rPr>
          <w:rFonts w:ascii="Arial" w:hAnsi="Arial" w:cs="Arial"/>
          <w:color w:val="auto"/>
          <w:lang w:val="en-ZA"/>
        </w:rPr>
      </w:pPr>
      <w:r w:rsidRPr="007C2AC5">
        <w:rPr>
          <w:rFonts w:ascii="Arial" w:hAnsi="Arial" w:cs="Arial"/>
          <w:color w:val="auto"/>
          <w:lang w:val="en-ZA"/>
        </w:rPr>
        <w:t>Depending on capacity the municipality may apply any or a combination of the following  targeting methods for allocation of indigent subsidy:</w:t>
      </w:r>
    </w:p>
    <w:tbl>
      <w:tblPr>
        <w:tblW w:w="0" w:type="auto"/>
        <w:tblInd w:w="8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60"/>
        <w:gridCol w:w="5490"/>
      </w:tblGrid>
      <w:tr w:rsidR="007C2AC5" w:rsidRPr="007C2AC5" w14:paraId="6510FDFC" w14:textId="77777777" w:rsidTr="007C2AC5">
        <w:trPr>
          <w:trHeight w:val="930"/>
        </w:trPr>
        <w:tc>
          <w:tcPr>
            <w:tcW w:w="3060" w:type="dxa"/>
            <w:vAlign w:val="center"/>
          </w:tcPr>
          <w:p w14:paraId="34BCC350" w14:textId="77777777" w:rsidR="0058564F" w:rsidRPr="007C2AC5" w:rsidRDefault="0058564F" w:rsidP="007C2AC5">
            <w:pPr>
              <w:spacing w:before="240" w:after="0" w:line="240" w:lineRule="auto"/>
              <w:ind w:left="-18" w:firstLine="0"/>
              <w:jc w:val="center"/>
              <w:rPr>
                <w:rFonts w:ascii="Arial" w:hAnsi="Arial" w:cs="Arial"/>
                <w:b/>
                <w:color w:val="auto"/>
                <w:sz w:val="20"/>
                <w:szCs w:val="20"/>
              </w:rPr>
            </w:pPr>
            <w:r w:rsidRPr="007C2AC5">
              <w:rPr>
                <w:rFonts w:ascii="Arial" w:hAnsi="Arial" w:cs="Arial"/>
                <w:b/>
                <w:color w:val="auto"/>
                <w:sz w:val="20"/>
                <w:szCs w:val="20"/>
              </w:rPr>
              <w:t>TARGETING APPROACH</w:t>
            </w:r>
          </w:p>
        </w:tc>
        <w:tc>
          <w:tcPr>
            <w:tcW w:w="5490" w:type="dxa"/>
            <w:vAlign w:val="center"/>
          </w:tcPr>
          <w:p w14:paraId="489DB40C" w14:textId="77777777" w:rsidR="0058564F" w:rsidRPr="007C2AC5" w:rsidRDefault="0058564F" w:rsidP="007C2AC5">
            <w:pPr>
              <w:spacing w:before="240" w:after="0" w:line="240" w:lineRule="auto"/>
              <w:ind w:left="-18" w:firstLine="0"/>
              <w:jc w:val="center"/>
              <w:rPr>
                <w:rFonts w:ascii="Arial" w:hAnsi="Arial" w:cs="Arial"/>
                <w:b/>
                <w:color w:val="auto"/>
                <w:sz w:val="20"/>
                <w:szCs w:val="20"/>
              </w:rPr>
            </w:pPr>
            <w:r w:rsidRPr="007C2AC5">
              <w:rPr>
                <w:rFonts w:ascii="Arial" w:hAnsi="Arial" w:cs="Arial"/>
                <w:b/>
                <w:color w:val="auto"/>
                <w:sz w:val="20"/>
                <w:szCs w:val="20"/>
              </w:rPr>
              <w:t>APPLICATION</w:t>
            </w:r>
          </w:p>
        </w:tc>
      </w:tr>
      <w:tr w:rsidR="007C2AC5" w:rsidRPr="007C2AC5" w14:paraId="51EC358B" w14:textId="77777777" w:rsidTr="007C2AC5">
        <w:trPr>
          <w:trHeight w:val="930"/>
        </w:trPr>
        <w:tc>
          <w:tcPr>
            <w:tcW w:w="3060" w:type="dxa"/>
            <w:vAlign w:val="center"/>
          </w:tcPr>
          <w:p w14:paraId="57EC8D47" w14:textId="77777777" w:rsidR="0058564F" w:rsidRPr="007C2AC5" w:rsidRDefault="0058564F" w:rsidP="007C2AC5">
            <w:pPr>
              <w:numPr>
                <w:ilvl w:val="0"/>
                <w:numId w:val="48"/>
              </w:numPr>
              <w:spacing w:before="240" w:after="0" w:line="240" w:lineRule="auto"/>
              <w:ind w:left="342"/>
              <w:rPr>
                <w:rFonts w:ascii="Arial" w:hAnsi="Arial" w:cs="Arial"/>
                <w:color w:val="auto"/>
                <w:sz w:val="20"/>
                <w:szCs w:val="20"/>
              </w:rPr>
            </w:pPr>
            <w:r w:rsidRPr="007C2AC5">
              <w:rPr>
                <w:rFonts w:ascii="Arial" w:hAnsi="Arial" w:cs="Arial"/>
                <w:color w:val="auto"/>
                <w:sz w:val="20"/>
                <w:szCs w:val="20"/>
              </w:rPr>
              <w:t>Service levels</w:t>
            </w:r>
          </w:p>
        </w:tc>
        <w:tc>
          <w:tcPr>
            <w:tcW w:w="5490" w:type="dxa"/>
            <w:vAlign w:val="center"/>
          </w:tcPr>
          <w:p w14:paraId="28F4C9BE" w14:textId="77777777" w:rsidR="0058564F" w:rsidRPr="007C2AC5" w:rsidRDefault="0058564F" w:rsidP="007C2AC5">
            <w:pPr>
              <w:spacing w:before="240" w:after="0" w:line="240" w:lineRule="auto"/>
              <w:ind w:left="0" w:firstLine="0"/>
              <w:rPr>
                <w:rFonts w:ascii="Arial" w:hAnsi="Arial" w:cs="Arial"/>
                <w:color w:val="auto"/>
                <w:sz w:val="20"/>
                <w:szCs w:val="20"/>
              </w:rPr>
            </w:pPr>
            <w:r w:rsidRPr="007C2AC5">
              <w:rPr>
                <w:rFonts w:ascii="Arial" w:hAnsi="Arial" w:cs="Arial"/>
                <w:color w:val="auto"/>
                <w:sz w:val="20"/>
                <w:szCs w:val="20"/>
              </w:rPr>
              <w:t>Lowest service levels normally in informal settlements and rural areas</w:t>
            </w:r>
          </w:p>
        </w:tc>
      </w:tr>
      <w:tr w:rsidR="007C2AC5" w:rsidRPr="007C2AC5" w14:paraId="750F1E1F" w14:textId="77777777" w:rsidTr="007C2AC5">
        <w:trPr>
          <w:trHeight w:val="930"/>
        </w:trPr>
        <w:tc>
          <w:tcPr>
            <w:tcW w:w="3060" w:type="dxa"/>
            <w:vAlign w:val="center"/>
          </w:tcPr>
          <w:p w14:paraId="6DCF0630" w14:textId="77777777" w:rsidR="0058564F" w:rsidRPr="007C2AC5" w:rsidRDefault="0058564F" w:rsidP="007C2AC5">
            <w:pPr>
              <w:numPr>
                <w:ilvl w:val="0"/>
                <w:numId w:val="48"/>
              </w:numPr>
              <w:spacing w:before="240" w:after="0" w:line="240" w:lineRule="auto"/>
              <w:ind w:left="342"/>
              <w:rPr>
                <w:rFonts w:ascii="Arial" w:hAnsi="Arial" w:cs="Arial"/>
                <w:color w:val="auto"/>
                <w:sz w:val="20"/>
                <w:szCs w:val="20"/>
              </w:rPr>
            </w:pPr>
            <w:r w:rsidRPr="007C2AC5">
              <w:rPr>
                <w:rFonts w:ascii="Arial" w:hAnsi="Arial" w:cs="Arial"/>
                <w:color w:val="auto"/>
                <w:sz w:val="20"/>
                <w:szCs w:val="20"/>
              </w:rPr>
              <w:lastRenderedPageBreak/>
              <w:t>Service consumption</w:t>
            </w:r>
          </w:p>
        </w:tc>
        <w:tc>
          <w:tcPr>
            <w:tcW w:w="5490" w:type="dxa"/>
            <w:vAlign w:val="center"/>
          </w:tcPr>
          <w:p w14:paraId="3A2D4078" w14:textId="77777777" w:rsidR="0058564F" w:rsidRPr="007C2AC5" w:rsidRDefault="0058564F" w:rsidP="007C2AC5">
            <w:pPr>
              <w:spacing w:before="240" w:after="0" w:line="240" w:lineRule="auto"/>
              <w:ind w:left="0" w:firstLine="0"/>
              <w:rPr>
                <w:rFonts w:ascii="Arial" w:hAnsi="Arial" w:cs="Arial"/>
                <w:color w:val="auto"/>
                <w:sz w:val="20"/>
                <w:szCs w:val="20"/>
              </w:rPr>
            </w:pPr>
            <w:r w:rsidRPr="007C2AC5">
              <w:rPr>
                <w:rFonts w:ascii="Arial" w:hAnsi="Arial" w:cs="Arial"/>
                <w:color w:val="auto"/>
                <w:sz w:val="20"/>
                <w:szCs w:val="20"/>
              </w:rPr>
              <w:t>Metered services in urban and rural areas</w:t>
            </w:r>
          </w:p>
        </w:tc>
      </w:tr>
      <w:tr w:rsidR="007C2AC5" w:rsidRPr="007C2AC5" w14:paraId="454E7608" w14:textId="77777777" w:rsidTr="007C2AC5">
        <w:trPr>
          <w:trHeight w:val="930"/>
        </w:trPr>
        <w:tc>
          <w:tcPr>
            <w:tcW w:w="3060" w:type="dxa"/>
            <w:vAlign w:val="center"/>
          </w:tcPr>
          <w:p w14:paraId="600385FE" w14:textId="77777777" w:rsidR="0058564F" w:rsidRPr="007C2AC5" w:rsidRDefault="0058564F" w:rsidP="007C2AC5">
            <w:pPr>
              <w:spacing w:before="240" w:after="0" w:line="240" w:lineRule="auto"/>
              <w:ind w:left="342" w:hanging="342"/>
              <w:rPr>
                <w:rFonts w:ascii="Arial" w:hAnsi="Arial" w:cs="Arial"/>
                <w:color w:val="auto"/>
                <w:sz w:val="20"/>
                <w:szCs w:val="20"/>
              </w:rPr>
            </w:pPr>
            <w:r w:rsidRPr="007C2AC5">
              <w:rPr>
                <w:rFonts w:ascii="Arial" w:hAnsi="Arial" w:cs="Arial"/>
                <w:color w:val="auto"/>
                <w:sz w:val="20"/>
                <w:szCs w:val="20"/>
              </w:rPr>
              <w:t xml:space="preserve">3. </w:t>
            </w:r>
            <w:r w:rsidRPr="007C2AC5">
              <w:rPr>
                <w:rFonts w:ascii="Arial" w:hAnsi="Arial" w:cs="Arial"/>
                <w:color w:val="auto"/>
                <w:sz w:val="20"/>
                <w:szCs w:val="20"/>
              </w:rPr>
              <w:tab/>
              <w:t>Property value</w:t>
            </w:r>
          </w:p>
        </w:tc>
        <w:tc>
          <w:tcPr>
            <w:tcW w:w="5490" w:type="dxa"/>
            <w:vAlign w:val="center"/>
          </w:tcPr>
          <w:p w14:paraId="02384F7F" w14:textId="77777777" w:rsidR="0058564F" w:rsidRPr="007C2AC5" w:rsidRDefault="0058564F" w:rsidP="007C2AC5">
            <w:pPr>
              <w:spacing w:before="240" w:after="0" w:line="240" w:lineRule="auto"/>
              <w:ind w:left="0" w:firstLine="0"/>
              <w:rPr>
                <w:rFonts w:ascii="Arial" w:hAnsi="Arial" w:cs="Arial"/>
                <w:color w:val="auto"/>
                <w:sz w:val="20"/>
                <w:szCs w:val="20"/>
              </w:rPr>
            </w:pPr>
            <w:r w:rsidRPr="007C2AC5">
              <w:rPr>
                <w:rFonts w:ascii="Arial" w:hAnsi="Arial" w:cs="Arial"/>
                <w:color w:val="auto"/>
                <w:sz w:val="20"/>
                <w:szCs w:val="20"/>
              </w:rPr>
              <w:t>Applicable only to registered indigents in respect of subsidized or RDP housing to a value determined in addition to the R15000 in terms of the Property Rates Act, 2004</w:t>
            </w:r>
          </w:p>
        </w:tc>
      </w:tr>
      <w:tr w:rsidR="007C2AC5" w:rsidRPr="007C2AC5" w14:paraId="487C891D" w14:textId="77777777" w:rsidTr="007C2AC5">
        <w:trPr>
          <w:trHeight w:val="930"/>
        </w:trPr>
        <w:tc>
          <w:tcPr>
            <w:tcW w:w="3060" w:type="dxa"/>
            <w:vAlign w:val="center"/>
          </w:tcPr>
          <w:p w14:paraId="6E12E1E7" w14:textId="77777777" w:rsidR="0058564F" w:rsidRPr="007C2AC5" w:rsidRDefault="0058564F" w:rsidP="007C2AC5">
            <w:pPr>
              <w:spacing w:before="240" w:after="0" w:line="240" w:lineRule="auto"/>
              <w:ind w:left="342" w:hanging="342"/>
              <w:rPr>
                <w:rFonts w:ascii="Arial" w:hAnsi="Arial" w:cs="Arial"/>
                <w:color w:val="auto"/>
                <w:sz w:val="20"/>
                <w:szCs w:val="20"/>
              </w:rPr>
            </w:pPr>
            <w:r w:rsidRPr="007C2AC5">
              <w:rPr>
                <w:rFonts w:ascii="Arial" w:hAnsi="Arial" w:cs="Arial"/>
                <w:color w:val="auto"/>
                <w:sz w:val="20"/>
                <w:szCs w:val="20"/>
              </w:rPr>
              <w:t xml:space="preserve">4. </w:t>
            </w:r>
            <w:r w:rsidRPr="007C2AC5">
              <w:rPr>
                <w:rFonts w:ascii="Arial" w:hAnsi="Arial" w:cs="Arial"/>
                <w:color w:val="auto"/>
                <w:sz w:val="20"/>
                <w:szCs w:val="20"/>
              </w:rPr>
              <w:tab/>
              <w:t>Household income</w:t>
            </w:r>
          </w:p>
        </w:tc>
        <w:tc>
          <w:tcPr>
            <w:tcW w:w="5490" w:type="dxa"/>
            <w:vAlign w:val="center"/>
          </w:tcPr>
          <w:p w14:paraId="65715952" w14:textId="77777777" w:rsidR="0058564F" w:rsidRPr="007C2AC5" w:rsidRDefault="0058564F" w:rsidP="007C2AC5">
            <w:pPr>
              <w:spacing w:before="240" w:after="0" w:line="240" w:lineRule="auto"/>
              <w:ind w:left="0" w:firstLine="0"/>
              <w:rPr>
                <w:rFonts w:ascii="Arial" w:hAnsi="Arial" w:cs="Arial"/>
                <w:color w:val="auto"/>
                <w:sz w:val="20"/>
                <w:szCs w:val="20"/>
              </w:rPr>
            </w:pPr>
            <w:r w:rsidRPr="007C2AC5">
              <w:rPr>
                <w:rFonts w:ascii="Arial" w:hAnsi="Arial" w:cs="Arial"/>
                <w:color w:val="auto"/>
                <w:sz w:val="20"/>
                <w:szCs w:val="20"/>
              </w:rPr>
              <w:t>Threshold determined in terms of socio-economic analysis</w:t>
            </w:r>
          </w:p>
        </w:tc>
      </w:tr>
      <w:tr w:rsidR="007C2AC5" w:rsidRPr="007C2AC5" w14:paraId="4D214B6D" w14:textId="77777777" w:rsidTr="007C2AC5">
        <w:trPr>
          <w:trHeight w:val="930"/>
        </w:trPr>
        <w:tc>
          <w:tcPr>
            <w:tcW w:w="3060" w:type="dxa"/>
            <w:vAlign w:val="center"/>
          </w:tcPr>
          <w:p w14:paraId="6CA4EDB5" w14:textId="77777777" w:rsidR="0058564F" w:rsidRPr="007C2AC5" w:rsidRDefault="0058564F" w:rsidP="007C2AC5">
            <w:pPr>
              <w:spacing w:before="240" w:after="0" w:line="240" w:lineRule="auto"/>
              <w:ind w:left="342" w:hanging="342"/>
              <w:rPr>
                <w:rFonts w:ascii="Arial" w:hAnsi="Arial" w:cs="Arial"/>
                <w:color w:val="auto"/>
                <w:sz w:val="20"/>
                <w:szCs w:val="20"/>
              </w:rPr>
            </w:pPr>
            <w:r w:rsidRPr="007C2AC5">
              <w:rPr>
                <w:rFonts w:ascii="Arial" w:hAnsi="Arial" w:cs="Arial"/>
                <w:color w:val="auto"/>
                <w:sz w:val="20"/>
                <w:szCs w:val="20"/>
              </w:rPr>
              <w:t xml:space="preserve">5. </w:t>
            </w:r>
            <w:r w:rsidRPr="007C2AC5">
              <w:rPr>
                <w:rFonts w:ascii="Arial" w:hAnsi="Arial" w:cs="Arial"/>
                <w:color w:val="auto"/>
                <w:sz w:val="20"/>
                <w:szCs w:val="20"/>
              </w:rPr>
              <w:tab/>
              <w:t>Geographical zone targeting</w:t>
            </w:r>
          </w:p>
        </w:tc>
        <w:tc>
          <w:tcPr>
            <w:tcW w:w="5490" w:type="dxa"/>
            <w:vAlign w:val="center"/>
          </w:tcPr>
          <w:p w14:paraId="0E40203C" w14:textId="77777777" w:rsidR="0058564F" w:rsidRPr="007C2AC5" w:rsidRDefault="0058564F" w:rsidP="007C2AC5">
            <w:pPr>
              <w:spacing w:before="240" w:after="0" w:line="240" w:lineRule="auto"/>
              <w:ind w:left="0" w:firstLine="0"/>
              <w:rPr>
                <w:rFonts w:ascii="Arial" w:hAnsi="Arial" w:cs="Arial"/>
                <w:color w:val="auto"/>
                <w:sz w:val="20"/>
                <w:szCs w:val="20"/>
              </w:rPr>
            </w:pPr>
            <w:r w:rsidRPr="007C2AC5">
              <w:rPr>
                <w:rFonts w:ascii="Arial" w:hAnsi="Arial" w:cs="Arial"/>
                <w:color w:val="auto"/>
                <w:sz w:val="20"/>
                <w:szCs w:val="20"/>
              </w:rPr>
              <w:t>Specific areas (rural or urban) where households are regarded as poor irrespective of service level</w:t>
            </w:r>
          </w:p>
        </w:tc>
      </w:tr>
    </w:tbl>
    <w:p w14:paraId="11578631" w14:textId="77777777" w:rsidR="00857030" w:rsidRPr="007C2AC5" w:rsidRDefault="00593EC0" w:rsidP="006E71EF">
      <w:pPr>
        <w:numPr>
          <w:ilvl w:val="0"/>
          <w:numId w:val="20"/>
        </w:numPr>
        <w:spacing w:before="240" w:after="0" w:line="360" w:lineRule="auto"/>
        <w:jc w:val="both"/>
        <w:rPr>
          <w:rFonts w:ascii="Arial" w:hAnsi="Arial" w:cs="Arial"/>
          <w:color w:val="auto"/>
          <w:lang w:val="en-ZA"/>
        </w:rPr>
      </w:pPr>
      <w:r w:rsidRPr="007C2AC5">
        <w:rPr>
          <w:rFonts w:ascii="Arial" w:hAnsi="Arial" w:cs="Arial"/>
          <w:color w:val="auto"/>
          <w:lang w:val="en-ZA"/>
        </w:rPr>
        <w:t xml:space="preserve">Must </w:t>
      </w:r>
      <w:r w:rsidR="008064B6" w:rsidRPr="007C2AC5">
        <w:rPr>
          <w:rFonts w:ascii="Arial" w:hAnsi="Arial" w:cs="Arial"/>
          <w:color w:val="auto"/>
          <w:lang w:val="en-ZA"/>
        </w:rPr>
        <w:t xml:space="preserve">be a permanent resident of the Dr </w:t>
      </w:r>
      <w:proofErr w:type="spellStart"/>
      <w:r w:rsidR="008064B6" w:rsidRPr="007C2AC5">
        <w:rPr>
          <w:rFonts w:ascii="Arial" w:hAnsi="Arial" w:cs="Arial"/>
          <w:color w:val="auto"/>
          <w:lang w:val="en-ZA"/>
        </w:rPr>
        <w:t>Beyers</w:t>
      </w:r>
      <w:proofErr w:type="spellEnd"/>
      <w:r w:rsidR="008064B6" w:rsidRPr="007C2AC5">
        <w:rPr>
          <w:rFonts w:ascii="Arial" w:hAnsi="Arial" w:cs="Arial"/>
          <w:color w:val="auto"/>
          <w:lang w:val="en-ZA"/>
        </w:rPr>
        <w:t xml:space="preserve"> </w:t>
      </w:r>
      <w:proofErr w:type="spellStart"/>
      <w:r w:rsidR="00BA04D3" w:rsidRPr="007C2AC5">
        <w:rPr>
          <w:rFonts w:ascii="Arial" w:hAnsi="Arial" w:cs="Arial"/>
          <w:color w:val="auto"/>
          <w:lang w:val="en-ZA"/>
        </w:rPr>
        <w:t>Naudé</w:t>
      </w:r>
      <w:proofErr w:type="spellEnd"/>
      <w:r w:rsidR="008064B6" w:rsidRPr="007C2AC5">
        <w:rPr>
          <w:rFonts w:ascii="Arial" w:hAnsi="Arial" w:cs="Arial"/>
          <w:color w:val="auto"/>
          <w:lang w:val="en-ZA"/>
        </w:rPr>
        <w:t xml:space="preserve"> Municipality’s area or jurisdiction</w:t>
      </w:r>
      <w:r w:rsidRPr="007C2AC5">
        <w:rPr>
          <w:rFonts w:ascii="Arial" w:hAnsi="Arial" w:cs="Arial"/>
          <w:color w:val="auto"/>
          <w:lang w:val="en-ZA"/>
        </w:rPr>
        <w:t>;</w:t>
      </w:r>
      <w:r w:rsidRPr="007C2AC5">
        <w:rPr>
          <w:rFonts w:ascii="Arial" w:hAnsi="Arial" w:cs="Arial"/>
          <w:b/>
          <w:color w:val="auto"/>
          <w:lang w:val="en-ZA"/>
        </w:rPr>
        <w:t xml:space="preserve"> </w:t>
      </w:r>
      <w:r w:rsidRPr="007C2AC5">
        <w:rPr>
          <w:rFonts w:ascii="Arial" w:hAnsi="Arial" w:cs="Arial"/>
          <w:color w:val="auto"/>
          <w:lang w:val="en-ZA"/>
        </w:rPr>
        <w:t xml:space="preserve"> </w:t>
      </w:r>
    </w:p>
    <w:p w14:paraId="65C3C75C" w14:textId="77777777" w:rsidR="00857030" w:rsidRPr="007C2AC5" w:rsidRDefault="00593EC0" w:rsidP="006E71EF">
      <w:pPr>
        <w:numPr>
          <w:ilvl w:val="0"/>
          <w:numId w:val="20"/>
        </w:numPr>
        <w:spacing w:before="240" w:after="0" w:line="360" w:lineRule="auto"/>
        <w:jc w:val="both"/>
        <w:rPr>
          <w:rFonts w:ascii="Arial" w:hAnsi="Arial" w:cs="Arial"/>
          <w:color w:val="auto"/>
          <w:lang w:val="en-ZA"/>
        </w:rPr>
      </w:pPr>
      <w:r w:rsidRPr="007C2AC5">
        <w:rPr>
          <w:rFonts w:ascii="Arial" w:hAnsi="Arial" w:cs="Arial"/>
          <w:color w:val="auto"/>
          <w:lang w:val="en-ZA"/>
        </w:rPr>
        <w:t>Must be a South African citizen</w:t>
      </w:r>
      <w:r w:rsidR="008064B6" w:rsidRPr="007C2AC5">
        <w:rPr>
          <w:rFonts w:ascii="Arial" w:hAnsi="Arial" w:cs="Arial"/>
          <w:color w:val="auto"/>
          <w:lang w:val="en-ZA"/>
        </w:rPr>
        <w:t xml:space="preserve"> in possession of a valid South African identity document;</w:t>
      </w:r>
      <w:r w:rsidRPr="007C2AC5">
        <w:rPr>
          <w:rFonts w:ascii="Arial" w:hAnsi="Arial" w:cs="Arial"/>
          <w:b/>
          <w:color w:val="auto"/>
          <w:lang w:val="en-ZA"/>
        </w:rPr>
        <w:t xml:space="preserve"> </w:t>
      </w:r>
      <w:r w:rsidRPr="007C2AC5">
        <w:rPr>
          <w:rFonts w:ascii="Arial" w:hAnsi="Arial" w:cs="Arial"/>
          <w:color w:val="auto"/>
          <w:lang w:val="en-ZA"/>
        </w:rPr>
        <w:t xml:space="preserve"> </w:t>
      </w:r>
    </w:p>
    <w:p w14:paraId="22C41227" w14:textId="77777777" w:rsidR="008064B6" w:rsidRPr="007C2AC5" w:rsidRDefault="00593EC0" w:rsidP="006E71EF">
      <w:pPr>
        <w:numPr>
          <w:ilvl w:val="0"/>
          <w:numId w:val="20"/>
        </w:numPr>
        <w:spacing w:before="240" w:after="0" w:line="360" w:lineRule="auto"/>
        <w:jc w:val="both"/>
        <w:rPr>
          <w:rFonts w:ascii="Arial" w:hAnsi="Arial" w:cs="Arial"/>
          <w:color w:val="auto"/>
          <w:lang w:val="en-ZA"/>
        </w:rPr>
      </w:pPr>
      <w:r w:rsidRPr="007C2AC5">
        <w:rPr>
          <w:rFonts w:ascii="Arial" w:hAnsi="Arial" w:cs="Arial"/>
          <w:noProof/>
          <w:color w:val="auto"/>
          <w:lang w:val="en-ZA" w:eastAsia="en-ZA"/>
        </w:rPr>
        <mc:AlternateContent>
          <mc:Choice Requires="wpg">
            <w:drawing>
              <wp:anchor distT="0" distB="0" distL="114300" distR="114300" simplePos="0" relativeHeight="251658240" behindDoc="0" locked="0" layoutInCell="1" allowOverlap="1" wp14:anchorId="6E81E593" wp14:editId="08512A13">
                <wp:simplePos x="0" y="0"/>
                <wp:positionH relativeFrom="page">
                  <wp:posOffset>457200</wp:posOffset>
                </wp:positionH>
                <wp:positionV relativeFrom="page">
                  <wp:posOffset>7791450</wp:posOffset>
                </wp:positionV>
                <wp:extent cx="8890" cy="176530"/>
                <wp:effectExtent l="0" t="0" r="0" b="0"/>
                <wp:wrapTopAndBottom/>
                <wp:docPr id="9595" name="Group 9595"/>
                <wp:cNvGraphicFramePr/>
                <a:graphic xmlns:a="http://schemas.openxmlformats.org/drawingml/2006/main">
                  <a:graphicData uri="http://schemas.microsoft.com/office/word/2010/wordprocessingGroup">
                    <wpg:wgp>
                      <wpg:cNvGrpSpPr/>
                      <wpg:grpSpPr>
                        <a:xfrm>
                          <a:off x="0" y="0"/>
                          <a:ext cx="8890" cy="176530"/>
                          <a:chOff x="0" y="0"/>
                          <a:chExt cx="8890" cy="176530"/>
                        </a:xfrm>
                      </wpg:grpSpPr>
                      <wps:wsp>
                        <wps:cNvPr id="11196" name="Shape 11196"/>
                        <wps:cNvSpPr/>
                        <wps:spPr>
                          <a:xfrm>
                            <a:off x="0" y="0"/>
                            <a:ext cx="9144" cy="176530"/>
                          </a:xfrm>
                          <a:custGeom>
                            <a:avLst/>
                            <a:gdLst/>
                            <a:ahLst/>
                            <a:cxnLst/>
                            <a:rect l="0" t="0" r="0" b="0"/>
                            <a:pathLst>
                              <a:path w="9144" h="176530">
                                <a:moveTo>
                                  <a:pt x="0" y="0"/>
                                </a:moveTo>
                                <a:lnTo>
                                  <a:pt x="9144" y="0"/>
                                </a:lnTo>
                                <a:lnTo>
                                  <a:pt x="9144" y="176530"/>
                                </a:lnTo>
                                <a:lnTo>
                                  <a:pt x="0" y="17653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59B02CE8" id="Group 9595" o:spid="_x0000_s1026" style="position:absolute;margin-left:36pt;margin-top:613.5pt;width:.7pt;height:13.9pt;z-index:251658240;mso-position-horizontal-relative:page;mso-position-vertical-relative:page" coordsize="8890,1765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">
                <v:shape id="Shape 11196" o:spid="_x0000_s1027" style="position:absolute;width:9144;height:176530;visibility:visible;mso-wrap-style:square;v-text-anchor:top" coordsize="9144,1765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y2UsMA&#10;AADeAAAADwAAAGRycy9kb3ducmV2LnhtbERPTWvCQBC9F/wPywi91U08BJu6igilxYtopechOybB&#10;zGzc3Zr033cLgrd5vM9Zrkfu1I18aJ0YyGcZKJLK2VZqA6ev95cFqBBRLHZOyMAvBVivJk9LLK0b&#10;5EC3Y6xVCpFQooEmxr7UOlQNMYaZ60kSd3aeMSboa209DimcOz3PskIztpIaGuxp21B1Of6wgX3x&#10;kfHues2Z6/n2e9id/Li/GPM8HTdvoCKN8SG+uz9tmp/nrwX8v5Nu0K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Ly2UsMAAADeAAAADwAAAAAAAAAAAAAAAACYAgAAZHJzL2Rv&#10;d25yZXYueG1sUEsFBgAAAAAEAAQA9QAAAIgDAAAAAA==&#10;" path="m,l9144,r,176530l,176530,,e" fillcolor="black" stroked="f" strokeweight="0">
                  <v:stroke miterlimit="83231f" joinstyle="miter"/>
                  <v:path arrowok="t" textboxrect="0,0,9144,176530"/>
                </v:shape>
                <w10:wrap type="topAndBottom" anchorx="page" anchory="page"/>
              </v:group>
            </w:pict>
          </mc:Fallback>
        </mc:AlternateContent>
      </w:r>
      <w:r w:rsidRPr="007C2AC5">
        <w:rPr>
          <w:rFonts w:ascii="Arial" w:hAnsi="Arial" w:cs="Arial"/>
          <w:color w:val="auto"/>
          <w:lang w:val="en-ZA"/>
        </w:rPr>
        <w:t>The applicant may not be the registered owner of more than one property;</w:t>
      </w:r>
      <w:r w:rsidR="00234316" w:rsidRPr="007C2AC5">
        <w:rPr>
          <w:rFonts w:ascii="Arial" w:hAnsi="Arial" w:cs="Arial"/>
          <w:color w:val="auto"/>
          <w:lang w:val="en-ZA"/>
        </w:rPr>
        <w:t xml:space="preserve"> </w:t>
      </w:r>
    </w:p>
    <w:p w14:paraId="56F93410" w14:textId="77777777" w:rsidR="00234316" w:rsidRPr="007C2AC5" w:rsidRDefault="00234316" w:rsidP="006E71EF">
      <w:pPr>
        <w:numPr>
          <w:ilvl w:val="0"/>
          <w:numId w:val="20"/>
        </w:numPr>
        <w:spacing w:before="240" w:after="0" w:line="360" w:lineRule="auto"/>
        <w:jc w:val="both"/>
        <w:rPr>
          <w:rFonts w:ascii="Arial" w:hAnsi="Arial" w:cs="Arial"/>
          <w:color w:val="auto"/>
          <w:lang w:val="en-ZA"/>
        </w:rPr>
      </w:pPr>
      <w:r w:rsidRPr="007C2AC5">
        <w:rPr>
          <w:rFonts w:ascii="Arial" w:hAnsi="Arial" w:cs="Arial"/>
          <w:color w:val="auto"/>
          <w:lang w:val="en-ZA"/>
        </w:rPr>
        <w:t>Pensioner applicants 60 years and older</w:t>
      </w:r>
      <w:r w:rsidR="000F0FBD" w:rsidRPr="007C2AC5">
        <w:rPr>
          <w:rFonts w:ascii="Arial" w:hAnsi="Arial" w:cs="Arial"/>
          <w:color w:val="auto"/>
          <w:lang w:val="en-ZA"/>
        </w:rPr>
        <w:t xml:space="preserve"> ow</w:t>
      </w:r>
      <w:r w:rsidR="00F92124" w:rsidRPr="007C2AC5">
        <w:rPr>
          <w:rFonts w:ascii="Arial" w:hAnsi="Arial" w:cs="Arial"/>
          <w:color w:val="auto"/>
          <w:lang w:val="en-ZA"/>
        </w:rPr>
        <w:t>n</w:t>
      </w:r>
      <w:r w:rsidRPr="007C2AC5">
        <w:rPr>
          <w:rFonts w:ascii="Arial" w:hAnsi="Arial" w:cs="Arial"/>
          <w:color w:val="auto"/>
          <w:lang w:val="en-ZA"/>
        </w:rPr>
        <w:t>ing the property,  with a total gross monthly income not exceeding R6 000</w:t>
      </w:r>
      <w:r w:rsidR="000F0FBD" w:rsidRPr="007C2AC5">
        <w:rPr>
          <w:rFonts w:ascii="Arial" w:hAnsi="Arial" w:cs="Arial"/>
          <w:color w:val="auto"/>
          <w:lang w:val="en-ZA"/>
        </w:rPr>
        <w:t>,</w:t>
      </w:r>
      <w:r w:rsidRPr="007C2AC5">
        <w:rPr>
          <w:rFonts w:ascii="Arial" w:hAnsi="Arial" w:cs="Arial"/>
          <w:color w:val="auto"/>
          <w:lang w:val="en-ZA"/>
        </w:rPr>
        <w:t xml:space="preserve"> will qualify for </w:t>
      </w:r>
      <w:r w:rsidR="00762F18" w:rsidRPr="007C2AC5">
        <w:rPr>
          <w:rFonts w:ascii="Arial" w:hAnsi="Arial" w:cs="Arial"/>
          <w:color w:val="auto"/>
          <w:lang w:val="en-ZA"/>
        </w:rPr>
        <w:t xml:space="preserve">50% </w:t>
      </w:r>
      <w:r w:rsidRPr="007C2AC5">
        <w:rPr>
          <w:rFonts w:ascii="Arial" w:hAnsi="Arial" w:cs="Arial"/>
          <w:color w:val="auto"/>
          <w:lang w:val="en-ZA"/>
        </w:rPr>
        <w:t>indigent subsidy;</w:t>
      </w:r>
    </w:p>
    <w:p w14:paraId="314F381C" w14:textId="77777777" w:rsidR="00234316" w:rsidRPr="007C2AC5" w:rsidRDefault="00234316" w:rsidP="006E71EF">
      <w:pPr>
        <w:numPr>
          <w:ilvl w:val="0"/>
          <w:numId w:val="20"/>
        </w:numPr>
        <w:spacing w:before="240" w:after="0" w:line="360" w:lineRule="auto"/>
        <w:jc w:val="both"/>
        <w:rPr>
          <w:rFonts w:ascii="Arial" w:hAnsi="Arial" w:cs="Arial"/>
          <w:color w:val="auto"/>
          <w:lang w:val="en-ZA"/>
        </w:rPr>
      </w:pPr>
      <w:r w:rsidRPr="007C2AC5">
        <w:rPr>
          <w:rFonts w:ascii="Arial" w:hAnsi="Arial" w:cs="Arial"/>
          <w:color w:val="auto"/>
          <w:lang w:val="en-ZA"/>
        </w:rPr>
        <w:t>All households residing in the designated squatter’s a</w:t>
      </w:r>
      <w:r w:rsidR="0011332D" w:rsidRPr="007C2AC5">
        <w:rPr>
          <w:rFonts w:ascii="Arial" w:hAnsi="Arial" w:cs="Arial"/>
          <w:color w:val="auto"/>
          <w:lang w:val="en-ZA"/>
        </w:rPr>
        <w:t>reas automatically qualify for i</w:t>
      </w:r>
      <w:r w:rsidRPr="007C2AC5">
        <w:rPr>
          <w:rFonts w:ascii="Arial" w:hAnsi="Arial" w:cs="Arial"/>
          <w:color w:val="auto"/>
          <w:lang w:val="en-ZA"/>
        </w:rPr>
        <w:t>ndigent</w:t>
      </w:r>
      <w:r w:rsidR="0011332D" w:rsidRPr="007C2AC5">
        <w:rPr>
          <w:rFonts w:ascii="Arial" w:hAnsi="Arial" w:cs="Arial"/>
          <w:color w:val="auto"/>
          <w:lang w:val="en-ZA"/>
        </w:rPr>
        <w:t xml:space="preserve"> s</w:t>
      </w:r>
      <w:r w:rsidRPr="007C2AC5">
        <w:rPr>
          <w:rFonts w:ascii="Arial" w:hAnsi="Arial" w:cs="Arial"/>
          <w:color w:val="auto"/>
          <w:lang w:val="en-ZA"/>
        </w:rPr>
        <w:t>ubsidy if they are registered as account holders on the municipal financial system and receive monthly</w:t>
      </w:r>
      <w:r w:rsidR="00257375" w:rsidRPr="007C2AC5">
        <w:rPr>
          <w:rFonts w:ascii="Arial" w:hAnsi="Arial" w:cs="Arial"/>
          <w:color w:val="auto"/>
          <w:lang w:val="en-ZA"/>
        </w:rPr>
        <w:t xml:space="preserve"> accounts from the municipality for metered standing taps. </w:t>
      </w:r>
    </w:p>
    <w:p w14:paraId="47284C09" w14:textId="77777777" w:rsidR="0002422F" w:rsidRPr="007C2AC5" w:rsidRDefault="00212CCD" w:rsidP="006E71EF">
      <w:pPr>
        <w:pStyle w:val="ListParagraph"/>
        <w:numPr>
          <w:ilvl w:val="0"/>
          <w:numId w:val="20"/>
        </w:numPr>
        <w:spacing w:before="240" w:after="0" w:line="360" w:lineRule="auto"/>
        <w:jc w:val="both"/>
        <w:rPr>
          <w:rFonts w:ascii="Arial" w:hAnsi="Arial" w:cs="Arial"/>
          <w:color w:val="auto"/>
          <w:lang w:val="en-ZA"/>
        </w:rPr>
      </w:pPr>
      <w:r w:rsidRPr="007C2AC5">
        <w:rPr>
          <w:rFonts w:ascii="Arial" w:hAnsi="Arial" w:cs="Arial"/>
          <w:color w:val="auto"/>
          <w:lang w:val="en-ZA"/>
        </w:rPr>
        <w:t>All supporting documentation that accompanies the app</w:t>
      </w:r>
      <w:r w:rsidR="0002422F" w:rsidRPr="007C2AC5">
        <w:rPr>
          <w:rFonts w:ascii="Arial" w:hAnsi="Arial" w:cs="Arial"/>
          <w:color w:val="auto"/>
          <w:lang w:val="en-ZA"/>
        </w:rPr>
        <w:t xml:space="preserve">lication must be original or certified as a copy of the original and </w:t>
      </w:r>
      <w:r w:rsidRPr="007C2AC5">
        <w:rPr>
          <w:rFonts w:ascii="Arial" w:hAnsi="Arial" w:cs="Arial"/>
          <w:color w:val="auto"/>
          <w:lang w:val="en-ZA"/>
        </w:rPr>
        <w:t xml:space="preserve">not be older than </w:t>
      </w:r>
      <w:r w:rsidR="0002422F" w:rsidRPr="007C2AC5">
        <w:rPr>
          <w:rFonts w:ascii="Arial" w:hAnsi="Arial" w:cs="Arial"/>
          <w:color w:val="auto"/>
          <w:lang w:val="en-ZA"/>
        </w:rPr>
        <w:t xml:space="preserve">2 months; and </w:t>
      </w:r>
      <w:r w:rsidRPr="007C2AC5">
        <w:rPr>
          <w:rFonts w:ascii="Arial" w:hAnsi="Arial" w:cs="Arial"/>
          <w:color w:val="auto"/>
          <w:lang w:val="en-ZA"/>
        </w:rPr>
        <w:t xml:space="preserve"> </w:t>
      </w:r>
    </w:p>
    <w:p w14:paraId="6FF9C225" w14:textId="77777777" w:rsidR="0002422F" w:rsidRPr="007C2AC5" w:rsidRDefault="0002422F" w:rsidP="0002422F">
      <w:pPr>
        <w:pStyle w:val="ListParagraph"/>
        <w:spacing w:before="240" w:after="0" w:line="360" w:lineRule="auto"/>
        <w:ind w:left="719" w:firstLine="0"/>
        <w:jc w:val="both"/>
        <w:rPr>
          <w:rFonts w:ascii="Arial" w:hAnsi="Arial" w:cs="Arial"/>
          <w:color w:val="auto"/>
          <w:lang w:val="en-ZA"/>
        </w:rPr>
      </w:pPr>
    </w:p>
    <w:p w14:paraId="5B99ED37" w14:textId="77777777" w:rsidR="00857030" w:rsidRPr="007C2AC5" w:rsidRDefault="0002422F" w:rsidP="006E71EF">
      <w:pPr>
        <w:pStyle w:val="ListParagraph"/>
        <w:numPr>
          <w:ilvl w:val="0"/>
          <w:numId w:val="20"/>
        </w:numPr>
        <w:spacing w:before="240" w:after="0" w:line="360" w:lineRule="auto"/>
        <w:jc w:val="both"/>
        <w:rPr>
          <w:rFonts w:ascii="Arial" w:hAnsi="Arial" w:cs="Arial"/>
          <w:color w:val="auto"/>
          <w:lang w:val="en-ZA"/>
        </w:rPr>
      </w:pPr>
      <w:r w:rsidRPr="007C2AC5">
        <w:rPr>
          <w:rFonts w:ascii="Arial" w:hAnsi="Arial" w:cs="Arial"/>
          <w:color w:val="auto"/>
          <w:lang w:val="en-ZA"/>
        </w:rPr>
        <w:t>It is compulsory that all successful applicant</w:t>
      </w:r>
      <w:r w:rsidR="00593EC0" w:rsidRPr="007C2AC5">
        <w:rPr>
          <w:rFonts w:ascii="Arial" w:hAnsi="Arial" w:cs="Arial"/>
          <w:color w:val="auto"/>
          <w:lang w:val="en-ZA"/>
        </w:rPr>
        <w:t>s</w:t>
      </w:r>
      <w:r w:rsidRPr="007C2AC5">
        <w:rPr>
          <w:rFonts w:ascii="Arial" w:hAnsi="Arial" w:cs="Arial"/>
          <w:color w:val="auto"/>
          <w:lang w:val="en-ZA"/>
        </w:rPr>
        <w:t>’</w:t>
      </w:r>
      <w:r w:rsidR="00593EC0" w:rsidRPr="007C2AC5">
        <w:rPr>
          <w:rFonts w:ascii="Arial" w:hAnsi="Arial" w:cs="Arial"/>
          <w:color w:val="auto"/>
          <w:lang w:val="en-ZA"/>
        </w:rPr>
        <w:t xml:space="preserve"> house</w:t>
      </w:r>
      <w:r w:rsidRPr="007C2AC5">
        <w:rPr>
          <w:rFonts w:ascii="Arial" w:hAnsi="Arial" w:cs="Arial"/>
          <w:color w:val="auto"/>
          <w:lang w:val="en-ZA"/>
        </w:rPr>
        <w:t>s</w:t>
      </w:r>
      <w:r w:rsidR="00593EC0" w:rsidRPr="007C2AC5">
        <w:rPr>
          <w:rFonts w:ascii="Arial" w:hAnsi="Arial" w:cs="Arial"/>
          <w:color w:val="auto"/>
          <w:lang w:val="en-ZA"/>
        </w:rPr>
        <w:t xml:space="preserve"> will be fitted with a prepaid electricity meter</w:t>
      </w:r>
      <w:r w:rsidRPr="007C2AC5">
        <w:rPr>
          <w:rFonts w:ascii="Arial" w:hAnsi="Arial" w:cs="Arial"/>
          <w:color w:val="auto"/>
          <w:lang w:val="en-ZA"/>
        </w:rPr>
        <w:t>s</w:t>
      </w:r>
      <w:r w:rsidR="00593EC0" w:rsidRPr="007C2AC5">
        <w:rPr>
          <w:rFonts w:ascii="Arial" w:hAnsi="Arial" w:cs="Arial"/>
          <w:color w:val="auto"/>
          <w:lang w:val="en-ZA"/>
        </w:rPr>
        <w:t>.</w:t>
      </w:r>
      <w:r w:rsidR="00593EC0" w:rsidRPr="007C2AC5">
        <w:rPr>
          <w:rFonts w:ascii="Arial" w:hAnsi="Arial" w:cs="Arial"/>
          <w:b/>
          <w:color w:val="auto"/>
          <w:lang w:val="en-ZA"/>
        </w:rPr>
        <w:t xml:space="preserve"> </w:t>
      </w:r>
      <w:r w:rsidR="00593EC0" w:rsidRPr="007C2AC5">
        <w:rPr>
          <w:rFonts w:ascii="Arial" w:hAnsi="Arial" w:cs="Arial"/>
          <w:color w:val="auto"/>
          <w:lang w:val="en-ZA"/>
        </w:rPr>
        <w:t xml:space="preserve"> </w:t>
      </w:r>
    </w:p>
    <w:p w14:paraId="3B2E46D9" w14:textId="77777777" w:rsidR="00857030" w:rsidRPr="007C2AC5" w:rsidRDefault="00593EC0" w:rsidP="006E71EF">
      <w:pPr>
        <w:pStyle w:val="Heading2"/>
        <w:numPr>
          <w:ilvl w:val="0"/>
          <w:numId w:val="42"/>
        </w:numPr>
        <w:tabs>
          <w:tab w:val="center" w:pos="1255"/>
        </w:tabs>
        <w:spacing w:before="240" w:after="0" w:line="360" w:lineRule="auto"/>
        <w:ind w:left="360"/>
        <w:jc w:val="both"/>
        <w:rPr>
          <w:rFonts w:ascii="Arial" w:hAnsi="Arial" w:cs="Arial"/>
          <w:color w:val="auto"/>
          <w:sz w:val="22"/>
          <w:lang w:val="en-ZA"/>
        </w:rPr>
      </w:pPr>
      <w:r w:rsidRPr="007C2AC5">
        <w:rPr>
          <w:rFonts w:ascii="Arial" w:hAnsi="Arial" w:cs="Arial"/>
          <w:color w:val="auto"/>
          <w:sz w:val="22"/>
          <w:lang w:val="en-ZA"/>
        </w:rPr>
        <w:t xml:space="preserve">SUBSIDY  </w:t>
      </w:r>
    </w:p>
    <w:p w14:paraId="7960D3F0" w14:textId="77777777" w:rsidR="00857030" w:rsidRPr="007C2AC5" w:rsidRDefault="00593EC0" w:rsidP="00986DFC">
      <w:pPr>
        <w:spacing w:before="240" w:after="0" w:line="360" w:lineRule="auto"/>
        <w:ind w:left="9"/>
        <w:jc w:val="both"/>
        <w:rPr>
          <w:rFonts w:ascii="Arial" w:hAnsi="Arial" w:cs="Arial"/>
          <w:color w:val="auto"/>
          <w:lang w:val="en-ZA"/>
        </w:rPr>
      </w:pPr>
      <w:r w:rsidRPr="007C2AC5">
        <w:rPr>
          <w:rFonts w:ascii="Arial" w:hAnsi="Arial" w:cs="Arial"/>
          <w:color w:val="auto"/>
          <w:lang w:val="en-ZA"/>
        </w:rPr>
        <w:t xml:space="preserve">The </w:t>
      </w:r>
      <w:r w:rsidR="0002422F" w:rsidRPr="007C2AC5">
        <w:rPr>
          <w:rFonts w:ascii="Arial" w:hAnsi="Arial" w:cs="Arial"/>
          <w:color w:val="auto"/>
          <w:lang w:val="en-ZA"/>
        </w:rPr>
        <w:t xml:space="preserve">indigent support </w:t>
      </w:r>
      <w:r w:rsidRPr="007C2AC5">
        <w:rPr>
          <w:rFonts w:ascii="Arial" w:hAnsi="Arial" w:cs="Arial"/>
          <w:color w:val="auto"/>
          <w:lang w:val="en-ZA"/>
        </w:rPr>
        <w:t xml:space="preserve">subsidies will be funded from the “equitable share” contribution received from National Treasury.  The subsidies will only be granted to qualifying households to the extent that the funds are available for allocation.  The monthly </w:t>
      </w:r>
      <w:r w:rsidR="00212CCD" w:rsidRPr="007C2AC5">
        <w:rPr>
          <w:rFonts w:ascii="Arial" w:hAnsi="Arial" w:cs="Arial"/>
          <w:color w:val="auto"/>
          <w:lang w:val="en-ZA"/>
        </w:rPr>
        <w:t>m</w:t>
      </w:r>
      <w:r w:rsidRPr="007C2AC5">
        <w:rPr>
          <w:rFonts w:ascii="Arial" w:hAnsi="Arial" w:cs="Arial"/>
          <w:color w:val="auto"/>
          <w:lang w:val="en-ZA"/>
        </w:rPr>
        <w:t xml:space="preserve">unicipal account will reflect the normal monthly levies together with the subsidy credits. A customer qualifies for either an indigent subsidy </w:t>
      </w:r>
      <w:r w:rsidRPr="007C2AC5">
        <w:rPr>
          <w:rFonts w:ascii="Arial" w:hAnsi="Arial" w:cs="Arial"/>
          <w:color w:val="auto"/>
          <w:lang w:val="en-ZA"/>
        </w:rPr>
        <w:lastRenderedPageBreak/>
        <w:t xml:space="preserve">or a pensioner’s rebate but not both. </w:t>
      </w:r>
      <w:r w:rsidR="00212CCD" w:rsidRPr="007C2AC5">
        <w:rPr>
          <w:rFonts w:ascii="Arial" w:hAnsi="Arial" w:cs="Arial"/>
          <w:color w:val="auto"/>
          <w:lang w:val="en-ZA"/>
        </w:rPr>
        <w:t xml:space="preserve">Within the framework of this </w:t>
      </w:r>
      <w:r w:rsidR="00A11B4D" w:rsidRPr="007C2AC5">
        <w:rPr>
          <w:rFonts w:ascii="Arial" w:hAnsi="Arial" w:cs="Arial"/>
          <w:color w:val="auto"/>
          <w:lang w:val="en-ZA"/>
        </w:rPr>
        <w:t>Policy</w:t>
      </w:r>
      <w:r w:rsidR="00212CCD" w:rsidRPr="007C2AC5">
        <w:rPr>
          <w:rFonts w:ascii="Arial" w:hAnsi="Arial" w:cs="Arial"/>
          <w:color w:val="auto"/>
          <w:lang w:val="en-ZA"/>
        </w:rPr>
        <w:t>, the following assistance and support will be granted:</w:t>
      </w:r>
    </w:p>
    <w:p w14:paraId="12AF879D" w14:textId="77777777" w:rsidR="00212CCD" w:rsidRPr="007C2AC5" w:rsidRDefault="00212CCD" w:rsidP="006E71EF">
      <w:pPr>
        <w:pStyle w:val="ListParagraph"/>
        <w:numPr>
          <w:ilvl w:val="1"/>
          <w:numId w:val="30"/>
        </w:numPr>
        <w:spacing w:before="240" w:after="0"/>
        <w:ind w:left="720" w:hanging="720"/>
        <w:jc w:val="both"/>
        <w:rPr>
          <w:rFonts w:ascii="Arial" w:hAnsi="Arial" w:cs="Arial"/>
          <w:color w:val="auto"/>
          <w:lang w:val="en-ZA"/>
        </w:rPr>
      </w:pPr>
      <w:r w:rsidRPr="007C2AC5">
        <w:rPr>
          <w:rFonts w:ascii="Arial" w:hAnsi="Arial" w:cs="Arial"/>
          <w:b/>
          <w:color w:val="auto"/>
          <w:lang w:val="en-ZA"/>
        </w:rPr>
        <w:t xml:space="preserve">Free </w:t>
      </w:r>
      <w:r w:rsidR="00631821" w:rsidRPr="007C2AC5">
        <w:rPr>
          <w:rFonts w:ascii="Arial" w:hAnsi="Arial" w:cs="Arial"/>
          <w:b/>
          <w:color w:val="auto"/>
          <w:lang w:val="en-ZA"/>
        </w:rPr>
        <w:t xml:space="preserve">basic </w:t>
      </w:r>
      <w:r w:rsidRPr="007C2AC5">
        <w:rPr>
          <w:rFonts w:ascii="Arial" w:hAnsi="Arial" w:cs="Arial"/>
          <w:b/>
          <w:color w:val="auto"/>
          <w:lang w:val="en-ZA"/>
        </w:rPr>
        <w:t>water</w:t>
      </w:r>
      <w:r w:rsidRPr="007C2AC5">
        <w:rPr>
          <w:rFonts w:ascii="Arial" w:hAnsi="Arial" w:cs="Arial"/>
          <w:color w:val="auto"/>
          <w:lang w:val="en-ZA"/>
        </w:rPr>
        <w:t xml:space="preserve"> of 6kl per month including the basic charges for such supply provided that-</w:t>
      </w:r>
    </w:p>
    <w:p w14:paraId="72F25B63" w14:textId="77777777" w:rsidR="00212CCD" w:rsidRPr="007C2AC5" w:rsidRDefault="00212CCD" w:rsidP="00986DFC">
      <w:pPr>
        <w:pStyle w:val="ListParagraph"/>
        <w:spacing w:before="240" w:after="0"/>
        <w:ind w:left="1089" w:firstLine="0"/>
        <w:jc w:val="both"/>
        <w:rPr>
          <w:rFonts w:ascii="Arial" w:hAnsi="Arial" w:cs="Arial"/>
          <w:color w:val="auto"/>
          <w:lang w:val="en-ZA"/>
        </w:rPr>
      </w:pPr>
    </w:p>
    <w:p w14:paraId="56A8DE7F" w14:textId="77777777" w:rsidR="00212CCD" w:rsidRPr="007C2AC5" w:rsidRDefault="00212CCD" w:rsidP="006E71EF">
      <w:pPr>
        <w:pStyle w:val="ListParagraph"/>
        <w:numPr>
          <w:ilvl w:val="0"/>
          <w:numId w:val="21"/>
        </w:numPr>
        <w:spacing w:before="240" w:after="0" w:line="360" w:lineRule="auto"/>
        <w:jc w:val="both"/>
        <w:rPr>
          <w:rFonts w:ascii="Arial" w:hAnsi="Arial" w:cs="Arial"/>
          <w:color w:val="auto"/>
          <w:lang w:val="en-ZA"/>
        </w:rPr>
      </w:pPr>
      <w:r w:rsidRPr="007C2AC5">
        <w:rPr>
          <w:rFonts w:ascii="Arial" w:hAnsi="Arial" w:cs="Arial"/>
          <w:color w:val="auto"/>
          <w:lang w:val="en-ZA"/>
        </w:rPr>
        <w:t xml:space="preserve">Where the consumption exceeds 6kl per month the consumer must pay </w:t>
      </w:r>
      <w:r w:rsidR="0002422F" w:rsidRPr="007C2AC5">
        <w:rPr>
          <w:rFonts w:ascii="Arial" w:hAnsi="Arial" w:cs="Arial"/>
          <w:color w:val="auto"/>
          <w:lang w:val="en-ZA"/>
        </w:rPr>
        <w:t xml:space="preserve">for the excess, </w:t>
      </w:r>
      <w:r w:rsidRPr="007C2AC5">
        <w:rPr>
          <w:rFonts w:ascii="Arial" w:hAnsi="Arial" w:cs="Arial"/>
          <w:color w:val="auto"/>
          <w:lang w:val="en-ZA"/>
        </w:rPr>
        <w:t>failing which the municipality shall be entitled to restrict water supply to the property</w:t>
      </w:r>
      <w:r w:rsidR="00631821" w:rsidRPr="007C2AC5">
        <w:rPr>
          <w:rFonts w:ascii="Arial" w:hAnsi="Arial" w:cs="Arial"/>
          <w:color w:val="auto"/>
          <w:lang w:val="en-ZA"/>
        </w:rPr>
        <w:t>; and</w:t>
      </w:r>
    </w:p>
    <w:p w14:paraId="276C9FF4" w14:textId="77777777" w:rsidR="00631821" w:rsidRPr="007C2AC5" w:rsidRDefault="00631821" w:rsidP="006E71EF">
      <w:pPr>
        <w:pStyle w:val="ListParagraph"/>
        <w:numPr>
          <w:ilvl w:val="0"/>
          <w:numId w:val="21"/>
        </w:numPr>
        <w:spacing w:before="240" w:after="0" w:line="360" w:lineRule="auto"/>
        <w:jc w:val="both"/>
        <w:rPr>
          <w:rFonts w:ascii="Arial" w:hAnsi="Arial" w:cs="Arial"/>
          <w:color w:val="auto"/>
          <w:lang w:val="en-ZA"/>
        </w:rPr>
      </w:pPr>
      <w:r w:rsidRPr="007C2AC5">
        <w:rPr>
          <w:rFonts w:ascii="Arial" w:hAnsi="Arial" w:cs="Arial"/>
          <w:color w:val="auto"/>
          <w:lang w:val="en-ZA"/>
        </w:rPr>
        <w:t xml:space="preserve">Where excessive consumption is partly due to </w:t>
      </w:r>
      <w:r w:rsidR="0002422F" w:rsidRPr="007C2AC5">
        <w:rPr>
          <w:rFonts w:ascii="Arial" w:hAnsi="Arial" w:cs="Arial"/>
          <w:color w:val="auto"/>
          <w:lang w:val="en-ZA"/>
        </w:rPr>
        <w:t>leaks,</w:t>
      </w:r>
      <w:r w:rsidRPr="007C2AC5">
        <w:rPr>
          <w:rFonts w:ascii="Arial" w:hAnsi="Arial" w:cs="Arial"/>
          <w:color w:val="auto"/>
          <w:lang w:val="en-ZA"/>
        </w:rPr>
        <w:t xml:space="preserve"> the household should apply for rec</w:t>
      </w:r>
      <w:r w:rsidR="0065418F" w:rsidRPr="007C2AC5">
        <w:rPr>
          <w:rFonts w:ascii="Arial" w:hAnsi="Arial" w:cs="Arial"/>
          <w:color w:val="auto"/>
          <w:lang w:val="en-ZA"/>
        </w:rPr>
        <w:t>tification in terms</w:t>
      </w:r>
      <w:r w:rsidRPr="007C2AC5">
        <w:rPr>
          <w:rFonts w:ascii="Arial" w:hAnsi="Arial" w:cs="Arial"/>
          <w:color w:val="auto"/>
          <w:lang w:val="en-ZA"/>
        </w:rPr>
        <w:t xml:space="preserve"> of this </w:t>
      </w:r>
      <w:r w:rsidR="00A11B4D" w:rsidRPr="007C2AC5">
        <w:rPr>
          <w:rFonts w:ascii="Arial" w:hAnsi="Arial" w:cs="Arial"/>
          <w:color w:val="auto"/>
          <w:lang w:val="en-ZA"/>
        </w:rPr>
        <w:t>Policy</w:t>
      </w:r>
      <w:r w:rsidR="00423DA7" w:rsidRPr="007C2AC5">
        <w:rPr>
          <w:rFonts w:ascii="Arial" w:hAnsi="Arial" w:cs="Arial"/>
          <w:color w:val="auto"/>
          <w:lang w:val="en-ZA"/>
        </w:rPr>
        <w:t xml:space="preserve"> and</w:t>
      </w:r>
    </w:p>
    <w:p w14:paraId="0D412A1C" w14:textId="77777777" w:rsidR="00631821" w:rsidRPr="007C2AC5" w:rsidRDefault="00631821" w:rsidP="006E71EF">
      <w:pPr>
        <w:pStyle w:val="ListParagraph"/>
        <w:numPr>
          <w:ilvl w:val="0"/>
          <w:numId w:val="21"/>
        </w:numPr>
        <w:spacing w:before="240" w:after="0" w:line="360" w:lineRule="auto"/>
        <w:jc w:val="both"/>
        <w:rPr>
          <w:rFonts w:ascii="Arial" w:hAnsi="Arial" w:cs="Arial"/>
          <w:color w:val="auto"/>
          <w:lang w:val="en-ZA"/>
        </w:rPr>
      </w:pPr>
      <w:r w:rsidRPr="007C2AC5">
        <w:rPr>
          <w:rFonts w:ascii="Arial" w:hAnsi="Arial" w:cs="Arial"/>
          <w:color w:val="auto"/>
          <w:lang w:val="en-ZA"/>
        </w:rPr>
        <w:t xml:space="preserve">100% of the basic levy for water </w:t>
      </w:r>
      <w:r w:rsidR="00423DA7" w:rsidRPr="007C2AC5">
        <w:rPr>
          <w:rFonts w:ascii="Arial" w:hAnsi="Arial" w:cs="Arial"/>
          <w:color w:val="auto"/>
          <w:lang w:val="en-ZA"/>
        </w:rPr>
        <w:t>for one service point per month.</w:t>
      </w:r>
    </w:p>
    <w:p w14:paraId="17F93F2E" w14:textId="77777777" w:rsidR="00631821" w:rsidRPr="007C2AC5" w:rsidRDefault="00631821" w:rsidP="00986DFC">
      <w:pPr>
        <w:pStyle w:val="ListParagraph"/>
        <w:spacing w:before="240" w:after="0" w:line="360" w:lineRule="auto"/>
        <w:ind w:left="779" w:firstLine="0"/>
        <w:jc w:val="both"/>
        <w:rPr>
          <w:rFonts w:ascii="Arial" w:hAnsi="Arial" w:cs="Arial"/>
          <w:color w:val="auto"/>
          <w:lang w:val="en-ZA"/>
        </w:rPr>
      </w:pPr>
    </w:p>
    <w:p w14:paraId="4FF9745E" w14:textId="77777777" w:rsidR="00857030" w:rsidRPr="007C2AC5" w:rsidRDefault="00631821" w:rsidP="006E71EF">
      <w:pPr>
        <w:pStyle w:val="ListParagraph"/>
        <w:numPr>
          <w:ilvl w:val="1"/>
          <w:numId w:val="30"/>
        </w:numPr>
        <w:spacing w:before="240" w:after="0" w:line="360" w:lineRule="auto"/>
        <w:ind w:left="720" w:hanging="720"/>
        <w:jc w:val="both"/>
        <w:rPr>
          <w:rFonts w:ascii="Arial" w:hAnsi="Arial" w:cs="Arial"/>
          <w:color w:val="auto"/>
          <w:lang w:val="en-ZA"/>
        </w:rPr>
      </w:pPr>
      <w:r w:rsidRPr="007C2AC5">
        <w:rPr>
          <w:rFonts w:ascii="Arial" w:hAnsi="Arial" w:cs="Arial"/>
          <w:b/>
          <w:color w:val="auto"/>
          <w:lang w:val="en-ZA"/>
        </w:rPr>
        <w:t xml:space="preserve">Free basic electricity </w:t>
      </w:r>
      <w:r w:rsidRPr="007C2AC5">
        <w:rPr>
          <w:rFonts w:ascii="Arial" w:hAnsi="Arial" w:cs="Arial"/>
          <w:color w:val="auto"/>
          <w:lang w:val="en-ZA"/>
        </w:rPr>
        <w:t xml:space="preserve">fully subsidized </w:t>
      </w:r>
      <w:r w:rsidRPr="007C2AC5">
        <w:rPr>
          <w:rFonts w:ascii="Arial" w:hAnsi="Arial" w:cs="Arial"/>
          <w:bCs/>
          <w:color w:val="auto"/>
          <w:lang w:val="en-ZA"/>
        </w:rPr>
        <w:t xml:space="preserve">to a maximum of 50 kWh per month, subject to the availability of infrastructure. This subsidy may also apply to registered indigent households in rural areas where the municipality is the supplier </w:t>
      </w:r>
      <w:r w:rsidR="00423DA7" w:rsidRPr="007C2AC5">
        <w:rPr>
          <w:rFonts w:ascii="Arial" w:hAnsi="Arial" w:cs="Arial"/>
          <w:bCs/>
          <w:color w:val="auto"/>
          <w:lang w:val="en-ZA"/>
        </w:rPr>
        <w:t xml:space="preserve">of electricity </w:t>
      </w:r>
      <w:r w:rsidRPr="007C2AC5">
        <w:rPr>
          <w:rFonts w:ascii="Arial" w:hAnsi="Arial" w:cs="Arial"/>
          <w:bCs/>
          <w:color w:val="auto"/>
          <w:lang w:val="en-ZA"/>
        </w:rPr>
        <w:t>while agreements with Eskom, where the latter is the supplier, may be negotiated to support such households.</w:t>
      </w:r>
    </w:p>
    <w:p w14:paraId="2FF21DE1" w14:textId="77777777" w:rsidR="00F92124" w:rsidRPr="007C2AC5" w:rsidRDefault="00F92124" w:rsidP="00F92124">
      <w:pPr>
        <w:pStyle w:val="ListParagraph"/>
        <w:spacing w:before="240" w:after="0" w:line="360" w:lineRule="auto"/>
        <w:ind w:firstLine="0"/>
        <w:jc w:val="both"/>
        <w:rPr>
          <w:rFonts w:ascii="Arial" w:hAnsi="Arial" w:cs="Arial"/>
          <w:b/>
          <w:color w:val="auto"/>
          <w:lang w:val="en-ZA"/>
        </w:rPr>
      </w:pPr>
    </w:p>
    <w:p w14:paraId="76711182" w14:textId="77777777" w:rsidR="00F92124" w:rsidRPr="007C2AC5" w:rsidRDefault="00F92124" w:rsidP="00F92124">
      <w:pPr>
        <w:pStyle w:val="ListParagraph"/>
        <w:spacing w:before="240" w:after="0" w:line="360" w:lineRule="auto"/>
        <w:ind w:firstLine="0"/>
        <w:jc w:val="both"/>
        <w:rPr>
          <w:rFonts w:ascii="Arial" w:hAnsi="Arial" w:cs="Arial"/>
          <w:color w:val="auto"/>
          <w:lang w:val="en-ZA"/>
        </w:rPr>
      </w:pPr>
      <w:r w:rsidRPr="007C2AC5">
        <w:rPr>
          <w:rFonts w:ascii="Arial" w:hAnsi="Arial" w:cs="Arial"/>
          <w:color w:val="auto"/>
          <w:lang w:val="en-ZA"/>
        </w:rPr>
        <w:t>Indigent households in informal settlements where limited or no electricity is available, may be provided with alternative energy sources, provided that procurement of service providers or services shall be subject to the Supply Chain Management regulations of the municipality,  availability of funding  and that the support given does not exceed the level of support given to other indigent households</w:t>
      </w:r>
      <w:r w:rsidR="00162911" w:rsidRPr="007C2AC5">
        <w:rPr>
          <w:rFonts w:ascii="Arial" w:hAnsi="Arial" w:cs="Arial"/>
          <w:color w:val="auto"/>
          <w:lang w:val="en-ZA"/>
        </w:rPr>
        <w:t>.</w:t>
      </w:r>
    </w:p>
    <w:p w14:paraId="6AB9A115" w14:textId="77777777" w:rsidR="00423DA7" w:rsidRPr="007C2AC5" w:rsidRDefault="00423DA7" w:rsidP="00423DA7">
      <w:pPr>
        <w:pStyle w:val="ListParagraph"/>
        <w:spacing w:before="240" w:after="0" w:line="360" w:lineRule="auto"/>
        <w:ind w:left="360" w:firstLine="0"/>
        <w:jc w:val="both"/>
        <w:rPr>
          <w:rFonts w:ascii="Arial" w:hAnsi="Arial" w:cs="Arial"/>
          <w:color w:val="auto"/>
          <w:lang w:val="en-ZA"/>
        </w:rPr>
      </w:pPr>
    </w:p>
    <w:p w14:paraId="6E65A261" w14:textId="77777777" w:rsidR="00423DA7" w:rsidRPr="007C2AC5" w:rsidRDefault="00631821" w:rsidP="006E71EF">
      <w:pPr>
        <w:pStyle w:val="ListParagraph"/>
        <w:numPr>
          <w:ilvl w:val="1"/>
          <w:numId w:val="30"/>
        </w:numPr>
        <w:spacing w:before="240" w:line="360" w:lineRule="auto"/>
        <w:jc w:val="both"/>
        <w:rPr>
          <w:rFonts w:ascii="Arial" w:hAnsi="Arial" w:cs="Arial"/>
          <w:color w:val="auto"/>
          <w:lang w:val="en-ZA"/>
        </w:rPr>
      </w:pPr>
      <w:r w:rsidRPr="007C2AC5">
        <w:rPr>
          <w:rFonts w:ascii="Arial" w:hAnsi="Arial" w:cs="Arial"/>
          <w:b/>
          <w:color w:val="auto"/>
          <w:lang w:val="en-ZA"/>
        </w:rPr>
        <w:t>Free basic sanitation</w:t>
      </w:r>
      <w:r w:rsidR="00593EC0" w:rsidRPr="007C2AC5">
        <w:rPr>
          <w:rFonts w:ascii="Arial" w:hAnsi="Arial" w:cs="Arial"/>
          <w:b/>
          <w:color w:val="auto"/>
          <w:lang w:val="en-ZA"/>
        </w:rPr>
        <w:t xml:space="preserve"> </w:t>
      </w:r>
      <w:r w:rsidR="00593EC0" w:rsidRPr="007C2AC5">
        <w:rPr>
          <w:rFonts w:ascii="Arial" w:hAnsi="Arial" w:cs="Arial"/>
          <w:color w:val="auto"/>
          <w:lang w:val="en-ZA"/>
        </w:rPr>
        <w:t xml:space="preserve"> </w:t>
      </w:r>
    </w:p>
    <w:p w14:paraId="4C1357D4" w14:textId="77777777" w:rsidR="00423DA7" w:rsidRPr="007C2AC5" w:rsidRDefault="00593EC0" w:rsidP="006E71EF">
      <w:pPr>
        <w:numPr>
          <w:ilvl w:val="0"/>
          <w:numId w:val="8"/>
        </w:numPr>
        <w:spacing w:after="0" w:line="360" w:lineRule="auto"/>
        <w:ind w:left="720" w:hanging="450"/>
        <w:jc w:val="both"/>
        <w:rPr>
          <w:rFonts w:ascii="Arial" w:hAnsi="Arial" w:cs="Arial"/>
          <w:color w:val="auto"/>
          <w:lang w:val="en-ZA"/>
        </w:rPr>
      </w:pPr>
      <w:r w:rsidRPr="007C2AC5">
        <w:rPr>
          <w:rFonts w:ascii="Arial" w:hAnsi="Arial" w:cs="Arial"/>
          <w:color w:val="auto"/>
          <w:lang w:val="en-ZA"/>
        </w:rPr>
        <w:t>100% of the basic levy for sewerage for one service point per month;</w:t>
      </w:r>
      <w:r w:rsidRPr="007C2AC5">
        <w:rPr>
          <w:rFonts w:ascii="Arial" w:hAnsi="Arial" w:cs="Arial"/>
          <w:b/>
          <w:color w:val="auto"/>
          <w:lang w:val="en-ZA"/>
        </w:rPr>
        <w:t xml:space="preserve"> </w:t>
      </w:r>
      <w:r w:rsidRPr="007C2AC5">
        <w:rPr>
          <w:rFonts w:ascii="Arial" w:hAnsi="Arial" w:cs="Arial"/>
          <w:color w:val="auto"/>
          <w:lang w:val="en-ZA"/>
        </w:rPr>
        <w:t xml:space="preserve"> </w:t>
      </w:r>
      <w:r w:rsidR="00631821" w:rsidRPr="007C2AC5">
        <w:rPr>
          <w:rFonts w:ascii="Arial" w:hAnsi="Arial" w:cs="Arial"/>
          <w:color w:val="auto"/>
          <w:lang w:val="en-ZA"/>
        </w:rPr>
        <w:t>and</w:t>
      </w:r>
    </w:p>
    <w:p w14:paraId="1D1D2BC5" w14:textId="77777777" w:rsidR="00631821" w:rsidRPr="007C2AC5" w:rsidRDefault="00631821" w:rsidP="006E71EF">
      <w:pPr>
        <w:numPr>
          <w:ilvl w:val="0"/>
          <w:numId w:val="8"/>
        </w:numPr>
        <w:spacing w:after="0" w:line="360" w:lineRule="auto"/>
        <w:ind w:left="720" w:hanging="450"/>
        <w:jc w:val="both"/>
        <w:rPr>
          <w:rFonts w:ascii="Arial" w:hAnsi="Arial" w:cs="Arial"/>
          <w:color w:val="auto"/>
          <w:lang w:val="en-ZA"/>
        </w:rPr>
      </w:pPr>
      <w:r w:rsidRPr="007C2AC5">
        <w:rPr>
          <w:rFonts w:ascii="Arial" w:hAnsi="Arial" w:cs="Arial"/>
          <w:color w:val="auto"/>
          <w:lang w:val="en-ZA"/>
        </w:rPr>
        <w:t xml:space="preserve">Where an indigent household has a sewerage tank, only 1 (one) sanitation suction will be </w:t>
      </w:r>
    </w:p>
    <w:p w14:paraId="0324F08C" w14:textId="77777777" w:rsidR="00631821" w:rsidRPr="007C2AC5" w:rsidRDefault="00631821" w:rsidP="00423DA7">
      <w:pPr>
        <w:pStyle w:val="ListParagraph"/>
        <w:spacing w:after="0" w:line="360" w:lineRule="auto"/>
        <w:ind w:left="810" w:firstLine="0"/>
        <w:jc w:val="both"/>
        <w:rPr>
          <w:rFonts w:ascii="Arial" w:hAnsi="Arial" w:cs="Arial"/>
          <w:color w:val="auto"/>
          <w:lang w:val="en-ZA"/>
        </w:rPr>
      </w:pPr>
      <w:proofErr w:type="gramStart"/>
      <w:r w:rsidRPr="007C2AC5">
        <w:rPr>
          <w:rFonts w:ascii="Arial" w:hAnsi="Arial" w:cs="Arial"/>
          <w:color w:val="auto"/>
          <w:lang w:val="en-ZA"/>
        </w:rPr>
        <w:t>granted</w:t>
      </w:r>
      <w:proofErr w:type="gramEnd"/>
      <w:r w:rsidRPr="007C2AC5">
        <w:rPr>
          <w:rFonts w:ascii="Arial" w:hAnsi="Arial" w:cs="Arial"/>
          <w:color w:val="auto"/>
          <w:lang w:val="en-ZA"/>
        </w:rPr>
        <w:t xml:space="preserve"> per month</w:t>
      </w:r>
      <w:r w:rsidR="00DD5074" w:rsidRPr="007C2AC5">
        <w:rPr>
          <w:rFonts w:ascii="Arial" w:hAnsi="Arial" w:cs="Arial"/>
          <w:color w:val="auto"/>
          <w:lang w:val="en-ZA"/>
        </w:rPr>
        <w:t>.</w:t>
      </w:r>
    </w:p>
    <w:p w14:paraId="3B2CE561" w14:textId="77777777" w:rsidR="00631821" w:rsidRPr="007C2AC5" w:rsidRDefault="00631821" w:rsidP="00986DFC">
      <w:pPr>
        <w:pStyle w:val="ListParagraph"/>
        <w:spacing w:before="240" w:after="0" w:line="360" w:lineRule="auto"/>
        <w:ind w:left="530" w:firstLine="0"/>
        <w:jc w:val="both"/>
        <w:rPr>
          <w:rFonts w:ascii="Arial" w:hAnsi="Arial" w:cs="Arial"/>
          <w:b/>
          <w:color w:val="auto"/>
          <w:lang w:val="en-ZA"/>
        </w:rPr>
      </w:pPr>
    </w:p>
    <w:p w14:paraId="44688EC3" w14:textId="77777777" w:rsidR="004C54FA" w:rsidRPr="007C2AC5" w:rsidRDefault="004C54FA" w:rsidP="00013321">
      <w:pPr>
        <w:pStyle w:val="ListParagraph"/>
        <w:numPr>
          <w:ilvl w:val="1"/>
          <w:numId w:val="30"/>
        </w:numPr>
        <w:spacing w:before="240" w:line="360" w:lineRule="auto"/>
        <w:ind w:left="720" w:hanging="630"/>
        <w:jc w:val="both"/>
        <w:rPr>
          <w:rFonts w:ascii="Arial" w:hAnsi="Arial" w:cs="Arial"/>
          <w:color w:val="auto"/>
          <w:lang w:val="en-ZA"/>
        </w:rPr>
      </w:pPr>
      <w:r w:rsidRPr="007C2AC5">
        <w:rPr>
          <w:rFonts w:ascii="Arial" w:hAnsi="Arial" w:cs="Arial"/>
          <w:b/>
          <w:color w:val="auto"/>
          <w:lang w:val="en-ZA"/>
        </w:rPr>
        <w:t xml:space="preserve">Free basic refuse removal </w:t>
      </w:r>
      <w:r w:rsidRPr="007C2AC5">
        <w:rPr>
          <w:rFonts w:ascii="Arial" w:hAnsi="Arial" w:cs="Arial"/>
          <w:color w:val="auto"/>
          <w:lang w:val="en-ZA"/>
        </w:rPr>
        <w:t>of</w:t>
      </w:r>
      <w:r w:rsidRPr="007C2AC5">
        <w:rPr>
          <w:rFonts w:ascii="Arial" w:hAnsi="Arial" w:cs="Arial"/>
          <w:b/>
          <w:color w:val="auto"/>
          <w:lang w:val="en-ZA"/>
        </w:rPr>
        <w:t xml:space="preserve"> </w:t>
      </w:r>
      <w:r w:rsidRPr="007C2AC5">
        <w:rPr>
          <w:rFonts w:ascii="Arial" w:hAnsi="Arial" w:cs="Arial"/>
          <w:color w:val="auto"/>
          <w:lang w:val="en-ZA"/>
        </w:rPr>
        <w:t xml:space="preserve">100% of the basic levy for refuse </w:t>
      </w:r>
      <w:r w:rsidR="00423DA7" w:rsidRPr="007C2AC5">
        <w:rPr>
          <w:rFonts w:ascii="Arial" w:hAnsi="Arial" w:cs="Arial"/>
          <w:color w:val="auto"/>
          <w:lang w:val="en-ZA"/>
        </w:rPr>
        <w:t>for one service point per month.</w:t>
      </w:r>
    </w:p>
    <w:p w14:paraId="7A39951F" w14:textId="77777777" w:rsidR="00A65C48" w:rsidRPr="007C2AC5" w:rsidRDefault="00A65C48" w:rsidP="00A65C48">
      <w:pPr>
        <w:pStyle w:val="ListParagraph"/>
        <w:spacing w:before="240" w:line="360" w:lineRule="auto"/>
        <w:ind w:left="369" w:firstLine="0"/>
        <w:jc w:val="both"/>
        <w:rPr>
          <w:rFonts w:ascii="Arial" w:hAnsi="Arial" w:cs="Arial"/>
          <w:color w:val="auto"/>
          <w:lang w:val="en-ZA"/>
        </w:rPr>
      </w:pPr>
    </w:p>
    <w:p w14:paraId="0E1AAEA4" w14:textId="77777777" w:rsidR="00A65C48" w:rsidRPr="007C2AC5" w:rsidRDefault="00631821" w:rsidP="006E71EF">
      <w:pPr>
        <w:pStyle w:val="ListParagraph"/>
        <w:numPr>
          <w:ilvl w:val="1"/>
          <w:numId w:val="30"/>
        </w:numPr>
        <w:spacing w:before="240" w:after="0" w:line="360" w:lineRule="auto"/>
        <w:jc w:val="both"/>
        <w:rPr>
          <w:rFonts w:ascii="Arial" w:hAnsi="Arial" w:cs="Arial"/>
          <w:color w:val="auto"/>
          <w:lang w:val="en-ZA"/>
        </w:rPr>
      </w:pPr>
      <w:r w:rsidRPr="007C2AC5">
        <w:rPr>
          <w:rFonts w:ascii="Arial" w:hAnsi="Arial" w:cs="Arial"/>
          <w:b/>
          <w:color w:val="auto"/>
          <w:lang w:val="en-ZA"/>
        </w:rPr>
        <w:t>Property rates</w:t>
      </w:r>
      <w:r w:rsidR="004C54FA" w:rsidRPr="007C2AC5">
        <w:rPr>
          <w:rFonts w:ascii="Arial" w:hAnsi="Arial" w:cs="Arial"/>
          <w:b/>
          <w:color w:val="auto"/>
          <w:lang w:val="en-ZA"/>
        </w:rPr>
        <w:t xml:space="preserve">:  </w:t>
      </w:r>
    </w:p>
    <w:p w14:paraId="30AA7E1B" w14:textId="77777777" w:rsidR="001A6F14" w:rsidRPr="007C2AC5" w:rsidRDefault="001A6F14" w:rsidP="0011332D">
      <w:pPr>
        <w:pStyle w:val="ListParagraph"/>
        <w:numPr>
          <w:ilvl w:val="1"/>
          <w:numId w:val="31"/>
        </w:numPr>
        <w:spacing w:before="240" w:after="0" w:line="360" w:lineRule="auto"/>
        <w:ind w:left="720"/>
        <w:jc w:val="both"/>
        <w:rPr>
          <w:rFonts w:ascii="Arial" w:hAnsi="Arial" w:cs="Arial"/>
          <w:color w:val="auto"/>
          <w:lang w:val="en-ZA"/>
        </w:rPr>
      </w:pPr>
      <w:r w:rsidRPr="007C2AC5">
        <w:rPr>
          <w:rFonts w:ascii="Arial" w:hAnsi="Arial" w:cs="Arial"/>
          <w:bCs/>
          <w:color w:val="auto"/>
          <w:lang w:val="en-ZA"/>
        </w:rPr>
        <w:t>E</w:t>
      </w:r>
      <w:r w:rsidR="004C54FA" w:rsidRPr="007C2AC5">
        <w:rPr>
          <w:rFonts w:ascii="Arial" w:hAnsi="Arial" w:cs="Arial"/>
          <w:bCs/>
          <w:color w:val="auto"/>
          <w:lang w:val="en-ZA"/>
        </w:rPr>
        <w:t>ach registered indigent household may be subsidized for property rates as provided for in the annual budget and subject to the provisions of the Municipal Property Rates Act, 2006, currently 100%</w:t>
      </w:r>
      <w:r w:rsidR="0011332D" w:rsidRPr="007C2AC5">
        <w:rPr>
          <w:rFonts w:ascii="Arial" w:hAnsi="Arial" w:cs="Arial"/>
          <w:color w:val="auto"/>
          <w:lang w:val="en-ZA"/>
        </w:rPr>
        <w:t xml:space="preserve"> </w:t>
      </w:r>
      <w:r w:rsidR="004C54FA" w:rsidRPr="007C2AC5">
        <w:rPr>
          <w:rFonts w:ascii="Arial" w:hAnsi="Arial" w:cs="Arial"/>
          <w:color w:val="auto"/>
          <w:lang w:val="en-ZA"/>
        </w:rPr>
        <w:t>which include the amount in section</w:t>
      </w:r>
      <w:r w:rsidR="004C54FA" w:rsidRPr="007C2AC5">
        <w:rPr>
          <w:rFonts w:ascii="Arial" w:hAnsi="Arial" w:cs="Arial"/>
          <w:b/>
          <w:color w:val="auto"/>
          <w:lang w:val="en-ZA"/>
        </w:rPr>
        <w:t xml:space="preserve"> </w:t>
      </w:r>
      <w:r w:rsidR="004C54FA" w:rsidRPr="007C2AC5">
        <w:rPr>
          <w:rFonts w:ascii="Arial" w:hAnsi="Arial" w:cs="Arial"/>
          <w:color w:val="auto"/>
          <w:lang w:val="en-ZA"/>
        </w:rPr>
        <w:t>17(</w:t>
      </w:r>
      <w:proofErr w:type="spellStart"/>
      <w:r w:rsidR="004C54FA" w:rsidRPr="007C2AC5">
        <w:rPr>
          <w:rFonts w:ascii="Arial" w:hAnsi="Arial" w:cs="Arial"/>
          <w:color w:val="auto"/>
          <w:lang w:val="en-ZA"/>
        </w:rPr>
        <w:t>i</w:t>
      </w:r>
      <w:proofErr w:type="spellEnd"/>
      <w:r w:rsidR="004C54FA" w:rsidRPr="007C2AC5">
        <w:rPr>
          <w:rFonts w:ascii="Arial" w:hAnsi="Arial" w:cs="Arial"/>
          <w:color w:val="auto"/>
          <w:lang w:val="en-ZA"/>
        </w:rPr>
        <w:t>)(h) of the Municipal Property Rates Act (Act 6 of 2004</w:t>
      </w:r>
      <w:r w:rsidR="0011332D" w:rsidRPr="007C2AC5">
        <w:rPr>
          <w:rFonts w:ascii="Arial" w:hAnsi="Arial" w:cs="Arial"/>
          <w:color w:val="auto"/>
          <w:lang w:val="en-ZA"/>
        </w:rPr>
        <w:t>).</w:t>
      </w:r>
    </w:p>
    <w:p w14:paraId="17B491F3" w14:textId="77777777" w:rsidR="001A6F14" w:rsidRPr="007C2AC5" w:rsidRDefault="004C54FA" w:rsidP="006E71EF">
      <w:pPr>
        <w:pStyle w:val="ListParagraph"/>
        <w:numPr>
          <w:ilvl w:val="1"/>
          <w:numId w:val="31"/>
        </w:numPr>
        <w:spacing w:before="240" w:after="0" w:line="360" w:lineRule="auto"/>
        <w:ind w:left="720"/>
        <w:jc w:val="both"/>
        <w:rPr>
          <w:rFonts w:ascii="Arial" w:hAnsi="Arial" w:cs="Arial"/>
          <w:color w:val="auto"/>
          <w:lang w:val="en-ZA"/>
        </w:rPr>
      </w:pPr>
      <w:r w:rsidRPr="007C2AC5">
        <w:rPr>
          <w:rFonts w:ascii="Arial" w:hAnsi="Arial" w:cs="Arial"/>
          <w:color w:val="auto"/>
          <w:lang w:val="en-ZA"/>
        </w:rPr>
        <w:lastRenderedPageBreak/>
        <w:t>100% subsidy will be granted in respect of all dwellings or site</w:t>
      </w:r>
      <w:r w:rsidR="00162911" w:rsidRPr="007C2AC5">
        <w:rPr>
          <w:rFonts w:ascii="Arial" w:hAnsi="Arial" w:cs="Arial"/>
          <w:color w:val="auto"/>
          <w:lang w:val="en-ZA"/>
        </w:rPr>
        <w:t>s belonging to the municipality.</w:t>
      </w:r>
    </w:p>
    <w:p w14:paraId="054FDD57" w14:textId="77777777" w:rsidR="00674094" w:rsidRPr="007C2AC5" w:rsidRDefault="00674094" w:rsidP="006E71EF">
      <w:pPr>
        <w:pStyle w:val="ListParagraph"/>
        <w:numPr>
          <w:ilvl w:val="1"/>
          <w:numId w:val="31"/>
        </w:numPr>
        <w:spacing w:before="240" w:after="0" w:line="360" w:lineRule="auto"/>
        <w:ind w:left="720"/>
        <w:jc w:val="both"/>
        <w:rPr>
          <w:rFonts w:ascii="Arial" w:hAnsi="Arial" w:cs="Arial"/>
          <w:color w:val="auto"/>
          <w:lang w:val="en-ZA"/>
        </w:rPr>
      </w:pPr>
      <w:r w:rsidRPr="007C2AC5">
        <w:rPr>
          <w:rFonts w:ascii="Arial" w:hAnsi="Arial" w:cs="Arial"/>
          <w:color w:val="auto"/>
          <w:lang w:val="en-ZA"/>
        </w:rPr>
        <w:t xml:space="preserve">Pensioners will receive the following subsidies </w:t>
      </w:r>
      <w:r w:rsidR="00760708" w:rsidRPr="007C2AC5">
        <w:rPr>
          <w:rFonts w:ascii="Arial" w:hAnsi="Arial" w:cs="Arial"/>
          <w:color w:val="auto"/>
          <w:lang w:val="en-ZA"/>
        </w:rPr>
        <w:t xml:space="preserve">on property rates </w:t>
      </w:r>
      <w:r w:rsidRPr="007C2AC5">
        <w:rPr>
          <w:rFonts w:ascii="Arial" w:hAnsi="Arial" w:cs="Arial"/>
          <w:color w:val="auto"/>
          <w:lang w:val="en-ZA"/>
        </w:rPr>
        <w:t xml:space="preserve">per month:  </w:t>
      </w:r>
    </w:p>
    <w:p w14:paraId="63EAFFB6" w14:textId="77777777" w:rsidR="00674094" w:rsidRPr="007C2AC5" w:rsidRDefault="00674094" w:rsidP="006E71EF">
      <w:pPr>
        <w:pStyle w:val="ListParagraph"/>
        <w:numPr>
          <w:ilvl w:val="2"/>
          <w:numId w:val="31"/>
        </w:numPr>
        <w:spacing w:before="240" w:after="0" w:line="360" w:lineRule="auto"/>
        <w:ind w:left="1080"/>
        <w:jc w:val="both"/>
        <w:rPr>
          <w:rFonts w:ascii="Arial" w:hAnsi="Arial" w:cs="Arial"/>
          <w:color w:val="auto"/>
          <w:lang w:val="en-ZA"/>
        </w:rPr>
      </w:pPr>
      <w:r w:rsidRPr="007C2AC5">
        <w:rPr>
          <w:rFonts w:ascii="Arial" w:hAnsi="Arial" w:cs="Arial"/>
          <w:color w:val="auto"/>
          <w:lang w:val="en-ZA"/>
        </w:rPr>
        <w:t xml:space="preserve">65% Subsidy on the assessment rates when the household income is R4 000 and below;  </w:t>
      </w:r>
    </w:p>
    <w:p w14:paraId="4960D04B" w14:textId="77777777" w:rsidR="00674094" w:rsidRPr="007C2AC5" w:rsidRDefault="00674094" w:rsidP="006E71EF">
      <w:pPr>
        <w:pStyle w:val="ListParagraph"/>
        <w:numPr>
          <w:ilvl w:val="2"/>
          <w:numId w:val="31"/>
        </w:numPr>
        <w:spacing w:before="240" w:after="0" w:line="360" w:lineRule="auto"/>
        <w:ind w:left="1080"/>
        <w:jc w:val="both"/>
        <w:rPr>
          <w:rFonts w:ascii="Arial" w:hAnsi="Arial" w:cs="Arial"/>
          <w:color w:val="auto"/>
          <w:lang w:val="en-ZA"/>
        </w:rPr>
      </w:pPr>
      <w:r w:rsidRPr="007C2AC5">
        <w:rPr>
          <w:rFonts w:ascii="Arial" w:hAnsi="Arial" w:cs="Arial"/>
          <w:color w:val="auto"/>
          <w:lang w:val="en-ZA"/>
        </w:rPr>
        <w:t>55% Subsidy on the assessment rates when the household income is</w:t>
      </w:r>
      <w:r w:rsidR="00760708" w:rsidRPr="007C2AC5">
        <w:rPr>
          <w:rFonts w:ascii="Arial" w:hAnsi="Arial" w:cs="Arial"/>
          <w:color w:val="auto"/>
          <w:lang w:val="en-ZA"/>
        </w:rPr>
        <w:t xml:space="preserve"> between R4 </w:t>
      </w:r>
      <w:r w:rsidRPr="007C2AC5">
        <w:rPr>
          <w:rFonts w:ascii="Arial" w:hAnsi="Arial" w:cs="Arial"/>
          <w:color w:val="auto"/>
          <w:lang w:val="en-ZA"/>
        </w:rPr>
        <w:t>001</w:t>
      </w:r>
      <w:r w:rsidR="00760708" w:rsidRPr="007C2AC5">
        <w:rPr>
          <w:rFonts w:ascii="Arial" w:hAnsi="Arial" w:cs="Arial"/>
          <w:color w:val="auto"/>
          <w:lang w:val="en-ZA"/>
        </w:rPr>
        <w:t xml:space="preserve"> and R5 </w:t>
      </w:r>
      <w:r w:rsidRPr="007C2AC5">
        <w:rPr>
          <w:rFonts w:ascii="Arial" w:hAnsi="Arial" w:cs="Arial"/>
          <w:color w:val="auto"/>
          <w:lang w:val="en-ZA"/>
        </w:rPr>
        <w:t xml:space="preserve">000;  </w:t>
      </w:r>
      <w:r w:rsidR="00162911" w:rsidRPr="007C2AC5">
        <w:rPr>
          <w:rFonts w:ascii="Arial" w:hAnsi="Arial" w:cs="Arial"/>
          <w:color w:val="auto"/>
          <w:lang w:val="en-ZA"/>
        </w:rPr>
        <w:t>and</w:t>
      </w:r>
    </w:p>
    <w:p w14:paraId="2223ABA8" w14:textId="77777777" w:rsidR="00674094" w:rsidRPr="007C2AC5" w:rsidRDefault="00674094" w:rsidP="006E71EF">
      <w:pPr>
        <w:pStyle w:val="ListParagraph"/>
        <w:numPr>
          <w:ilvl w:val="2"/>
          <w:numId w:val="31"/>
        </w:numPr>
        <w:spacing w:before="240" w:after="0" w:line="360" w:lineRule="auto"/>
        <w:ind w:left="1080"/>
        <w:jc w:val="both"/>
        <w:rPr>
          <w:rFonts w:ascii="Arial" w:hAnsi="Arial" w:cs="Arial"/>
          <w:color w:val="auto"/>
          <w:lang w:val="en-ZA"/>
        </w:rPr>
      </w:pPr>
      <w:r w:rsidRPr="007C2AC5">
        <w:rPr>
          <w:rFonts w:ascii="Arial" w:hAnsi="Arial" w:cs="Arial"/>
          <w:color w:val="auto"/>
          <w:lang w:val="en-ZA"/>
        </w:rPr>
        <w:t>45% Subsidy on the assessment rates when the house</w:t>
      </w:r>
      <w:r w:rsidR="00760708" w:rsidRPr="007C2AC5">
        <w:rPr>
          <w:rFonts w:ascii="Arial" w:hAnsi="Arial" w:cs="Arial"/>
          <w:color w:val="auto"/>
          <w:lang w:val="en-ZA"/>
        </w:rPr>
        <w:t xml:space="preserve">hold income is between R5 </w:t>
      </w:r>
      <w:r w:rsidRPr="007C2AC5">
        <w:rPr>
          <w:rFonts w:ascii="Arial" w:hAnsi="Arial" w:cs="Arial"/>
          <w:color w:val="auto"/>
          <w:lang w:val="en-ZA"/>
        </w:rPr>
        <w:t>001</w:t>
      </w:r>
      <w:r w:rsidR="00760708" w:rsidRPr="007C2AC5">
        <w:rPr>
          <w:rFonts w:ascii="Arial" w:hAnsi="Arial" w:cs="Arial"/>
          <w:color w:val="auto"/>
          <w:lang w:val="en-ZA"/>
        </w:rPr>
        <w:t xml:space="preserve"> and R6 </w:t>
      </w:r>
      <w:r w:rsidRPr="007C2AC5">
        <w:rPr>
          <w:rFonts w:ascii="Arial" w:hAnsi="Arial" w:cs="Arial"/>
          <w:color w:val="auto"/>
          <w:lang w:val="en-ZA"/>
        </w:rPr>
        <w:t xml:space="preserve">000.  </w:t>
      </w:r>
    </w:p>
    <w:p w14:paraId="4D7D20C6" w14:textId="77777777" w:rsidR="004C54FA" w:rsidRPr="007C2AC5" w:rsidRDefault="004C54FA" w:rsidP="001A6F14">
      <w:pPr>
        <w:pStyle w:val="ListParagraph"/>
        <w:spacing w:before="240" w:after="0" w:line="360" w:lineRule="auto"/>
        <w:ind w:firstLine="0"/>
        <w:jc w:val="both"/>
        <w:rPr>
          <w:rFonts w:ascii="Arial" w:hAnsi="Arial" w:cs="Arial"/>
          <w:color w:val="auto"/>
          <w:highlight w:val="yellow"/>
          <w:lang w:val="en-ZA"/>
        </w:rPr>
      </w:pPr>
    </w:p>
    <w:p w14:paraId="545F367A" w14:textId="77777777" w:rsidR="00631821" w:rsidRPr="007C2AC5" w:rsidRDefault="004C54FA" w:rsidP="006E71EF">
      <w:pPr>
        <w:pStyle w:val="ListParagraph"/>
        <w:numPr>
          <w:ilvl w:val="1"/>
          <w:numId w:val="30"/>
        </w:numPr>
        <w:spacing w:before="240" w:after="0" w:line="360" w:lineRule="auto"/>
        <w:ind w:left="630" w:hanging="630"/>
        <w:jc w:val="both"/>
        <w:rPr>
          <w:rFonts w:ascii="Arial" w:hAnsi="Arial" w:cs="Arial"/>
          <w:b/>
          <w:color w:val="auto"/>
          <w:lang w:val="en-ZA"/>
        </w:rPr>
      </w:pPr>
      <w:r w:rsidRPr="007C2AC5">
        <w:rPr>
          <w:rFonts w:ascii="Arial" w:hAnsi="Arial" w:cs="Arial"/>
          <w:b/>
          <w:color w:val="auto"/>
          <w:lang w:val="en-ZA"/>
        </w:rPr>
        <w:t>Burials</w:t>
      </w:r>
    </w:p>
    <w:p w14:paraId="63B9CB66" w14:textId="77777777" w:rsidR="004C54FA" w:rsidRPr="007C2AC5" w:rsidRDefault="004C54FA" w:rsidP="001A6F14">
      <w:pPr>
        <w:pStyle w:val="ListParagraph"/>
        <w:spacing w:before="240" w:after="0" w:line="360" w:lineRule="auto"/>
        <w:ind w:left="630" w:firstLine="0"/>
        <w:jc w:val="both"/>
        <w:rPr>
          <w:rFonts w:ascii="Arial" w:hAnsi="Arial" w:cs="Arial"/>
          <w:color w:val="auto"/>
          <w:lang w:val="en-ZA"/>
        </w:rPr>
      </w:pPr>
      <w:r w:rsidRPr="007C2AC5">
        <w:rPr>
          <w:rFonts w:ascii="Arial" w:hAnsi="Arial" w:cs="Arial"/>
          <w:color w:val="auto"/>
          <w:lang w:val="en-ZA"/>
        </w:rPr>
        <w:t>In the event of the death of a member of an indigent household, the municipality may exempt the household from the cost of digging and preparation of a grave, provided that the burial takes place in a municipal cemetery</w:t>
      </w:r>
      <w:r w:rsidR="00423DA7" w:rsidRPr="007C2AC5">
        <w:rPr>
          <w:rFonts w:ascii="Arial" w:hAnsi="Arial" w:cs="Arial"/>
          <w:color w:val="auto"/>
          <w:lang w:val="en-ZA"/>
        </w:rPr>
        <w:t xml:space="preserve"> and the deceased is not covered by a burial policy</w:t>
      </w:r>
      <w:r w:rsidRPr="007C2AC5">
        <w:rPr>
          <w:rFonts w:ascii="Arial" w:hAnsi="Arial" w:cs="Arial"/>
          <w:color w:val="auto"/>
          <w:lang w:val="en-ZA"/>
        </w:rPr>
        <w:t>. The affected household has to apply for above benefit.</w:t>
      </w:r>
    </w:p>
    <w:p w14:paraId="69BCE32A" w14:textId="77777777" w:rsidR="00423DA7" w:rsidRPr="007C2AC5" w:rsidRDefault="00423DA7" w:rsidP="00986DFC">
      <w:pPr>
        <w:pStyle w:val="ListParagraph"/>
        <w:spacing w:before="240" w:after="0" w:line="360" w:lineRule="auto"/>
        <w:ind w:left="369" w:firstLine="0"/>
        <w:jc w:val="both"/>
        <w:rPr>
          <w:rFonts w:ascii="Arial" w:hAnsi="Arial" w:cs="Arial"/>
          <w:b/>
          <w:color w:val="auto"/>
          <w:lang w:val="en-ZA"/>
        </w:rPr>
      </w:pPr>
    </w:p>
    <w:p w14:paraId="0E63BDAB" w14:textId="77777777" w:rsidR="00162911" w:rsidRPr="007C2AC5" w:rsidRDefault="00162911" w:rsidP="00986DFC">
      <w:pPr>
        <w:pStyle w:val="ListParagraph"/>
        <w:spacing w:before="240" w:after="0" w:line="360" w:lineRule="auto"/>
        <w:ind w:left="369" w:firstLine="0"/>
        <w:jc w:val="both"/>
        <w:rPr>
          <w:rFonts w:ascii="Arial" w:hAnsi="Arial" w:cs="Arial"/>
          <w:b/>
          <w:color w:val="auto"/>
          <w:lang w:val="en-ZA"/>
        </w:rPr>
      </w:pPr>
    </w:p>
    <w:p w14:paraId="237002D1" w14:textId="77777777" w:rsidR="00162911" w:rsidRPr="007C2AC5" w:rsidRDefault="00162911" w:rsidP="00986DFC">
      <w:pPr>
        <w:pStyle w:val="ListParagraph"/>
        <w:spacing w:before="240" w:after="0" w:line="360" w:lineRule="auto"/>
        <w:ind w:left="369" w:firstLine="0"/>
        <w:jc w:val="both"/>
        <w:rPr>
          <w:rFonts w:ascii="Arial" w:hAnsi="Arial" w:cs="Arial"/>
          <w:b/>
          <w:color w:val="auto"/>
          <w:lang w:val="en-ZA"/>
        </w:rPr>
      </w:pPr>
    </w:p>
    <w:p w14:paraId="1B28E086" w14:textId="77777777" w:rsidR="00162911" w:rsidRPr="007C2AC5" w:rsidRDefault="00A961B8" w:rsidP="00162911">
      <w:pPr>
        <w:pStyle w:val="ListParagraph"/>
        <w:numPr>
          <w:ilvl w:val="1"/>
          <w:numId w:val="30"/>
        </w:numPr>
        <w:spacing w:before="240" w:after="0" w:line="360" w:lineRule="auto"/>
        <w:ind w:left="630" w:hanging="540"/>
        <w:jc w:val="both"/>
        <w:rPr>
          <w:rFonts w:ascii="Arial" w:hAnsi="Arial" w:cs="Arial"/>
          <w:color w:val="auto"/>
          <w:lang w:val="en-ZA"/>
        </w:rPr>
      </w:pPr>
      <w:r w:rsidRPr="007C2AC5">
        <w:rPr>
          <w:rFonts w:ascii="Arial" w:hAnsi="Arial" w:cs="Arial"/>
          <w:b/>
          <w:color w:val="auto"/>
          <w:lang w:val="en-ZA"/>
        </w:rPr>
        <w:t>Unforeseen property expenditures</w:t>
      </w:r>
    </w:p>
    <w:p w14:paraId="0A3A2AEE" w14:textId="77777777" w:rsidR="00A961B8" w:rsidRPr="007C2AC5" w:rsidRDefault="00162911" w:rsidP="00162911">
      <w:pPr>
        <w:pStyle w:val="ListParagraph"/>
        <w:spacing w:before="240" w:after="0" w:line="360" w:lineRule="auto"/>
        <w:ind w:left="630" w:firstLine="0"/>
        <w:jc w:val="both"/>
        <w:rPr>
          <w:rFonts w:ascii="Arial" w:hAnsi="Arial" w:cs="Arial"/>
          <w:color w:val="auto"/>
          <w:lang w:val="en-ZA"/>
        </w:rPr>
      </w:pPr>
      <w:r w:rsidRPr="007C2AC5">
        <w:rPr>
          <w:rFonts w:ascii="Arial" w:hAnsi="Arial" w:cs="Arial"/>
          <w:color w:val="auto"/>
          <w:lang w:val="en-ZA"/>
        </w:rPr>
        <w:t>The</w:t>
      </w:r>
      <w:r w:rsidR="00A961B8" w:rsidRPr="007C2AC5">
        <w:rPr>
          <w:rFonts w:ascii="Arial" w:hAnsi="Arial" w:cs="Arial"/>
          <w:color w:val="auto"/>
          <w:lang w:val="en-ZA"/>
        </w:rPr>
        <w:t xml:space="preserve"> municipality may, upon its discretion, subsidize an indi</w:t>
      </w:r>
      <w:r w:rsidR="00A52B2A" w:rsidRPr="007C2AC5">
        <w:rPr>
          <w:rFonts w:ascii="Arial" w:hAnsi="Arial" w:cs="Arial"/>
          <w:color w:val="auto"/>
          <w:lang w:val="en-ZA"/>
        </w:rPr>
        <w:t xml:space="preserve">gent household in full for any </w:t>
      </w:r>
      <w:r w:rsidR="00A961B8" w:rsidRPr="007C2AC5">
        <w:rPr>
          <w:rFonts w:ascii="Arial" w:hAnsi="Arial" w:cs="Arial"/>
          <w:color w:val="auto"/>
          <w:lang w:val="en-ZA"/>
        </w:rPr>
        <w:t>unforeseen property expenditures such as water leakages</w:t>
      </w:r>
      <w:r w:rsidR="00A52B2A" w:rsidRPr="007C2AC5">
        <w:rPr>
          <w:rFonts w:ascii="Arial" w:hAnsi="Arial" w:cs="Arial"/>
          <w:color w:val="auto"/>
          <w:lang w:val="en-ZA"/>
        </w:rPr>
        <w:t xml:space="preserve"> and faulty electricity meters subject to approval by the Chief Financial Officer.</w:t>
      </w:r>
    </w:p>
    <w:p w14:paraId="748DB36A" w14:textId="77777777" w:rsidR="00162911" w:rsidRPr="007C2AC5" w:rsidRDefault="00162911" w:rsidP="00162911">
      <w:pPr>
        <w:pStyle w:val="ListParagraph"/>
        <w:spacing w:before="240" w:after="0" w:line="360" w:lineRule="auto"/>
        <w:ind w:left="630" w:firstLine="0"/>
        <w:jc w:val="both"/>
        <w:rPr>
          <w:rFonts w:ascii="Arial" w:hAnsi="Arial" w:cs="Arial"/>
          <w:color w:val="auto"/>
          <w:lang w:val="en-ZA"/>
        </w:rPr>
      </w:pPr>
    </w:p>
    <w:p w14:paraId="7B28EA3B" w14:textId="77777777" w:rsidR="00A52B2A" w:rsidRPr="007C2AC5" w:rsidRDefault="00593EC0" w:rsidP="006E71EF">
      <w:pPr>
        <w:pStyle w:val="ListParagraph"/>
        <w:numPr>
          <w:ilvl w:val="1"/>
          <w:numId w:val="30"/>
        </w:numPr>
        <w:spacing w:before="240" w:after="0" w:line="360" w:lineRule="auto"/>
        <w:ind w:left="630" w:hanging="540"/>
        <w:jc w:val="both"/>
        <w:rPr>
          <w:rFonts w:ascii="Arial" w:hAnsi="Arial" w:cs="Arial"/>
          <w:color w:val="auto"/>
          <w:lang w:val="en-ZA"/>
        </w:rPr>
      </w:pPr>
      <w:r w:rsidRPr="007C2AC5">
        <w:rPr>
          <w:rFonts w:ascii="Arial" w:hAnsi="Arial" w:cs="Arial"/>
          <w:color w:val="auto"/>
          <w:lang w:val="en-ZA"/>
        </w:rPr>
        <w:t>100% su</w:t>
      </w:r>
      <w:r w:rsidR="004C54FA" w:rsidRPr="007C2AC5">
        <w:rPr>
          <w:rFonts w:ascii="Arial" w:hAnsi="Arial" w:cs="Arial"/>
          <w:color w:val="auto"/>
          <w:lang w:val="en-ZA"/>
        </w:rPr>
        <w:t>bsidy of the installation of a p</w:t>
      </w:r>
      <w:r w:rsidRPr="007C2AC5">
        <w:rPr>
          <w:rFonts w:ascii="Arial" w:hAnsi="Arial" w:cs="Arial"/>
          <w:color w:val="auto"/>
          <w:lang w:val="en-ZA"/>
        </w:rPr>
        <w:t>re</w:t>
      </w:r>
      <w:r w:rsidR="004C54FA" w:rsidRPr="007C2AC5">
        <w:rPr>
          <w:rFonts w:ascii="Arial" w:hAnsi="Arial" w:cs="Arial"/>
          <w:color w:val="auto"/>
          <w:lang w:val="en-ZA"/>
        </w:rPr>
        <w:t>-</w:t>
      </w:r>
      <w:r w:rsidR="00A52B2A" w:rsidRPr="007C2AC5">
        <w:rPr>
          <w:rFonts w:ascii="Arial" w:hAnsi="Arial" w:cs="Arial"/>
          <w:color w:val="auto"/>
          <w:lang w:val="en-ZA"/>
        </w:rPr>
        <w:t>paid meter where necessary.</w:t>
      </w:r>
    </w:p>
    <w:p w14:paraId="6BAEDC08" w14:textId="77777777" w:rsidR="00A65C48" w:rsidRPr="007C2AC5" w:rsidRDefault="00A65C48" w:rsidP="001A6F14">
      <w:pPr>
        <w:pStyle w:val="ListParagraph"/>
        <w:spacing w:before="240" w:after="0" w:line="360" w:lineRule="auto"/>
        <w:ind w:left="630" w:hanging="540"/>
        <w:jc w:val="both"/>
        <w:rPr>
          <w:rFonts w:ascii="Arial" w:hAnsi="Arial" w:cs="Arial"/>
          <w:color w:val="auto"/>
          <w:lang w:val="en-ZA"/>
        </w:rPr>
      </w:pPr>
    </w:p>
    <w:p w14:paraId="2E3C0FD3" w14:textId="77777777" w:rsidR="00A52B2A" w:rsidRPr="007C2AC5" w:rsidRDefault="00A52B2A" w:rsidP="006E71EF">
      <w:pPr>
        <w:pStyle w:val="ListParagraph"/>
        <w:numPr>
          <w:ilvl w:val="1"/>
          <w:numId w:val="30"/>
        </w:numPr>
        <w:spacing w:before="240" w:after="0" w:line="360" w:lineRule="auto"/>
        <w:ind w:left="630" w:hanging="540"/>
        <w:jc w:val="both"/>
        <w:rPr>
          <w:rFonts w:ascii="Arial" w:hAnsi="Arial" w:cs="Arial"/>
          <w:color w:val="auto"/>
          <w:lang w:val="en-ZA"/>
        </w:rPr>
      </w:pPr>
      <w:r w:rsidRPr="007C2AC5">
        <w:rPr>
          <w:rFonts w:ascii="Arial" w:hAnsi="Arial" w:cs="Arial"/>
          <w:b/>
          <w:color w:val="auto"/>
          <w:lang w:val="en-ZA"/>
        </w:rPr>
        <w:t>Assistance on arrears</w:t>
      </w:r>
    </w:p>
    <w:p w14:paraId="5137E14D" w14:textId="5CD8AECB" w:rsidR="00857030" w:rsidRPr="00044916" w:rsidRDefault="00A52B2A" w:rsidP="006E71EF">
      <w:pPr>
        <w:pStyle w:val="ListParagraph"/>
        <w:numPr>
          <w:ilvl w:val="1"/>
          <w:numId w:val="32"/>
        </w:numPr>
        <w:spacing w:before="240" w:after="0" w:line="360" w:lineRule="auto"/>
        <w:ind w:left="990"/>
        <w:jc w:val="both"/>
        <w:rPr>
          <w:rFonts w:ascii="Arial" w:hAnsi="Arial" w:cs="Arial"/>
          <w:color w:val="auto"/>
          <w:highlight w:val="yellow"/>
          <w:lang w:val="en-ZA"/>
          <w:rPrChange w:id="23" w:author="Jamion Booysen" w:date="2020-05-15T13:44:00Z">
            <w:rPr>
              <w:rFonts w:ascii="Arial" w:hAnsi="Arial" w:cs="Arial"/>
              <w:color w:val="auto"/>
              <w:lang w:val="en-ZA"/>
            </w:rPr>
          </w:rPrChange>
        </w:rPr>
      </w:pPr>
      <w:r w:rsidRPr="00044916">
        <w:rPr>
          <w:rFonts w:ascii="Arial" w:hAnsi="Arial" w:cs="Arial"/>
          <w:color w:val="auto"/>
          <w:highlight w:val="yellow"/>
          <w:lang w:val="en-ZA"/>
          <w:rPrChange w:id="24" w:author="Jamion Booysen" w:date="2020-05-15T13:44:00Z">
            <w:rPr>
              <w:rFonts w:ascii="Arial" w:hAnsi="Arial" w:cs="Arial"/>
              <w:color w:val="auto"/>
              <w:lang w:val="en-ZA"/>
            </w:rPr>
          </w:rPrChange>
        </w:rPr>
        <w:t>A</w:t>
      </w:r>
      <w:r w:rsidR="00A961B8" w:rsidRPr="00044916">
        <w:rPr>
          <w:rFonts w:ascii="Arial" w:hAnsi="Arial" w:cs="Arial"/>
          <w:color w:val="auto"/>
          <w:highlight w:val="yellow"/>
          <w:lang w:val="en-ZA"/>
          <w:rPrChange w:id="25" w:author="Jamion Booysen" w:date="2020-05-15T13:44:00Z">
            <w:rPr>
              <w:rFonts w:ascii="Arial" w:hAnsi="Arial" w:cs="Arial"/>
              <w:color w:val="auto"/>
              <w:lang w:val="en-ZA"/>
            </w:rPr>
          </w:rPrChange>
        </w:rPr>
        <w:t xml:space="preserve">ny </w:t>
      </w:r>
      <w:r w:rsidRPr="00044916">
        <w:rPr>
          <w:rFonts w:ascii="Arial" w:hAnsi="Arial" w:cs="Arial"/>
          <w:color w:val="auto"/>
          <w:highlight w:val="yellow"/>
          <w:lang w:val="en-ZA"/>
          <w:rPrChange w:id="26" w:author="Jamion Booysen" w:date="2020-05-15T13:44:00Z">
            <w:rPr>
              <w:rFonts w:ascii="Arial" w:hAnsi="Arial" w:cs="Arial"/>
              <w:color w:val="auto"/>
              <w:lang w:val="en-ZA"/>
            </w:rPr>
          </w:rPrChange>
        </w:rPr>
        <w:t xml:space="preserve">first time indigent </w:t>
      </w:r>
      <w:r w:rsidR="00A961B8" w:rsidRPr="00044916">
        <w:rPr>
          <w:rFonts w:ascii="Arial" w:hAnsi="Arial" w:cs="Arial"/>
          <w:color w:val="auto"/>
          <w:highlight w:val="yellow"/>
          <w:lang w:val="en-ZA"/>
          <w:rPrChange w:id="27" w:author="Jamion Booysen" w:date="2020-05-15T13:44:00Z">
            <w:rPr>
              <w:rFonts w:ascii="Arial" w:hAnsi="Arial" w:cs="Arial"/>
              <w:color w:val="auto"/>
              <w:lang w:val="en-ZA"/>
            </w:rPr>
          </w:rPrChange>
        </w:rPr>
        <w:t>applicant qualifies for a write-off of that household’s</w:t>
      </w:r>
      <w:r w:rsidR="003074FB" w:rsidRPr="00044916">
        <w:rPr>
          <w:rFonts w:ascii="Arial" w:hAnsi="Arial" w:cs="Arial"/>
          <w:color w:val="auto"/>
          <w:highlight w:val="yellow"/>
          <w:lang w:val="en-ZA"/>
          <w:rPrChange w:id="28" w:author="Jamion Booysen" w:date="2020-05-15T13:44:00Z">
            <w:rPr>
              <w:rFonts w:ascii="Arial" w:hAnsi="Arial" w:cs="Arial"/>
              <w:color w:val="auto"/>
              <w:lang w:val="en-ZA"/>
            </w:rPr>
          </w:rPrChange>
        </w:rPr>
        <w:t xml:space="preserve"> </w:t>
      </w:r>
      <w:r w:rsidR="00A961B8" w:rsidRPr="00044916">
        <w:rPr>
          <w:rFonts w:ascii="Arial" w:hAnsi="Arial" w:cs="Arial"/>
          <w:color w:val="auto"/>
          <w:highlight w:val="yellow"/>
          <w:lang w:val="en-ZA"/>
          <w:rPrChange w:id="29" w:author="Jamion Booysen" w:date="2020-05-15T13:44:00Z">
            <w:rPr>
              <w:rFonts w:ascii="Arial" w:hAnsi="Arial" w:cs="Arial"/>
              <w:color w:val="auto"/>
              <w:lang w:val="en-ZA"/>
            </w:rPr>
          </w:rPrChange>
        </w:rPr>
        <w:t xml:space="preserve">municipal debt. </w:t>
      </w:r>
      <w:r w:rsidR="00593EC0" w:rsidRPr="00044916">
        <w:rPr>
          <w:rFonts w:ascii="Arial" w:hAnsi="Arial" w:cs="Arial"/>
          <w:color w:val="auto"/>
          <w:highlight w:val="yellow"/>
          <w:lang w:val="en-ZA"/>
          <w:rPrChange w:id="30" w:author="Jamion Booysen" w:date="2020-05-15T13:44:00Z">
            <w:rPr>
              <w:rFonts w:ascii="Arial" w:hAnsi="Arial" w:cs="Arial"/>
              <w:color w:val="auto"/>
              <w:lang w:val="en-ZA"/>
            </w:rPr>
          </w:rPrChange>
        </w:rPr>
        <w:t xml:space="preserve">Outstanding debt of successful applicants will be written off </w:t>
      </w:r>
      <w:ins w:id="31" w:author="Jamion Booysen" w:date="2020-05-15T13:40:00Z">
        <w:r w:rsidR="00044916" w:rsidRPr="00044916">
          <w:rPr>
            <w:rFonts w:ascii="Arial" w:hAnsi="Arial" w:cs="Arial"/>
            <w:color w:val="auto"/>
            <w:highlight w:val="yellow"/>
            <w:lang w:val="en-ZA"/>
            <w:rPrChange w:id="32" w:author="Jamion Booysen" w:date="2020-05-15T13:44:00Z">
              <w:rPr>
                <w:rFonts w:ascii="Arial" w:hAnsi="Arial" w:cs="Arial"/>
                <w:color w:val="auto"/>
                <w:lang w:val="en-ZA"/>
              </w:rPr>
            </w:rPrChange>
          </w:rPr>
          <w:t>annually at the end of each financial year</w:t>
        </w:r>
      </w:ins>
      <w:del w:id="33" w:author="Jamion Booysen" w:date="2020-05-15T13:40:00Z">
        <w:r w:rsidR="00593EC0" w:rsidRPr="00044916" w:rsidDel="00044916">
          <w:rPr>
            <w:rFonts w:ascii="Arial" w:hAnsi="Arial" w:cs="Arial"/>
            <w:color w:val="auto"/>
            <w:highlight w:val="yellow"/>
            <w:lang w:val="en-ZA"/>
            <w:rPrChange w:id="34" w:author="Jamion Booysen" w:date="2020-05-15T13:44:00Z">
              <w:rPr>
                <w:rFonts w:ascii="Arial" w:hAnsi="Arial" w:cs="Arial"/>
                <w:color w:val="auto"/>
                <w:lang w:val="en-ZA"/>
              </w:rPr>
            </w:rPrChange>
          </w:rPr>
          <w:delText>(</w:delText>
        </w:r>
        <w:r w:rsidR="00A961B8" w:rsidRPr="00044916" w:rsidDel="00044916">
          <w:rPr>
            <w:rFonts w:ascii="Arial" w:hAnsi="Arial" w:cs="Arial"/>
            <w:color w:val="auto"/>
            <w:highlight w:val="yellow"/>
            <w:lang w:val="en-ZA"/>
            <w:rPrChange w:id="35" w:author="Jamion Booysen" w:date="2020-05-15T13:44:00Z">
              <w:rPr>
                <w:rFonts w:ascii="Arial" w:hAnsi="Arial" w:cs="Arial"/>
                <w:color w:val="auto"/>
                <w:lang w:val="en-ZA"/>
              </w:rPr>
            </w:rPrChange>
          </w:rPr>
          <w:delText>only once)</w:delText>
        </w:r>
      </w:del>
      <w:r w:rsidR="00A961B8" w:rsidRPr="00044916">
        <w:rPr>
          <w:rFonts w:ascii="Arial" w:hAnsi="Arial" w:cs="Arial"/>
          <w:color w:val="auto"/>
          <w:highlight w:val="yellow"/>
          <w:lang w:val="en-ZA"/>
          <w:rPrChange w:id="36" w:author="Jamion Booysen" w:date="2020-05-15T13:44:00Z">
            <w:rPr>
              <w:rFonts w:ascii="Arial" w:hAnsi="Arial" w:cs="Arial"/>
              <w:color w:val="auto"/>
              <w:lang w:val="en-ZA"/>
            </w:rPr>
          </w:rPrChange>
        </w:rPr>
        <w:t xml:space="preserve"> against the C</w:t>
      </w:r>
      <w:r w:rsidRPr="00044916">
        <w:rPr>
          <w:rFonts w:ascii="Arial" w:hAnsi="Arial" w:cs="Arial"/>
          <w:color w:val="auto"/>
          <w:highlight w:val="yellow"/>
          <w:lang w:val="en-ZA"/>
          <w:rPrChange w:id="37" w:author="Jamion Booysen" w:date="2020-05-15T13:44:00Z">
            <w:rPr>
              <w:rFonts w:ascii="Arial" w:hAnsi="Arial" w:cs="Arial"/>
              <w:color w:val="auto"/>
              <w:lang w:val="en-ZA"/>
            </w:rPr>
          </w:rPrChange>
        </w:rPr>
        <w:t>ouncils provision for bad debt;</w:t>
      </w:r>
    </w:p>
    <w:p w14:paraId="67CB2408" w14:textId="77777777" w:rsidR="003074FB" w:rsidRPr="007C2AC5" w:rsidRDefault="003074FB" w:rsidP="006E71EF">
      <w:pPr>
        <w:numPr>
          <w:ilvl w:val="1"/>
          <w:numId w:val="32"/>
        </w:numPr>
        <w:spacing w:before="240" w:after="0" w:line="360" w:lineRule="auto"/>
        <w:ind w:left="990"/>
        <w:jc w:val="both"/>
        <w:rPr>
          <w:rFonts w:ascii="Arial" w:hAnsi="Arial" w:cs="Arial"/>
          <w:color w:val="auto"/>
          <w:lang w:val="en-ZA"/>
        </w:rPr>
      </w:pPr>
      <w:r w:rsidRPr="007C2AC5">
        <w:rPr>
          <w:rFonts w:ascii="Arial" w:hAnsi="Arial" w:cs="Arial"/>
          <w:color w:val="auto"/>
          <w:lang w:val="en-ZA"/>
        </w:rPr>
        <w:t xml:space="preserve">An indigent account holder qualifies for a write-off if the arrears are </w:t>
      </w:r>
      <w:r w:rsidR="00A52B2A" w:rsidRPr="007C2AC5">
        <w:rPr>
          <w:rFonts w:ascii="Arial" w:hAnsi="Arial" w:cs="Arial"/>
          <w:color w:val="auto"/>
          <w:lang w:val="en-ZA"/>
        </w:rPr>
        <w:t>the result of</w:t>
      </w:r>
      <w:r w:rsidRPr="007C2AC5">
        <w:rPr>
          <w:rFonts w:ascii="Arial" w:hAnsi="Arial" w:cs="Arial"/>
          <w:color w:val="auto"/>
          <w:lang w:val="en-ZA"/>
        </w:rPr>
        <w:t xml:space="preserve"> a water leakage and evidence of such a repair </w:t>
      </w:r>
      <w:r w:rsidR="00A52B2A" w:rsidRPr="007C2AC5">
        <w:rPr>
          <w:rFonts w:ascii="Arial" w:hAnsi="Arial" w:cs="Arial"/>
          <w:color w:val="auto"/>
          <w:lang w:val="en-ZA"/>
        </w:rPr>
        <w:t>must</w:t>
      </w:r>
      <w:r w:rsidRPr="007C2AC5">
        <w:rPr>
          <w:rFonts w:ascii="Arial" w:hAnsi="Arial" w:cs="Arial"/>
          <w:color w:val="auto"/>
          <w:lang w:val="en-ZA"/>
        </w:rPr>
        <w:t xml:space="preserve"> be provided </w:t>
      </w:r>
      <w:r w:rsidR="00A52B2A" w:rsidRPr="007C2AC5">
        <w:rPr>
          <w:rFonts w:ascii="Arial" w:hAnsi="Arial" w:cs="Arial"/>
          <w:color w:val="auto"/>
          <w:lang w:val="en-ZA"/>
        </w:rPr>
        <w:t>to for consideration of the write-of; and</w:t>
      </w:r>
    </w:p>
    <w:p w14:paraId="773237AC" w14:textId="411FFBF2" w:rsidR="00674094" w:rsidRPr="007C2AC5" w:rsidRDefault="00760708" w:rsidP="006E71EF">
      <w:pPr>
        <w:numPr>
          <w:ilvl w:val="1"/>
          <w:numId w:val="32"/>
        </w:numPr>
        <w:spacing w:before="240" w:after="0" w:line="360" w:lineRule="auto"/>
        <w:ind w:left="990"/>
        <w:jc w:val="both"/>
        <w:rPr>
          <w:rFonts w:ascii="Arial" w:hAnsi="Arial" w:cs="Arial"/>
          <w:color w:val="auto"/>
          <w:lang w:val="en-ZA"/>
        </w:rPr>
      </w:pPr>
      <w:r w:rsidRPr="00044916">
        <w:rPr>
          <w:rFonts w:ascii="Arial" w:hAnsi="Arial" w:cs="Arial"/>
          <w:color w:val="auto"/>
          <w:highlight w:val="yellow"/>
          <w:lang w:val="en-ZA"/>
          <w:rPrChange w:id="38" w:author="Jamion Booysen" w:date="2020-05-15T13:44:00Z">
            <w:rPr>
              <w:rFonts w:ascii="Arial" w:hAnsi="Arial" w:cs="Arial"/>
              <w:color w:val="auto"/>
              <w:lang w:val="en-ZA"/>
            </w:rPr>
          </w:rPrChange>
        </w:rPr>
        <w:lastRenderedPageBreak/>
        <w:t xml:space="preserve">Any write-off regarding </w:t>
      </w:r>
      <w:r w:rsidR="003074FB" w:rsidRPr="00044916">
        <w:rPr>
          <w:rFonts w:ascii="Arial" w:hAnsi="Arial" w:cs="Arial"/>
          <w:color w:val="auto"/>
          <w:highlight w:val="yellow"/>
          <w:lang w:val="en-ZA"/>
          <w:rPrChange w:id="39" w:author="Jamion Booysen" w:date="2020-05-15T13:44:00Z">
            <w:rPr>
              <w:rFonts w:ascii="Arial" w:hAnsi="Arial" w:cs="Arial"/>
              <w:color w:val="auto"/>
              <w:lang w:val="en-ZA"/>
            </w:rPr>
          </w:rPrChange>
        </w:rPr>
        <w:t xml:space="preserve">9a and b </w:t>
      </w:r>
      <w:r w:rsidR="00674094" w:rsidRPr="00044916">
        <w:rPr>
          <w:rFonts w:ascii="Arial" w:hAnsi="Arial" w:cs="Arial"/>
          <w:color w:val="auto"/>
          <w:highlight w:val="yellow"/>
          <w:lang w:val="en-ZA"/>
          <w:rPrChange w:id="40" w:author="Jamion Booysen" w:date="2020-05-15T13:44:00Z">
            <w:rPr>
              <w:rFonts w:ascii="Arial" w:hAnsi="Arial" w:cs="Arial"/>
              <w:color w:val="auto"/>
              <w:lang w:val="en-ZA"/>
            </w:rPr>
          </w:rPrChange>
        </w:rPr>
        <w:t>have to be approved</w:t>
      </w:r>
      <w:ins w:id="41" w:author="Jamion Booysen" w:date="2020-05-15T13:43:00Z">
        <w:r w:rsidR="00044916" w:rsidRPr="00044916">
          <w:rPr>
            <w:rFonts w:ascii="Arial" w:hAnsi="Arial" w:cs="Arial"/>
            <w:color w:val="auto"/>
            <w:highlight w:val="yellow"/>
            <w:lang w:val="en-ZA"/>
            <w:rPrChange w:id="42" w:author="Jamion Booysen" w:date="2020-05-15T13:44:00Z">
              <w:rPr>
                <w:rFonts w:ascii="Arial" w:hAnsi="Arial" w:cs="Arial"/>
                <w:color w:val="auto"/>
                <w:lang w:val="en-ZA"/>
              </w:rPr>
            </w:rPrChange>
          </w:rPr>
          <w:t xml:space="preserve"> by the accounting officer and may be sub-delegated to the chief financial officer and </w:t>
        </w:r>
      </w:ins>
      <w:del w:id="43" w:author="Jamion Booysen" w:date="2020-05-15T13:43:00Z">
        <w:r w:rsidR="00674094" w:rsidRPr="00044916" w:rsidDel="00044916">
          <w:rPr>
            <w:rFonts w:ascii="Arial" w:hAnsi="Arial" w:cs="Arial"/>
            <w:color w:val="auto"/>
            <w:highlight w:val="yellow"/>
            <w:lang w:val="en-ZA"/>
            <w:rPrChange w:id="44" w:author="Jamion Booysen" w:date="2020-05-15T13:44:00Z">
              <w:rPr>
                <w:rFonts w:ascii="Arial" w:hAnsi="Arial" w:cs="Arial"/>
                <w:color w:val="auto"/>
                <w:lang w:val="en-ZA"/>
              </w:rPr>
            </w:rPrChange>
          </w:rPr>
          <w:delText xml:space="preserve"> by council and</w:delText>
        </w:r>
      </w:del>
      <w:r w:rsidR="00674094" w:rsidRPr="00044916">
        <w:rPr>
          <w:rFonts w:ascii="Arial" w:hAnsi="Arial" w:cs="Arial"/>
          <w:color w:val="auto"/>
          <w:highlight w:val="yellow"/>
          <w:lang w:val="en-ZA"/>
          <w:rPrChange w:id="45" w:author="Jamion Booysen" w:date="2020-05-15T13:44:00Z">
            <w:rPr>
              <w:rFonts w:ascii="Arial" w:hAnsi="Arial" w:cs="Arial"/>
              <w:color w:val="auto"/>
              <w:lang w:val="en-ZA"/>
            </w:rPr>
          </w:rPrChange>
        </w:rPr>
        <w:t xml:space="preserve"> recorded for audit purposes</w:t>
      </w:r>
      <w:r w:rsidR="00674094" w:rsidRPr="007C2AC5">
        <w:rPr>
          <w:rFonts w:ascii="Arial" w:hAnsi="Arial" w:cs="Arial"/>
          <w:color w:val="auto"/>
          <w:lang w:val="en-ZA"/>
        </w:rPr>
        <w:t>.</w:t>
      </w:r>
    </w:p>
    <w:p w14:paraId="5C8EA97C" w14:textId="77777777" w:rsidR="00674094" w:rsidRPr="007C2AC5" w:rsidRDefault="001A6F14" w:rsidP="006E71EF">
      <w:pPr>
        <w:pStyle w:val="ListParagraph"/>
        <w:numPr>
          <w:ilvl w:val="1"/>
          <w:numId w:val="30"/>
        </w:numPr>
        <w:spacing w:before="240" w:after="0" w:line="360" w:lineRule="auto"/>
        <w:jc w:val="both"/>
        <w:rPr>
          <w:rFonts w:ascii="Arial" w:hAnsi="Arial" w:cs="Arial"/>
          <w:color w:val="auto"/>
          <w:lang w:val="en-ZA"/>
        </w:rPr>
      </w:pPr>
      <w:r w:rsidRPr="007C2AC5">
        <w:rPr>
          <w:rFonts w:ascii="Arial" w:hAnsi="Arial" w:cs="Arial"/>
          <w:b/>
          <w:color w:val="auto"/>
          <w:lang w:val="en-ZA"/>
        </w:rPr>
        <w:t>T</w:t>
      </w:r>
      <w:r w:rsidR="007970C4" w:rsidRPr="007C2AC5">
        <w:rPr>
          <w:rFonts w:ascii="Arial" w:hAnsi="Arial" w:cs="Arial"/>
          <w:b/>
          <w:color w:val="auto"/>
          <w:lang w:val="en-ZA"/>
        </w:rPr>
        <w:t>ransfer of property</w:t>
      </w:r>
    </w:p>
    <w:p w14:paraId="6808D861" w14:textId="77777777" w:rsidR="007970C4" w:rsidRPr="007C2AC5" w:rsidRDefault="007970C4" w:rsidP="006E71EF">
      <w:pPr>
        <w:numPr>
          <w:ilvl w:val="1"/>
          <w:numId w:val="27"/>
        </w:numPr>
        <w:spacing w:before="240" w:after="0" w:line="360" w:lineRule="auto"/>
        <w:ind w:left="720"/>
        <w:jc w:val="both"/>
        <w:rPr>
          <w:rFonts w:ascii="Arial" w:hAnsi="Arial" w:cs="Arial"/>
          <w:color w:val="auto"/>
          <w:lang w:val="en-ZA"/>
        </w:rPr>
      </w:pPr>
      <w:r w:rsidRPr="007C2AC5">
        <w:rPr>
          <w:rFonts w:ascii="Arial" w:hAnsi="Arial" w:cs="Arial"/>
          <w:color w:val="auto"/>
          <w:lang w:val="en-ZA"/>
        </w:rPr>
        <w:t xml:space="preserve">If a person was legally appointed (in the will of the deceased indigent account holder)  and the beneficiary is an indigent person, the beneficiary (occupant) of the property will continue to qualify for indigent subsidy until the property is transferred </w:t>
      </w:r>
      <w:r w:rsidR="00836C96" w:rsidRPr="007C2AC5">
        <w:rPr>
          <w:rFonts w:ascii="Arial" w:hAnsi="Arial" w:cs="Arial"/>
          <w:color w:val="auto"/>
          <w:lang w:val="en-ZA"/>
        </w:rPr>
        <w:t xml:space="preserve">into the beneficiary’s name; </w:t>
      </w:r>
    </w:p>
    <w:p w14:paraId="3661F561" w14:textId="77777777" w:rsidR="007970C4" w:rsidRPr="007C2AC5" w:rsidRDefault="007970C4" w:rsidP="006E71EF">
      <w:pPr>
        <w:pStyle w:val="ListParagraph"/>
        <w:numPr>
          <w:ilvl w:val="1"/>
          <w:numId w:val="27"/>
        </w:numPr>
        <w:spacing w:before="240" w:after="0" w:line="360" w:lineRule="auto"/>
        <w:ind w:left="720"/>
        <w:jc w:val="both"/>
        <w:rPr>
          <w:rFonts w:ascii="Arial" w:hAnsi="Arial" w:cs="Arial"/>
          <w:b/>
          <w:color w:val="auto"/>
          <w:lang w:val="en-ZA"/>
        </w:rPr>
      </w:pPr>
      <w:r w:rsidRPr="007C2AC5">
        <w:rPr>
          <w:rFonts w:ascii="Arial" w:hAnsi="Arial" w:cs="Arial"/>
          <w:color w:val="auto"/>
          <w:lang w:val="en-ZA"/>
        </w:rPr>
        <w:t>Where it is found that the beneficiary (occupant) will also qualify for indigent subsidy, consideration may be given to subsidize (from the equitable share earmarked for  indigent subsidy),  the costs associated with the transfer of the prop</w:t>
      </w:r>
      <w:r w:rsidR="00E56320" w:rsidRPr="007C2AC5">
        <w:rPr>
          <w:rFonts w:ascii="Arial" w:hAnsi="Arial" w:cs="Arial"/>
          <w:color w:val="auto"/>
          <w:lang w:val="en-ZA"/>
        </w:rPr>
        <w:t xml:space="preserve">erty into the beneficiary’s </w:t>
      </w:r>
      <w:r w:rsidR="00C75068" w:rsidRPr="007C2AC5">
        <w:rPr>
          <w:rFonts w:ascii="Arial" w:hAnsi="Arial" w:cs="Arial"/>
          <w:color w:val="auto"/>
          <w:lang w:val="en-ZA"/>
        </w:rPr>
        <w:t xml:space="preserve">name </w:t>
      </w:r>
      <w:r w:rsidRPr="007C2AC5">
        <w:rPr>
          <w:rFonts w:ascii="Arial" w:hAnsi="Arial" w:cs="Arial"/>
          <w:b/>
          <w:color w:val="auto"/>
          <w:lang w:val="en-ZA"/>
        </w:rPr>
        <w:t xml:space="preserve">subject to the availability of </w:t>
      </w:r>
      <w:r w:rsidR="00C75068" w:rsidRPr="007C2AC5">
        <w:rPr>
          <w:rFonts w:ascii="Arial" w:hAnsi="Arial" w:cs="Arial"/>
          <w:b/>
          <w:color w:val="auto"/>
          <w:lang w:val="en-ZA"/>
        </w:rPr>
        <w:t>funds on the budget</w:t>
      </w:r>
      <w:r w:rsidR="00836C96" w:rsidRPr="007C2AC5">
        <w:rPr>
          <w:rFonts w:ascii="Arial" w:hAnsi="Arial" w:cs="Arial"/>
          <w:b/>
          <w:color w:val="auto"/>
          <w:lang w:val="en-ZA"/>
        </w:rPr>
        <w:t xml:space="preserve"> and/or legal aid;</w:t>
      </w:r>
    </w:p>
    <w:p w14:paraId="670F528B" w14:textId="77777777" w:rsidR="00836C96" w:rsidRPr="007C2AC5" w:rsidRDefault="00836C96" w:rsidP="00836C96">
      <w:pPr>
        <w:pStyle w:val="ListParagraph"/>
        <w:spacing w:before="240" w:after="0" w:line="360" w:lineRule="auto"/>
        <w:ind w:firstLine="0"/>
        <w:jc w:val="both"/>
        <w:rPr>
          <w:rFonts w:ascii="Arial" w:hAnsi="Arial" w:cs="Arial"/>
          <w:b/>
          <w:color w:val="auto"/>
          <w:lang w:val="en-ZA"/>
        </w:rPr>
      </w:pPr>
    </w:p>
    <w:p w14:paraId="51DE8333" w14:textId="77777777" w:rsidR="00836C96" w:rsidRPr="007C2AC5" w:rsidRDefault="00C75068" w:rsidP="006E71EF">
      <w:pPr>
        <w:pStyle w:val="ListParagraph"/>
        <w:numPr>
          <w:ilvl w:val="1"/>
          <w:numId w:val="27"/>
        </w:numPr>
        <w:spacing w:before="240" w:after="0" w:line="360" w:lineRule="auto"/>
        <w:ind w:left="720"/>
        <w:jc w:val="both"/>
        <w:rPr>
          <w:rFonts w:ascii="Arial" w:hAnsi="Arial" w:cs="Arial"/>
          <w:color w:val="auto"/>
          <w:lang w:val="en-ZA"/>
        </w:rPr>
      </w:pPr>
      <w:r w:rsidRPr="007C2AC5">
        <w:rPr>
          <w:rFonts w:ascii="Arial" w:hAnsi="Arial" w:cs="Arial"/>
          <w:color w:val="auto"/>
          <w:lang w:val="en-ZA"/>
        </w:rPr>
        <w:t>Annually the Municipality has to budget</w:t>
      </w:r>
      <w:r w:rsidR="002A4460" w:rsidRPr="007C2AC5">
        <w:rPr>
          <w:rFonts w:ascii="Arial" w:hAnsi="Arial" w:cs="Arial"/>
          <w:color w:val="auto"/>
          <w:lang w:val="en-ZA"/>
        </w:rPr>
        <w:t xml:space="preserve"> (from the grant available for indigent subsidy)</w:t>
      </w:r>
      <w:r w:rsidRPr="007C2AC5">
        <w:rPr>
          <w:rFonts w:ascii="Arial" w:hAnsi="Arial" w:cs="Arial"/>
          <w:color w:val="auto"/>
          <w:lang w:val="en-ZA"/>
        </w:rPr>
        <w:t xml:space="preserve"> for a certain number of houses to be transferred under this </w:t>
      </w:r>
      <w:r w:rsidR="00A11B4D" w:rsidRPr="007C2AC5">
        <w:rPr>
          <w:rFonts w:ascii="Arial" w:hAnsi="Arial" w:cs="Arial"/>
          <w:color w:val="auto"/>
          <w:lang w:val="en-ZA"/>
        </w:rPr>
        <w:t>Policy</w:t>
      </w:r>
      <w:r w:rsidR="00836C96" w:rsidRPr="007C2AC5">
        <w:rPr>
          <w:rFonts w:ascii="Arial" w:hAnsi="Arial" w:cs="Arial"/>
          <w:color w:val="auto"/>
          <w:lang w:val="en-ZA"/>
        </w:rPr>
        <w:t>. The names of the beneficiaries</w:t>
      </w:r>
      <w:r w:rsidRPr="007C2AC5">
        <w:rPr>
          <w:rFonts w:ascii="Arial" w:hAnsi="Arial" w:cs="Arial"/>
          <w:color w:val="auto"/>
          <w:lang w:val="en-ZA"/>
        </w:rPr>
        <w:t xml:space="preserve"> under this scheme </w:t>
      </w:r>
      <w:r w:rsidR="00836C96" w:rsidRPr="007C2AC5">
        <w:rPr>
          <w:rFonts w:ascii="Arial" w:hAnsi="Arial" w:cs="Arial"/>
          <w:color w:val="auto"/>
          <w:lang w:val="en-ZA"/>
        </w:rPr>
        <w:t>have to be approved by Council;</w:t>
      </w:r>
    </w:p>
    <w:p w14:paraId="605C1A29" w14:textId="77777777" w:rsidR="00836C96" w:rsidRPr="007C2AC5" w:rsidRDefault="00836C96" w:rsidP="00836C96">
      <w:pPr>
        <w:pStyle w:val="ListParagraph"/>
        <w:rPr>
          <w:rFonts w:ascii="Arial" w:hAnsi="Arial" w:cs="Arial"/>
          <w:color w:val="auto"/>
          <w:lang w:val="en-ZA"/>
        </w:rPr>
      </w:pPr>
    </w:p>
    <w:p w14:paraId="4864808B" w14:textId="77777777" w:rsidR="00836C96" w:rsidRPr="007C2AC5" w:rsidRDefault="00C75068" w:rsidP="006E71EF">
      <w:pPr>
        <w:pStyle w:val="ListParagraph"/>
        <w:numPr>
          <w:ilvl w:val="1"/>
          <w:numId w:val="27"/>
        </w:numPr>
        <w:spacing w:before="240" w:after="0" w:line="360" w:lineRule="auto"/>
        <w:ind w:left="720"/>
        <w:jc w:val="both"/>
        <w:rPr>
          <w:rFonts w:ascii="Arial" w:hAnsi="Arial" w:cs="Arial"/>
          <w:color w:val="auto"/>
          <w:lang w:val="en-ZA"/>
        </w:rPr>
      </w:pPr>
      <w:r w:rsidRPr="007C2AC5">
        <w:rPr>
          <w:rFonts w:ascii="Arial" w:hAnsi="Arial" w:cs="Arial"/>
          <w:color w:val="auto"/>
          <w:lang w:val="en-ZA"/>
        </w:rPr>
        <w:t>Transfer will be effected by the appointe</w:t>
      </w:r>
      <w:r w:rsidR="00836C96" w:rsidRPr="007C2AC5">
        <w:rPr>
          <w:rFonts w:ascii="Arial" w:hAnsi="Arial" w:cs="Arial"/>
          <w:color w:val="auto"/>
          <w:lang w:val="en-ZA"/>
        </w:rPr>
        <w:t>d attorneys of the municipality;</w:t>
      </w:r>
    </w:p>
    <w:p w14:paraId="52A432AE" w14:textId="77777777" w:rsidR="00836C96" w:rsidRPr="007C2AC5" w:rsidRDefault="00836C96" w:rsidP="00836C96">
      <w:pPr>
        <w:pStyle w:val="ListParagraph"/>
        <w:spacing w:before="240" w:after="0" w:line="360" w:lineRule="auto"/>
        <w:ind w:firstLine="0"/>
        <w:jc w:val="both"/>
        <w:rPr>
          <w:rFonts w:ascii="Arial" w:hAnsi="Arial" w:cs="Arial"/>
          <w:color w:val="auto"/>
          <w:lang w:val="en-ZA"/>
        </w:rPr>
      </w:pPr>
    </w:p>
    <w:p w14:paraId="0039236B" w14:textId="77777777" w:rsidR="002A4460" w:rsidRPr="007C2AC5" w:rsidRDefault="00C75068" w:rsidP="002A4460">
      <w:pPr>
        <w:pStyle w:val="ListParagraph"/>
        <w:numPr>
          <w:ilvl w:val="1"/>
          <w:numId w:val="27"/>
        </w:numPr>
        <w:spacing w:before="240" w:after="0" w:line="360" w:lineRule="auto"/>
        <w:ind w:left="720"/>
        <w:jc w:val="both"/>
        <w:rPr>
          <w:rFonts w:ascii="Arial" w:hAnsi="Arial" w:cs="Arial"/>
          <w:color w:val="auto"/>
          <w:lang w:val="en-ZA"/>
        </w:rPr>
      </w:pPr>
      <w:r w:rsidRPr="007C2AC5">
        <w:rPr>
          <w:rFonts w:ascii="Arial" w:hAnsi="Arial" w:cs="Arial"/>
          <w:color w:val="auto"/>
          <w:lang w:val="en-ZA"/>
        </w:rPr>
        <w:t>If there is no legal beneficiary for the property of the deceased account holder and</w:t>
      </w:r>
      <w:r w:rsidR="002A4460" w:rsidRPr="007C2AC5">
        <w:rPr>
          <w:rFonts w:ascii="Arial" w:hAnsi="Arial" w:cs="Arial"/>
          <w:color w:val="auto"/>
          <w:lang w:val="en-ZA"/>
        </w:rPr>
        <w:t xml:space="preserve"> the rates are in arears for extended periods, the amount in arrears will be written-off by Council and properties of deceased estates will receive priority for approval of Council to be transferred through the normal processes of the Master of the High Court.  The process to determine a rightful heir and transfer the property will be effected </w:t>
      </w:r>
      <w:r w:rsidR="00014084" w:rsidRPr="007C2AC5">
        <w:rPr>
          <w:rFonts w:ascii="Arial" w:hAnsi="Arial" w:cs="Arial"/>
          <w:color w:val="auto"/>
          <w:lang w:val="en-ZA"/>
        </w:rPr>
        <w:t xml:space="preserve">by the </w:t>
      </w:r>
      <w:r w:rsidRPr="007C2AC5">
        <w:rPr>
          <w:rFonts w:ascii="Arial" w:hAnsi="Arial" w:cs="Arial"/>
          <w:color w:val="auto"/>
          <w:lang w:val="en-ZA"/>
        </w:rPr>
        <w:t xml:space="preserve">attorneys of the Dr </w:t>
      </w:r>
      <w:proofErr w:type="spellStart"/>
      <w:r w:rsidRPr="007C2AC5">
        <w:rPr>
          <w:rFonts w:ascii="Arial" w:hAnsi="Arial" w:cs="Arial"/>
          <w:color w:val="auto"/>
          <w:lang w:val="en-ZA"/>
        </w:rPr>
        <w:t>Beyers</w:t>
      </w:r>
      <w:proofErr w:type="spellEnd"/>
      <w:r w:rsidRPr="007C2AC5">
        <w:rPr>
          <w:rFonts w:ascii="Arial" w:hAnsi="Arial" w:cs="Arial"/>
          <w:color w:val="auto"/>
          <w:lang w:val="en-ZA"/>
        </w:rPr>
        <w:t xml:space="preserve"> </w:t>
      </w:r>
      <w:proofErr w:type="spellStart"/>
      <w:r w:rsidR="00BA04D3" w:rsidRPr="007C2AC5">
        <w:rPr>
          <w:rFonts w:ascii="Arial" w:hAnsi="Arial" w:cs="Arial"/>
          <w:color w:val="auto"/>
          <w:lang w:val="en-ZA"/>
        </w:rPr>
        <w:t>Naudé</w:t>
      </w:r>
      <w:proofErr w:type="spellEnd"/>
      <w:r w:rsidRPr="007C2AC5">
        <w:rPr>
          <w:rFonts w:ascii="Arial" w:hAnsi="Arial" w:cs="Arial"/>
          <w:color w:val="auto"/>
          <w:lang w:val="en-ZA"/>
        </w:rPr>
        <w:t xml:space="preserve"> Municipality</w:t>
      </w:r>
      <w:r w:rsidR="00014084" w:rsidRPr="007C2AC5">
        <w:rPr>
          <w:rFonts w:ascii="Arial" w:hAnsi="Arial" w:cs="Arial"/>
          <w:color w:val="auto"/>
          <w:lang w:val="en-ZA"/>
        </w:rPr>
        <w:t xml:space="preserve"> and will be funded from the indigent subsidy, subject to availability of funds</w:t>
      </w:r>
      <w:r w:rsidR="00836C96" w:rsidRPr="007C2AC5">
        <w:rPr>
          <w:rFonts w:ascii="Arial" w:hAnsi="Arial" w:cs="Arial"/>
          <w:color w:val="auto"/>
          <w:lang w:val="en-ZA"/>
        </w:rPr>
        <w:t>;</w:t>
      </w:r>
    </w:p>
    <w:p w14:paraId="2B106A0F" w14:textId="77777777" w:rsidR="002A4460" w:rsidRPr="007C2AC5" w:rsidRDefault="002A4460" w:rsidP="002A4460">
      <w:pPr>
        <w:pStyle w:val="ListParagraph"/>
        <w:spacing w:before="240" w:after="0" w:line="360" w:lineRule="auto"/>
        <w:ind w:firstLine="0"/>
        <w:jc w:val="both"/>
        <w:rPr>
          <w:rFonts w:ascii="Arial" w:hAnsi="Arial" w:cs="Arial"/>
          <w:color w:val="auto"/>
          <w:lang w:val="en-ZA"/>
        </w:rPr>
      </w:pPr>
    </w:p>
    <w:p w14:paraId="2FC17F0B" w14:textId="77777777" w:rsidR="00C75068" w:rsidRPr="007C2AC5" w:rsidRDefault="00C75068" w:rsidP="006E71EF">
      <w:pPr>
        <w:pStyle w:val="ListParagraph"/>
        <w:numPr>
          <w:ilvl w:val="1"/>
          <w:numId w:val="27"/>
        </w:numPr>
        <w:spacing w:before="240" w:after="0" w:line="360" w:lineRule="auto"/>
        <w:ind w:left="720"/>
        <w:jc w:val="both"/>
        <w:rPr>
          <w:rFonts w:ascii="Arial" w:hAnsi="Arial" w:cs="Arial"/>
          <w:color w:val="auto"/>
          <w:lang w:val="en-ZA"/>
        </w:rPr>
      </w:pPr>
      <w:r w:rsidRPr="007C2AC5">
        <w:rPr>
          <w:rFonts w:ascii="Arial" w:hAnsi="Arial" w:cs="Arial"/>
          <w:color w:val="auto"/>
          <w:lang w:val="en-ZA"/>
        </w:rPr>
        <w:t xml:space="preserve">The cost </w:t>
      </w:r>
      <w:r w:rsidR="001A2562" w:rsidRPr="007C2AC5">
        <w:rPr>
          <w:rFonts w:ascii="Arial" w:hAnsi="Arial" w:cs="Arial"/>
          <w:color w:val="auto"/>
          <w:lang w:val="en-ZA"/>
        </w:rPr>
        <w:t>for transfer</w:t>
      </w:r>
      <w:r w:rsidR="00BA15C8" w:rsidRPr="007C2AC5">
        <w:rPr>
          <w:rFonts w:ascii="Arial" w:hAnsi="Arial" w:cs="Arial"/>
          <w:color w:val="auto"/>
          <w:lang w:val="en-ZA"/>
        </w:rPr>
        <w:t xml:space="preserve"> of property and attorney</w:t>
      </w:r>
      <w:r w:rsidR="001A2562" w:rsidRPr="007C2AC5">
        <w:rPr>
          <w:rFonts w:ascii="Arial" w:hAnsi="Arial" w:cs="Arial"/>
          <w:color w:val="auto"/>
          <w:lang w:val="en-ZA"/>
        </w:rPr>
        <w:t xml:space="preserve"> </w:t>
      </w:r>
      <w:r w:rsidRPr="007C2AC5">
        <w:rPr>
          <w:rFonts w:ascii="Arial" w:hAnsi="Arial" w:cs="Arial"/>
          <w:color w:val="auto"/>
          <w:lang w:val="en-ZA"/>
        </w:rPr>
        <w:t xml:space="preserve">will be paid out of </w:t>
      </w:r>
      <w:r w:rsidR="00014084" w:rsidRPr="007C2AC5">
        <w:rPr>
          <w:rFonts w:ascii="Arial" w:hAnsi="Arial" w:cs="Arial"/>
          <w:b/>
          <w:color w:val="auto"/>
          <w:lang w:val="en-ZA"/>
        </w:rPr>
        <w:t>the i</w:t>
      </w:r>
      <w:r w:rsidRPr="007C2AC5">
        <w:rPr>
          <w:rFonts w:ascii="Arial" w:hAnsi="Arial" w:cs="Arial"/>
          <w:b/>
          <w:color w:val="auto"/>
          <w:lang w:val="en-ZA"/>
        </w:rPr>
        <w:t xml:space="preserve">ndigent subsidy vote subject to availability of </w:t>
      </w:r>
      <w:r w:rsidR="001A2562" w:rsidRPr="007C2AC5">
        <w:rPr>
          <w:rFonts w:ascii="Arial" w:hAnsi="Arial" w:cs="Arial"/>
          <w:b/>
          <w:color w:val="auto"/>
          <w:lang w:val="en-ZA"/>
        </w:rPr>
        <w:t>funds</w:t>
      </w:r>
      <w:r w:rsidR="002A4460" w:rsidRPr="007C2AC5">
        <w:rPr>
          <w:rFonts w:ascii="Arial" w:hAnsi="Arial" w:cs="Arial"/>
          <w:b/>
          <w:color w:val="auto"/>
          <w:lang w:val="en-ZA"/>
        </w:rPr>
        <w:t xml:space="preserve"> and/or legal aid and is subject to available funding.</w:t>
      </w:r>
    </w:p>
    <w:p w14:paraId="2D3396B3" w14:textId="77777777" w:rsidR="00BA15C8" w:rsidRPr="007C2AC5" w:rsidRDefault="00BA15C8" w:rsidP="00BA15C8">
      <w:pPr>
        <w:pStyle w:val="ListParagraph"/>
        <w:spacing w:before="240" w:after="0" w:line="360" w:lineRule="auto"/>
        <w:ind w:firstLine="0"/>
        <w:jc w:val="both"/>
        <w:rPr>
          <w:rFonts w:ascii="Arial" w:hAnsi="Arial" w:cs="Arial"/>
          <w:color w:val="auto"/>
          <w:lang w:val="en-ZA"/>
        </w:rPr>
      </w:pPr>
    </w:p>
    <w:p w14:paraId="2F29125E" w14:textId="77777777" w:rsidR="001A2562" w:rsidRPr="007C2AC5" w:rsidRDefault="00836C96" w:rsidP="006E71EF">
      <w:pPr>
        <w:pStyle w:val="ListParagraph"/>
        <w:numPr>
          <w:ilvl w:val="1"/>
          <w:numId w:val="30"/>
        </w:numPr>
        <w:spacing w:before="240" w:after="0" w:line="360" w:lineRule="auto"/>
        <w:ind w:left="720" w:hanging="630"/>
        <w:jc w:val="both"/>
        <w:rPr>
          <w:rFonts w:ascii="Arial" w:hAnsi="Arial" w:cs="Arial"/>
          <w:b/>
          <w:color w:val="auto"/>
          <w:lang w:val="en-ZA"/>
        </w:rPr>
      </w:pPr>
      <w:r w:rsidRPr="007C2AC5">
        <w:rPr>
          <w:rFonts w:ascii="Arial" w:hAnsi="Arial" w:cs="Arial"/>
          <w:b/>
          <w:color w:val="auto"/>
          <w:lang w:val="en-ZA"/>
        </w:rPr>
        <w:t>Indigent household in body corporates, retirement centres, children homes or PBO’s</w:t>
      </w:r>
    </w:p>
    <w:p w14:paraId="55B2629C" w14:textId="77777777" w:rsidR="001A2562" w:rsidRPr="007C2AC5" w:rsidRDefault="001A2562" w:rsidP="00162911">
      <w:pPr>
        <w:spacing w:after="0" w:line="360" w:lineRule="auto"/>
        <w:ind w:left="720" w:firstLine="0"/>
        <w:jc w:val="both"/>
        <w:rPr>
          <w:rFonts w:ascii="Arial" w:hAnsi="Arial" w:cs="Arial"/>
          <w:color w:val="auto"/>
          <w:lang w:val="en-ZA"/>
        </w:rPr>
      </w:pPr>
      <w:r w:rsidRPr="007C2AC5">
        <w:rPr>
          <w:rFonts w:ascii="Arial" w:hAnsi="Arial" w:cs="Arial"/>
          <w:color w:val="auto"/>
          <w:lang w:val="en-ZA"/>
        </w:rPr>
        <w:lastRenderedPageBreak/>
        <w:t>Indigent consumers living in bo</w:t>
      </w:r>
      <w:r w:rsidR="00836C96" w:rsidRPr="007C2AC5">
        <w:rPr>
          <w:rFonts w:ascii="Arial" w:hAnsi="Arial" w:cs="Arial"/>
          <w:color w:val="auto"/>
          <w:lang w:val="en-ZA"/>
        </w:rPr>
        <w:t>dy corporates, retirement centre</w:t>
      </w:r>
      <w:r w:rsidRPr="007C2AC5">
        <w:rPr>
          <w:rFonts w:ascii="Arial" w:hAnsi="Arial" w:cs="Arial"/>
          <w:color w:val="auto"/>
          <w:lang w:val="en-ZA"/>
        </w:rPr>
        <w:t xml:space="preserve">s, Children homes or PBO’s </w:t>
      </w:r>
      <w:r w:rsidR="00836C96" w:rsidRPr="007C2AC5">
        <w:rPr>
          <w:rFonts w:ascii="Arial" w:hAnsi="Arial" w:cs="Arial"/>
          <w:color w:val="auto"/>
          <w:lang w:val="en-ZA"/>
        </w:rPr>
        <w:t xml:space="preserve">shall be eligible to qualify </w:t>
      </w:r>
      <w:r w:rsidRPr="007C2AC5">
        <w:rPr>
          <w:rFonts w:ascii="Arial" w:hAnsi="Arial" w:cs="Arial"/>
          <w:color w:val="auto"/>
          <w:lang w:val="en-ZA"/>
        </w:rPr>
        <w:t xml:space="preserve">for assistance and support in terms of this </w:t>
      </w:r>
      <w:r w:rsidR="00A11B4D" w:rsidRPr="007C2AC5">
        <w:rPr>
          <w:rFonts w:ascii="Arial" w:hAnsi="Arial" w:cs="Arial"/>
          <w:color w:val="auto"/>
          <w:lang w:val="en-ZA"/>
        </w:rPr>
        <w:t>Policy</w:t>
      </w:r>
      <w:r w:rsidRPr="007C2AC5">
        <w:rPr>
          <w:rFonts w:ascii="Arial" w:hAnsi="Arial" w:cs="Arial"/>
          <w:color w:val="auto"/>
          <w:lang w:val="en-ZA"/>
        </w:rPr>
        <w:t>, subj</w:t>
      </w:r>
      <w:r w:rsidR="00836C96" w:rsidRPr="007C2AC5">
        <w:rPr>
          <w:rFonts w:ascii="Arial" w:hAnsi="Arial" w:cs="Arial"/>
          <w:color w:val="auto"/>
          <w:lang w:val="en-ZA"/>
        </w:rPr>
        <w:t xml:space="preserve">ect to the following rules and </w:t>
      </w:r>
      <w:r w:rsidRPr="007C2AC5">
        <w:rPr>
          <w:rFonts w:ascii="Arial" w:hAnsi="Arial" w:cs="Arial"/>
          <w:color w:val="auto"/>
          <w:lang w:val="en-ZA"/>
        </w:rPr>
        <w:t>procedures:</w:t>
      </w:r>
    </w:p>
    <w:p w14:paraId="377DD8EF" w14:textId="77777777" w:rsidR="001A2562" w:rsidRPr="007C2AC5" w:rsidRDefault="001A2562" w:rsidP="006E71EF">
      <w:pPr>
        <w:pStyle w:val="ListParagraph"/>
        <w:numPr>
          <w:ilvl w:val="0"/>
          <w:numId w:val="28"/>
        </w:numPr>
        <w:spacing w:before="240" w:after="0" w:line="360" w:lineRule="auto"/>
        <w:jc w:val="both"/>
        <w:rPr>
          <w:rFonts w:ascii="Arial" w:hAnsi="Arial" w:cs="Arial"/>
          <w:color w:val="auto"/>
          <w:lang w:val="en-ZA"/>
        </w:rPr>
      </w:pPr>
      <w:r w:rsidRPr="007C2AC5">
        <w:rPr>
          <w:rFonts w:ascii="Arial" w:hAnsi="Arial" w:cs="Arial"/>
          <w:color w:val="auto"/>
          <w:lang w:val="en-ZA"/>
        </w:rPr>
        <w:t xml:space="preserve">The onus will be on the Board of Trustees/Managing Agent/Chairperson of a Body Corporate </w:t>
      </w:r>
      <w:r w:rsidRPr="007C2AC5">
        <w:rPr>
          <w:rFonts w:ascii="Arial" w:hAnsi="Arial" w:cs="Arial"/>
          <w:color w:val="auto"/>
          <w:lang w:val="en-ZA"/>
        </w:rPr>
        <w:tab/>
        <w:t>(hereinafter referred to as the representative of the Body Corp</w:t>
      </w:r>
      <w:r w:rsidR="00A433A4" w:rsidRPr="007C2AC5">
        <w:rPr>
          <w:rFonts w:ascii="Arial" w:hAnsi="Arial" w:cs="Arial"/>
          <w:color w:val="auto"/>
          <w:lang w:val="en-ZA"/>
        </w:rPr>
        <w:t xml:space="preserve">orate or Retirement Centre) to </w:t>
      </w:r>
      <w:r w:rsidRPr="007C2AC5">
        <w:rPr>
          <w:rFonts w:ascii="Arial" w:hAnsi="Arial" w:cs="Arial"/>
          <w:color w:val="auto"/>
          <w:lang w:val="en-ZA"/>
        </w:rPr>
        <w:t>apply to the municipality, for indigent status to be granted in r</w:t>
      </w:r>
      <w:r w:rsidR="00A433A4" w:rsidRPr="007C2AC5">
        <w:rPr>
          <w:rFonts w:ascii="Arial" w:hAnsi="Arial" w:cs="Arial"/>
          <w:color w:val="auto"/>
          <w:lang w:val="en-ZA"/>
        </w:rPr>
        <w:t xml:space="preserve">espect of water consumption on </w:t>
      </w:r>
      <w:r w:rsidRPr="007C2AC5">
        <w:rPr>
          <w:rFonts w:ascii="Arial" w:hAnsi="Arial" w:cs="Arial"/>
          <w:color w:val="auto"/>
          <w:lang w:val="en-ZA"/>
        </w:rPr>
        <w:t>behalf of the owners of those units, who meet the criteria a</w:t>
      </w:r>
      <w:r w:rsidR="00A433A4" w:rsidRPr="007C2AC5">
        <w:rPr>
          <w:rFonts w:ascii="Arial" w:hAnsi="Arial" w:cs="Arial"/>
          <w:color w:val="auto"/>
          <w:lang w:val="en-ZA"/>
        </w:rPr>
        <w:t>nd conditions for qualification;</w:t>
      </w:r>
    </w:p>
    <w:p w14:paraId="71F80FA1" w14:textId="77777777" w:rsidR="00A433A4" w:rsidRPr="007C2AC5" w:rsidRDefault="00A433A4" w:rsidP="00A433A4">
      <w:pPr>
        <w:pStyle w:val="ListParagraph"/>
        <w:spacing w:before="240" w:after="0" w:line="360" w:lineRule="auto"/>
        <w:ind w:left="1080" w:firstLine="0"/>
        <w:jc w:val="both"/>
        <w:rPr>
          <w:rFonts w:ascii="Arial" w:hAnsi="Arial" w:cs="Arial"/>
          <w:color w:val="auto"/>
          <w:lang w:val="en-ZA"/>
        </w:rPr>
      </w:pPr>
    </w:p>
    <w:p w14:paraId="547C8647" w14:textId="77777777" w:rsidR="001A2562" w:rsidRPr="007C2AC5" w:rsidRDefault="001A2562" w:rsidP="006E71EF">
      <w:pPr>
        <w:pStyle w:val="ListParagraph"/>
        <w:numPr>
          <w:ilvl w:val="0"/>
          <w:numId w:val="28"/>
        </w:numPr>
        <w:spacing w:before="240" w:after="0" w:line="360" w:lineRule="auto"/>
        <w:jc w:val="both"/>
        <w:rPr>
          <w:rFonts w:ascii="Arial" w:hAnsi="Arial" w:cs="Arial"/>
          <w:color w:val="auto"/>
          <w:lang w:val="en-ZA"/>
        </w:rPr>
      </w:pPr>
      <w:r w:rsidRPr="007C2AC5">
        <w:rPr>
          <w:rFonts w:ascii="Arial" w:hAnsi="Arial" w:cs="Arial"/>
          <w:color w:val="auto"/>
          <w:lang w:val="en-ZA"/>
        </w:rPr>
        <w:t>The onus will be on the unit owner to apply to the municipa</w:t>
      </w:r>
      <w:r w:rsidR="00A433A4" w:rsidRPr="007C2AC5">
        <w:rPr>
          <w:rFonts w:ascii="Arial" w:hAnsi="Arial" w:cs="Arial"/>
          <w:color w:val="auto"/>
          <w:lang w:val="en-ZA"/>
        </w:rPr>
        <w:t xml:space="preserve">lity for indigent status to be </w:t>
      </w:r>
      <w:r w:rsidRPr="007C2AC5">
        <w:rPr>
          <w:rFonts w:ascii="Arial" w:hAnsi="Arial" w:cs="Arial"/>
          <w:color w:val="auto"/>
          <w:lang w:val="en-ZA"/>
        </w:rPr>
        <w:t>granted in respect of prop</w:t>
      </w:r>
      <w:r w:rsidR="00A433A4" w:rsidRPr="007C2AC5">
        <w:rPr>
          <w:rFonts w:ascii="Arial" w:hAnsi="Arial" w:cs="Arial"/>
          <w:color w:val="auto"/>
          <w:lang w:val="en-ZA"/>
        </w:rPr>
        <w:t>erty rates and related charges;</w:t>
      </w:r>
    </w:p>
    <w:p w14:paraId="4838361F" w14:textId="77777777" w:rsidR="00A433A4" w:rsidRPr="007C2AC5" w:rsidRDefault="00A433A4" w:rsidP="00A433A4">
      <w:pPr>
        <w:pStyle w:val="ListParagraph"/>
        <w:rPr>
          <w:rFonts w:ascii="Arial" w:hAnsi="Arial" w:cs="Arial"/>
          <w:color w:val="auto"/>
          <w:lang w:val="en-ZA"/>
        </w:rPr>
      </w:pPr>
    </w:p>
    <w:p w14:paraId="2F81256B" w14:textId="77777777" w:rsidR="001A2562" w:rsidRPr="007C2AC5" w:rsidRDefault="001A2562" w:rsidP="006E71EF">
      <w:pPr>
        <w:pStyle w:val="ListParagraph"/>
        <w:numPr>
          <w:ilvl w:val="0"/>
          <w:numId w:val="28"/>
        </w:numPr>
        <w:spacing w:before="240" w:after="0" w:line="360" w:lineRule="auto"/>
        <w:jc w:val="both"/>
        <w:rPr>
          <w:rFonts w:ascii="Arial" w:hAnsi="Arial" w:cs="Arial"/>
          <w:color w:val="auto"/>
          <w:lang w:val="en-ZA"/>
        </w:rPr>
      </w:pPr>
      <w:r w:rsidRPr="007C2AC5">
        <w:rPr>
          <w:rFonts w:ascii="Arial" w:hAnsi="Arial" w:cs="Arial"/>
          <w:color w:val="auto"/>
          <w:lang w:val="en-ZA"/>
        </w:rPr>
        <w:t>The representative of the Body Corporate or Retirement Centre, Children’s Home or PBO’s  will submit applications to the Chief Financial Officer, which applications must be accompanied by a certified copy of the Sectional Title Plan of the Body Corporate or Retiremen</w:t>
      </w:r>
      <w:r w:rsidR="00A433A4" w:rsidRPr="007C2AC5">
        <w:rPr>
          <w:rFonts w:ascii="Arial" w:hAnsi="Arial" w:cs="Arial"/>
          <w:color w:val="auto"/>
          <w:lang w:val="en-ZA"/>
        </w:rPr>
        <w:t xml:space="preserve">t Centre which indicates the </w:t>
      </w:r>
      <w:r w:rsidRPr="007C2AC5">
        <w:rPr>
          <w:rFonts w:ascii="Arial" w:hAnsi="Arial" w:cs="Arial"/>
          <w:color w:val="auto"/>
          <w:lang w:val="en-ZA"/>
        </w:rPr>
        <w:t>participation quota for each unit, as</w:t>
      </w:r>
      <w:r w:rsidR="00A433A4" w:rsidRPr="007C2AC5">
        <w:rPr>
          <w:rFonts w:ascii="Arial" w:hAnsi="Arial" w:cs="Arial"/>
          <w:color w:val="auto"/>
          <w:lang w:val="en-ZA"/>
        </w:rPr>
        <w:t xml:space="preserve"> registered in the Deeds Office;</w:t>
      </w:r>
    </w:p>
    <w:p w14:paraId="088551C4" w14:textId="77777777" w:rsidR="00A433A4" w:rsidRPr="007C2AC5" w:rsidRDefault="00A433A4" w:rsidP="00A433A4">
      <w:pPr>
        <w:pStyle w:val="ListParagraph"/>
        <w:rPr>
          <w:rFonts w:ascii="Arial" w:hAnsi="Arial" w:cs="Arial"/>
          <w:color w:val="auto"/>
          <w:lang w:val="en-ZA"/>
        </w:rPr>
      </w:pPr>
    </w:p>
    <w:p w14:paraId="7D9E8226" w14:textId="77777777" w:rsidR="001A2562" w:rsidRPr="007C2AC5" w:rsidRDefault="001A2562" w:rsidP="006E71EF">
      <w:pPr>
        <w:pStyle w:val="ListParagraph"/>
        <w:numPr>
          <w:ilvl w:val="0"/>
          <w:numId w:val="28"/>
        </w:numPr>
        <w:spacing w:before="240" w:after="0" w:line="360" w:lineRule="auto"/>
        <w:jc w:val="both"/>
        <w:rPr>
          <w:rFonts w:ascii="Arial" w:hAnsi="Arial" w:cs="Arial"/>
          <w:color w:val="auto"/>
          <w:lang w:val="en-ZA"/>
        </w:rPr>
      </w:pPr>
      <w:r w:rsidRPr="007C2AC5">
        <w:rPr>
          <w:rFonts w:ascii="Arial" w:hAnsi="Arial" w:cs="Arial"/>
          <w:color w:val="auto"/>
          <w:lang w:val="en-ZA"/>
        </w:rPr>
        <w:t>The Programme Officer must verify all applications and after</w:t>
      </w:r>
      <w:r w:rsidR="00A433A4" w:rsidRPr="007C2AC5">
        <w:rPr>
          <w:rFonts w:ascii="Arial" w:hAnsi="Arial" w:cs="Arial"/>
          <w:color w:val="auto"/>
          <w:lang w:val="en-ZA"/>
        </w:rPr>
        <w:t xml:space="preserve"> consideration by the Indigent </w:t>
      </w:r>
      <w:r w:rsidRPr="007C2AC5">
        <w:rPr>
          <w:rFonts w:ascii="Arial" w:hAnsi="Arial" w:cs="Arial"/>
          <w:color w:val="auto"/>
          <w:lang w:val="en-ZA"/>
        </w:rPr>
        <w:t>Committee he or she must notify:</w:t>
      </w:r>
    </w:p>
    <w:p w14:paraId="44F3E39D" w14:textId="77777777" w:rsidR="00A433A4" w:rsidRPr="007C2AC5" w:rsidRDefault="00A433A4" w:rsidP="00A433A4">
      <w:pPr>
        <w:pStyle w:val="ListParagraph"/>
        <w:rPr>
          <w:rFonts w:ascii="Arial" w:hAnsi="Arial" w:cs="Arial"/>
          <w:color w:val="auto"/>
          <w:lang w:val="en-ZA"/>
        </w:rPr>
      </w:pPr>
    </w:p>
    <w:p w14:paraId="5B6FE8F5" w14:textId="77777777" w:rsidR="001A2562" w:rsidRPr="007C2AC5" w:rsidRDefault="001A2562" w:rsidP="006E71EF">
      <w:pPr>
        <w:pStyle w:val="ListParagraph"/>
        <w:numPr>
          <w:ilvl w:val="1"/>
          <w:numId w:val="28"/>
        </w:numPr>
        <w:spacing w:before="240" w:after="0" w:line="360" w:lineRule="auto"/>
        <w:ind w:left="1440"/>
        <w:jc w:val="both"/>
        <w:rPr>
          <w:rFonts w:ascii="Arial" w:hAnsi="Arial" w:cs="Arial"/>
          <w:color w:val="auto"/>
          <w:lang w:val="en-ZA"/>
        </w:rPr>
      </w:pPr>
      <w:r w:rsidRPr="007C2AC5">
        <w:rPr>
          <w:rFonts w:ascii="Arial" w:hAnsi="Arial" w:cs="Arial"/>
          <w:color w:val="auto"/>
          <w:lang w:val="en-ZA"/>
        </w:rPr>
        <w:t>The representative of the Body Corporate or Retirement Centre, Children’s Home or  PBO’s whether an application was successful or not, with regard to the water consumption; and</w:t>
      </w:r>
    </w:p>
    <w:p w14:paraId="6F48E08F" w14:textId="77777777" w:rsidR="001A2562" w:rsidRPr="007C2AC5" w:rsidRDefault="001A2562" w:rsidP="006E71EF">
      <w:pPr>
        <w:pStyle w:val="ListParagraph"/>
        <w:numPr>
          <w:ilvl w:val="1"/>
          <w:numId w:val="28"/>
        </w:numPr>
        <w:spacing w:after="0" w:line="360" w:lineRule="auto"/>
        <w:ind w:left="1440"/>
        <w:jc w:val="both"/>
        <w:rPr>
          <w:rFonts w:ascii="Arial" w:hAnsi="Arial" w:cs="Arial"/>
          <w:color w:val="auto"/>
          <w:lang w:val="en-ZA"/>
        </w:rPr>
      </w:pPr>
      <w:r w:rsidRPr="007C2AC5">
        <w:rPr>
          <w:rFonts w:ascii="Arial" w:hAnsi="Arial" w:cs="Arial"/>
          <w:color w:val="auto"/>
          <w:lang w:val="en-ZA"/>
        </w:rPr>
        <w:t>The unit owner whether an application was successfu</w:t>
      </w:r>
      <w:r w:rsidR="00A433A4" w:rsidRPr="007C2AC5">
        <w:rPr>
          <w:rFonts w:ascii="Arial" w:hAnsi="Arial" w:cs="Arial"/>
          <w:color w:val="auto"/>
          <w:lang w:val="en-ZA"/>
        </w:rPr>
        <w:t xml:space="preserve">l or not, with regard to the </w:t>
      </w:r>
      <w:r w:rsidRPr="007C2AC5">
        <w:rPr>
          <w:rFonts w:ascii="Arial" w:hAnsi="Arial" w:cs="Arial"/>
          <w:color w:val="auto"/>
          <w:lang w:val="en-ZA"/>
        </w:rPr>
        <w:t xml:space="preserve">property rates and other related charges. </w:t>
      </w:r>
    </w:p>
    <w:p w14:paraId="59DBBAD2" w14:textId="77777777" w:rsidR="00A65C48" w:rsidRPr="007C2AC5" w:rsidRDefault="00A65C48" w:rsidP="00A65C48">
      <w:pPr>
        <w:pStyle w:val="ListParagraph"/>
        <w:spacing w:after="0" w:line="360" w:lineRule="auto"/>
        <w:ind w:left="1440" w:firstLine="0"/>
        <w:jc w:val="both"/>
        <w:rPr>
          <w:rFonts w:ascii="Arial" w:hAnsi="Arial" w:cs="Arial"/>
          <w:color w:val="auto"/>
          <w:lang w:val="en-ZA"/>
        </w:rPr>
      </w:pPr>
    </w:p>
    <w:p w14:paraId="5D9AE148" w14:textId="77777777" w:rsidR="001A2562" w:rsidRPr="007C2AC5" w:rsidRDefault="001A2562" w:rsidP="006E71EF">
      <w:pPr>
        <w:pStyle w:val="ListParagraph"/>
        <w:numPr>
          <w:ilvl w:val="0"/>
          <w:numId w:val="28"/>
        </w:numPr>
        <w:spacing w:before="240" w:after="0" w:line="360" w:lineRule="auto"/>
        <w:jc w:val="both"/>
        <w:rPr>
          <w:rFonts w:ascii="Arial" w:hAnsi="Arial" w:cs="Arial"/>
          <w:color w:val="auto"/>
          <w:lang w:val="en-ZA"/>
        </w:rPr>
      </w:pPr>
      <w:r w:rsidRPr="007C2AC5">
        <w:rPr>
          <w:rFonts w:ascii="Arial" w:hAnsi="Arial" w:cs="Arial"/>
          <w:color w:val="auto"/>
          <w:lang w:val="en-ZA"/>
        </w:rPr>
        <w:t>The Chief Financial Officer wil</w:t>
      </w:r>
      <w:r w:rsidR="00A433A4" w:rsidRPr="007C2AC5">
        <w:rPr>
          <w:rFonts w:ascii="Arial" w:hAnsi="Arial" w:cs="Arial"/>
          <w:color w:val="auto"/>
          <w:lang w:val="en-ZA"/>
        </w:rPr>
        <w:t>l credit the monthly account:</w:t>
      </w:r>
    </w:p>
    <w:p w14:paraId="19C15C94" w14:textId="77777777" w:rsidR="00A433A4" w:rsidRPr="007C2AC5" w:rsidRDefault="00A433A4" w:rsidP="00A433A4">
      <w:pPr>
        <w:pStyle w:val="ListParagraph"/>
        <w:spacing w:before="240" w:after="0" w:line="360" w:lineRule="auto"/>
        <w:ind w:left="1080" w:firstLine="0"/>
        <w:jc w:val="both"/>
        <w:rPr>
          <w:rFonts w:ascii="Arial" w:hAnsi="Arial" w:cs="Arial"/>
          <w:color w:val="auto"/>
          <w:lang w:val="en-ZA"/>
        </w:rPr>
      </w:pPr>
    </w:p>
    <w:p w14:paraId="2A094FF1" w14:textId="77777777" w:rsidR="001A2562" w:rsidRPr="007C2AC5" w:rsidRDefault="00A433A4" w:rsidP="006E71EF">
      <w:pPr>
        <w:pStyle w:val="ListParagraph"/>
        <w:numPr>
          <w:ilvl w:val="1"/>
          <w:numId w:val="28"/>
        </w:numPr>
        <w:spacing w:before="240" w:after="0" w:line="360" w:lineRule="auto"/>
        <w:ind w:left="1440"/>
        <w:jc w:val="both"/>
        <w:rPr>
          <w:rFonts w:ascii="Arial" w:hAnsi="Arial" w:cs="Arial"/>
          <w:color w:val="auto"/>
          <w:lang w:val="en-ZA"/>
        </w:rPr>
      </w:pPr>
      <w:r w:rsidRPr="007C2AC5">
        <w:rPr>
          <w:rFonts w:ascii="Arial" w:hAnsi="Arial" w:cs="Arial"/>
          <w:color w:val="auto"/>
          <w:lang w:val="en-ZA"/>
        </w:rPr>
        <w:t xml:space="preserve">of a Body Corporate or Retirement Centre, Children’s Home or PBO, with </w:t>
      </w:r>
      <w:r w:rsidR="001A2562" w:rsidRPr="007C2AC5">
        <w:rPr>
          <w:rFonts w:ascii="Arial" w:hAnsi="Arial" w:cs="Arial"/>
          <w:color w:val="auto"/>
          <w:lang w:val="en-ZA"/>
        </w:rPr>
        <w:t xml:space="preserve">water and sewerage charges, the amount of which will be calculated by dividing the total number of </w:t>
      </w:r>
      <w:proofErr w:type="spellStart"/>
      <w:r w:rsidR="001A2562" w:rsidRPr="007C2AC5">
        <w:rPr>
          <w:rFonts w:ascii="Arial" w:hAnsi="Arial" w:cs="Arial"/>
          <w:color w:val="auto"/>
          <w:lang w:val="en-ZA"/>
        </w:rPr>
        <w:t>kiloliter’s</w:t>
      </w:r>
      <w:proofErr w:type="spellEnd"/>
      <w:r w:rsidR="001A2562" w:rsidRPr="007C2AC5">
        <w:rPr>
          <w:rFonts w:ascii="Arial" w:hAnsi="Arial" w:cs="Arial"/>
          <w:color w:val="auto"/>
          <w:lang w:val="en-ZA"/>
        </w:rPr>
        <w:t xml:space="preserve"> of water consumed by Body Corporate by the number of units in the complex, but up to a maximum of 200 </w:t>
      </w:r>
      <w:r w:rsidRPr="007C2AC5">
        <w:rPr>
          <w:rFonts w:ascii="Arial" w:hAnsi="Arial" w:cs="Arial"/>
          <w:color w:val="auto"/>
          <w:lang w:val="en-ZA"/>
        </w:rPr>
        <w:t>litres</w:t>
      </w:r>
      <w:r w:rsidR="001A2562" w:rsidRPr="007C2AC5">
        <w:rPr>
          <w:rFonts w:ascii="Arial" w:hAnsi="Arial" w:cs="Arial"/>
          <w:color w:val="auto"/>
          <w:lang w:val="en-ZA"/>
        </w:rPr>
        <w:t xml:space="preserve"> of water per day for each uni</w:t>
      </w:r>
      <w:r w:rsidRPr="007C2AC5">
        <w:rPr>
          <w:rFonts w:ascii="Arial" w:hAnsi="Arial" w:cs="Arial"/>
          <w:color w:val="auto"/>
          <w:lang w:val="en-ZA"/>
        </w:rPr>
        <w:t>t that qualifies for assistance;</w:t>
      </w:r>
    </w:p>
    <w:p w14:paraId="424C908A" w14:textId="77777777" w:rsidR="001A2562" w:rsidRPr="007C2AC5" w:rsidRDefault="001A2562" w:rsidP="006E71EF">
      <w:pPr>
        <w:pStyle w:val="ListParagraph"/>
        <w:numPr>
          <w:ilvl w:val="1"/>
          <w:numId w:val="28"/>
        </w:numPr>
        <w:spacing w:before="240" w:after="0" w:line="360" w:lineRule="auto"/>
        <w:ind w:left="1440"/>
        <w:jc w:val="both"/>
        <w:rPr>
          <w:rFonts w:ascii="Arial" w:hAnsi="Arial" w:cs="Arial"/>
          <w:color w:val="auto"/>
          <w:lang w:val="en-ZA"/>
        </w:rPr>
      </w:pPr>
      <w:r w:rsidRPr="007C2AC5">
        <w:rPr>
          <w:rFonts w:ascii="Arial" w:hAnsi="Arial" w:cs="Arial"/>
          <w:color w:val="auto"/>
          <w:lang w:val="en-ZA"/>
        </w:rPr>
        <w:lastRenderedPageBreak/>
        <w:t>General rates and refuse charges account of the uni</w:t>
      </w:r>
      <w:r w:rsidR="00A433A4" w:rsidRPr="007C2AC5">
        <w:rPr>
          <w:rFonts w:ascii="Arial" w:hAnsi="Arial" w:cs="Arial"/>
          <w:color w:val="auto"/>
          <w:lang w:val="en-ZA"/>
        </w:rPr>
        <w:t xml:space="preserve">t owner with the full amount </w:t>
      </w:r>
      <w:r w:rsidRPr="007C2AC5">
        <w:rPr>
          <w:rFonts w:ascii="Arial" w:hAnsi="Arial" w:cs="Arial"/>
          <w:color w:val="auto"/>
          <w:lang w:val="en-ZA"/>
        </w:rPr>
        <w:t>charged.</w:t>
      </w:r>
    </w:p>
    <w:p w14:paraId="0E51DC9F" w14:textId="77777777" w:rsidR="00A65C48" w:rsidRPr="007C2AC5" w:rsidRDefault="00A65C48" w:rsidP="00A65C48">
      <w:pPr>
        <w:pStyle w:val="ListParagraph"/>
        <w:spacing w:before="240" w:after="0" w:line="360" w:lineRule="auto"/>
        <w:ind w:left="1800" w:firstLine="0"/>
        <w:jc w:val="both"/>
        <w:rPr>
          <w:rFonts w:ascii="Arial" w:hAnsi="Arial" w:cs="Arial"/>
          <w:color w:val="auto"/>
          <w:lang w:val="en-ZA"/>
        </w:rPr>
      </w:pPr>
    </w:p>
    <w:p w14:paraId="7589751C" w14:textId="77777777" w:rsidR="003333C3" w:rsidRDefault="001A2562" w:rsidP="006E71EF">
      <w:pPr>
        <w:pStyle w:val="ListParagraph"/>
        <w:numPr>
          <w:ilvl w:val="0"/>
          <w:numId w:val="28"/>
        </w:numPr>
        <w:spacing w:before="240" w:after="0" w:line="360" w:lineRule="auto"/>
        <w:jc w:val="both"/>
        <w:rPr>
          <w:rFonts w:ascii="Arial" w:hAnsi="Arial" w:cs="Arial"/>
          <w:color w:val="auto"/>
          <w:lang w:val="en-ZA"/>
        </w:rPr>
      </w:pPr>
      <w:r w:rsidRPr="007C2AC5">
        <w:rPr>
          <w:rFonts w:ascii="Arial" w:hAnsi="Arial" w:cs="Arial"/>
          <w:color w:val="auto"/>
          <w:lang w:val="en-ZA"/>
        </w:rPr>
        <w:t>The representative of the Body Corporate</w:t>
      </w:r>
      <w:r w:rsidR="00A65C48" w:rsidRPr="007C2AC5">
        <w:rPr>
          <w:rFonts w:ascii="Arial" w:hAnsi="Arial" w:cs="Arial"/>
          <w:color w:val="auto"/>
          <w:lang w:val="en-ZA"/>
        </w:rPr>
        <w:t xml:space="preserve">, </w:t>
      </w:r>
      <w:r w:rsidRPr="007C2AC5">
        <w:rPr>
          <w:rFonts w:ascii="Arial" w:hAnsi="Arial" w:cs="Arial"/>
          <w:color w:val="auto"/>
          <w:lang w:val="en-ZA"/>
        </w:rPr>
        <w:t>Retirement Centre</w:t>
      </w:r>
      <w:r w:rsidR="00A65C48" w:rsidRPr="007C2AC5">
        <w:rPr>
          <w:rFonts w:ascii="Arial" w:hAnsi="Arial" w:cs="Arial"/>
          <w:color w:val="auto"/>
          <w:lang w:val="en-ZA"/>
        </w:rPr>
        <w:t>, Children’s Home</w:t>
      </w:r>
      <w:r w:rsidRPr="007C2AC5">
        <w:rPr>
          <w:rFonts w:ascii="Arial" w:hAnsi="Arial" w:cs="Arial"/>
          <w:color w:val="auto"/>
          <w:lang w:val="en-ZA"/>
        </w:rPr>
        <w:t xml:space="preserve"> </w:t>
      </w:r>
      <w:r w:rsidR="00A65C48" w:rsidRPr="007C2AC5">
        <w:rPr>
          <w:rFonts w:ascii="Arial" w:hAnsi="Arial" w:cs="Arial"/>
          <w:color w:val="auto"/>
          <w:lang w:val="en-ZA"/>
        </w:rPr>
        <w:t xml:space="preserve">of PBO </w:t>
      </w:r>
      <w:r w:rsidRPr="007C2AC5">
        <w:rPr>
          <w:rFonts w:ascii="Arial" w:hAnsi="Arial" w:cs="Arial"/>
          <w:color w:val="auto"/>
          <w:lang w:val="en-ZA"/>
        </w:rPr>
        <w:t>in respect of which monthly water credits are allowed under indigent support, must ensure that such credits are off-set against the monthly levies of the relevant individuals’ units; such representative also being</w:t>
      </w:r>
      <w:r w:rsidR="00A65C48" w:rsidRPr="007C2AC5">
        <w:rPr>
          <w:rFonts w:ascii="Arial" w:hAnsi="Arial" w:cs="Arial"/>
          <w:color w:val="auto"/>
          <w:lang w:val="en-ZA"/>
        </w:rPr>
        <w:t xml:space="preserve"> required, once</w:t>
      </w:r>
      <w:r w:rsidRPr="007C2AC5">
        <w:rPr>
          <w:rFonts w:ascii="Arial" w:hAnsi="Arial" w:cs="Arial"/>
          <w:color w:val="auto"/>
          <w:lang w:val="en-ZA"/>
        </w:rPr>
        <w:t xml:space="preserve"> every six months, or at such interva</w:t>
      </w:r>
      <w:r w:rsidR="00A65C48" w:rsidRPr="007C2AC5">
        <w:rPr>
          <w:rFonts w:ascii="Arial" w:hAnsi="Arial" w:cs="Arial"/>
          <w:color w:val="auto"/>
          <w:lang w:val="en-ZA"/>
        </w:rPr>
        <w:t xml:space="preserve">ls as may be determined by the </w:t>
      </w:r>
      <w:r w:rsidRPr="007C2AC5">
        <w:rPr>
          <w:rFonts w:ascii="Arial" w:hAnsi="Arial" w:cs="Arial"/>
          <w:color w:val="auto"/>
          <w:lang w:val="en-ZA"/>
        </w:rPr>
        <w:t xml:space="preserve">municipality, to provide proof </w:t>
      </w:r>
      <w:r w:rsidR="00A65C48" w:rsidRPr="007C2AC5">
        <w:rPr>
          <w:rFonts w:ascii="Arial" w:hAnsi="Arial" w:cs="Arial"/>
          <w:color w:val="auto"/>
          <w:lang w:val="en-ZA"/>
        </w:rPr>
        <w:t xml:space="preserve">to the Chief Financial Officer </w:t>
      </w:r>
      <w:r w:rsidRPr="007C2AC5">
        <w:rPr>
          <w:rFonts w:ascii="Arial" w:hAnsi="Arial" w:cs="Arial"/>
          <w:color w:val="auto"/>
          <w:lang w:val="en-ZA"/>
        </w:rPr>
        <w:t>that the monthly levies of households which qualify for assistance, have been adjusted by the amounts of the account</w:t>
      </w:r>
      <w:r w:rsidR="00A65C48" w:rsidRPr="007C2AC5">
        <w:rPr>
          <w:rFonts w:ascii="Arial" w:hAnsi="Arial" w:cs="Arial"/>
          <w:color w:val="auto"/>
          <w:lang w:val="en-ZA"/>
        </w:rPr>
        <w:t xml:space="preserve"> o</w:t>
      </w:r>
      <w:r w:rsidRPr="007C2AC5">
        <w:rPr>
          <w:rFonts w:ascii="Arial" w:hAnsi="Arial" w:cs="Arial"/>
          <w:color w:val="auto"/>
          <w:lang w:val="en-ZA"/>
        </w:rPr>
        <w:t>f the Body Corporate or Retirement Centre</w:t>
      </w:r>
      <w:r w:rsidR="00A65C48" w:rsidRPr="007C2AC5">
        <w:rPr>
          <w:rFonts w:ascii="Arial" w:hAnsi="Arial" w:cs="Arial"/>
          <w:color w:val="auto"/>
          <w:lang w:val="en-ZA"/>
        </w:rPr>
        <w:t>.</w:t>
      </w:r>
      <w:r w:rsidR="003333C3" w:rsidRPr="007C2AC5">
        <w:rPr>
          <w:rFonts w:ascii="Arial" w:hAnsi="Arial" w:cs="Arial"/>
          <w:color w:val="auto"/>
          <w:lang w:val="en-ZA"/>
        </w:rPr>
        <w:t xml:space="preserve">     </w:t>
      </w:r>
    </w:p>
    <w:p w14:paraId="355E999A" w14:textId="77777777" w:rsidR="007C2AC5" w:rsidRDefault="007C2AC5" w:rsidP="007C2AC5">
      <w:pPr>
        <w:spacing w:before="240" w:after="0" w:line="360" w:lineRule="auto"/>
        <w:jc w:val="both"/>
        <w:rPr>
          <w:rFonts w:ascii="Arial" w:hAnsi="Arial" w:cs="Arial"/>
          <w:color w:val="auto"/>
          <w:lang w:val="en-ZA"/>
        </w:rPr>
      </w:pPr>
    </w:p>
    <w:p w14:paraId="0937681D" w14:textId="77777777" w:rsidR="007C2AC5" w:rsidRDefault="007C2AC5" w:rsidP="007C2AC5">
      <w:pPr>
        <w:spacing w:before="240" w:after="0" w:line="360" w:lineRule="auto"/>
        <w:jc w:val="both"/>
        <w:rPr>
          <w:ins w:id="46" w:author="CFO" w:date="2019-05-09T08:48:00Z"/>
          <w:rFonts w:ascii="Arial" w:hAnsi="Arial" w:cs="Arial"/>
          <w:color w:val="auto"/>
          <w:lang w:val="en-ZA"/>
        </w:rPr>
      </w:pPr>
    </w:p>
    <w:p w14:paraId="2DA1D8BC" w14:textId="77777777" w:rsidR="000A6DE1" w:rsidRDefault="000A6DE1" w:rsidP="007C2AC5">
      <w:pPr>
        <w:spacing w:before="240" w:after="0" w:line="360" w:lineRule="auto"/>
        <w:jc w:val="both"/>
        <w:rPr>
          <w:ins w:id="47" w:author="CFO" w:date="2019-05-09T08:48:00Z"/>
          <w:rFonts w:ascii="Arial" w:hAnsi="Arial" w:cs="Arial"/>
          <w:color w:val="auto"/>
          <w:lang w:val="en-ZA"/>
        </w:rPr>
      </w:pPr>
    </w:p>
    <w:p w14:paraId="3504609D" w14:textId="77777777" w:rsidR="000A6DE1" w:rsidRPr="007C2AC5" w:rsidRDefault="000A6DE1" w:rsidP="007C2AC5">
      <w:pPr>
        <w:spacing w:before="240" w:after="0" w:line="360" w:lineRule="auto"/>
        <w:jc w:val="both"/>
        <w:rPr>
          <w:rFonts w:ascii="Arial" w:hAnsi="Arial" w:cs="Arial"/>
          <w:color w:val="auto"/>
          <w:lang w:val="en-ZA"/>
        </w:rPr>
      </w:pPr>
    </w:p>
    <w:p w14:paraId="03FB4958" w14:textId="77777777" w:rsidR="00A65C48" w:rsidRPr="007C2AC5" w:rsidRDefault="00A65C48" w:rsidP="00A65C48">
      <w:pPr>
        <w:pStyle w:val="ListParagraph"/>
        <w:spacing w:before="240" w:after="0" w:line="360" w:lineRule="auto"/>
        <w:ind w:left="1080" w:firstLine="0"/>
        <w:jc w:val="both"/>
        <w:rPr>
          <w:rFonts w:ascii="Arial" w:hAnsi="Arial" w:cs="Arial"/>
          <w:color w:val="auto"/>
          <w:lang w:val="en-ZA"/>
        </w:rPr>
      </w:pPr>
    </w:p>
    <w:p w14:paraId="5A39746F" w14:textId="77777777" w:rsidR="00857030" w:rsidRPr="007C2AC5" w:rsidRDefault="00593EC0" w:rsidP="006E71EF">
      <w:pPr>
        <w:pStyle w:val="ListParagraph"/>
        <w:numPr>
          <w:ilvl w:val="0"/>
          <w:numId w:val="42"/>
        </w:numPr>
        <w:spacing w:before="240" w:after="0" w:line="360" w:lineRule="auto"/>
        <w:ind w:left="360"/>
        <w:jc w:val="both"/>
        <w:rPr>
          <w:rFonts w:ascii="Arial" w:hAnsi="Arial" w:cs="Arial"/>
          <w:color w:val="auto"/>
          <w:lang w:val="en-ZA"/>
        </w:rPr>
      </w:pPr>
      <w:r w:rsidRPr="007C2AC5">
        <w:rPr>
          <w:rFonts w:ascii="Arial" w:hAnsi="Arial" w:cs="Arial"/>
          <w:color w:val="auto"/>
          <w:lang w:val="en-ZA"/>
        </w:rPr>
        <w:t xml:space="preserve">  </w:t>
      </w:r>
      <w:r w:rsidR="000F2DB3" w:rsidRPr="007C2AC5">
        <w:rPr>
          <w:rFonts w:ascii="Arial" w:hAnsi="Arial" w:cs="Arial"/>
          <w:b/>
          <w:color w:val="auto"/>
          <w:lang w:val="en-ZA"/>
        </w:rPr>
        <w:t>COMMUNICATION STRATEGY</w:t>
      </w:r>
    </w:p>
    <w:p w14:paraId="69349A64" w14:textId="77777777" w:rsidR="000F2DB3" w:rsidRPr="007C2AC5" w:rsidRDefault="000F2DB3" w:rsidP="000F2DB3">
      <w:pPr>
        <w:pStyle w:val="ListParagraph"/>
        <w:spacing w:before="240" w:after="0" w:line="360" w:lineRule="auto"/>
        <w:ind w:left="369" w:firstLine="0"/>
        <w:jc w:val="both"/>
        <w:rPr>
          <w:rFonts w:ascii="Arial" w:hAnsi="Arial" w:cs="Arial"/>
          <w:color w:val="auto"/>
          <w:lang w:val="en-ZA"/>
        </w:rPr>
      </w:pPr>
    </w:p>
    <w:p w14:paraId="2213E6E4" w14:textId="77777777" w:rsidR="000F2DB3" w:rsidRPr="007C2AC5" w:rsidRDefault="00593EC0" w:rsidP="006E71EF">
      <w:pPr>
        <w:pStyle w:val="ListParagraph"/>
        <w:numPr>
          <w:ilvl w:val="0"/>
          <w:numId w:val="29"/>
        </w:numPr>
        <w:spacing w:before="240" w:after="0" w:line="360" w:lineRule="auto"/>
        <w:ind w:left="450"/>
        <w:jc w:val="both"/>
        <w:rPr>
          <w:rFonts w:ascii="Arial" w:hAnsi="Arial" w:cs="Arial"/>
          <w:color w:val="auto"/>
          <w:lang w:val="en-ZA"/>
        </w:rPr>
      </w:pPr>
      <w:r w:rsidRPr="007C2AC5">
        <w:rPr>
          <w:rFonts w:ascii="Arial" w:hAnsi="Arial" w:cs="Arial"/>
          <w:color w:val="auto"/>
          <w:lang w:val="en-ZA"/>
        </w:rPr>
        <w:t>Based on the socio-economic information contained in the municipality’s IDP and other planning instruments, appropriate methods for the targeting of indigent households must be developed by the municipality</w:t>
      </w:r>
      <w:r w:rsidR="003333C3" w:rsidRPr="007C2AC5">
        <w:rPr>
          <w:rFonts w:ascii="Arial" w:hAnsi="Arial" w:cs="Arial"/>
          <w:color w:val="auto"/>
          <w:lang w:val="en-ZA"/>
        </w:rPr>
        <w:t xml:space="preserve"> as part of its </w:t>
      </w:r>
      <w:del w:id="48" w:author="CFO" w:date="2019-05-09T12:29:00Z">
        <w:r w:rsidR="00451BD3" w:rsidRPr="007C2AC5" w:rsidDel="009E3736">
          <w:rPr>
            <w:rFonts w:ascii="Arial" w:hAnsi="Arial" w:cs="Arial"/>
            <w:color w:val="auto"/>
            <w:lang w:val="en-ZA"/>
          </w:rPr>
          <w:delText>Policy</w:delText>
        </w:r>
      </w:del>
      <w:ins w:id="49" w:author="CFO" w:date="2019-05-09T12:29:00Z">
        <w:r w:rsidR="009E3736">
          <w:rPr>
            <w:rFonts w:ascii="Arial" w:hAnsi="Arial" w:cs="Arial"/>
            <w:color w:val="auto"/>
            <w:lang w:val="en-ZA"/>
          </w:rPr>
          <w:t xml:space="preserve"> Indigent</w:t>
        </w:r>
      </w:ins>
      <w:r w:rsidR="00451BD3" w:rsidRPr="007C2AC5">
        <w:rPr>
          <w:rFonts w:ascii="Arial" w:hAnsi="Arial" w:cs="Arial"/>
          <w:color w:val="auto"/>
          <w:lang w:val="en-ZA"/>
        </w:rPr>
        <w:t xml:space="preserve"> Support Policy</w:t>
      </w:r>
      <w:r w:rsidR="000F2DB3" w:rsidRPr="007C2AC5">
        <w:rPr>
          <w:rFonts w:ascii="Arial" w:hAnsi="Arial" w:cs="Arial"/>
          <w:color w:val="auto"/>
          <w:lang w:val="en-ZA"/>
        </w:rPr>
        <w:t xml:space="preserve">; </w:t>
      </w:r>
    </w:p>
    <w:p w14:paraId="708D7644" w14:textId="77777777" w:rsidR="000F2DB3" w:rsidRPr="007C2AC5" w:rsidRDefault="000F2DB3" w:rsidP="000F2DB3">
      <w:pPr>
        <w:pStyle w:val="ListParagraph"/>
        <w:spacing w:before="240" w:after="0" w:line="360" w:lineRule="auto"/>
        <w:ind w:left="450" w:hanging="360"/>
        <w:jc w:val="both"/>
        <w:rPr>
          <w:rFonts w:ascii="Arial" w:hAnsi="Arial" w:cs="Arial"/>
          <w:color w:val="auto"/>
          <w:lang w:val="en-ZA"/>
        </w:rPr>
      </w:pPr>
    </w:p>
    <w:p w14:paraId="7DFF0CCE" w14:textId="77777777" w:rsidR="000F2DB3" w:rsidRPr="007C2AC5" w:rsidRDefault="003333C3" w:rsidP="006E71EF">
      <w:pPr>
        <w:pStyle w:val="ListParagraph"/>
        <w:numPr>
          <w:ilvl w:val="0"/>
          <w:numId w:val="29"/>
        </w:numPr>
        <w:spacing w:before="240" w:after="0" w:line="360" w:lineRule="auto"/>
        <w:ind w:left="450"/>
        <w:jc w:val="both"/>
        <w:rPr>
          <w:rFonts w:ascii="Arial" w:hAnsi="Arial" w:cs="Arial"/>
          <w:color w:val="auto"/>
          <w:lang w:val="en-ZA"/>
        </w:rPr>
      </w:pPr>
      <w:r w:rsidRPr="007C2AC5">
        <w:rPr>
          <w:rFonts w:ascii="Arial" w:hAnsi="Arial" w:cs="Arial"/>
          <w:color w:val="auto"/>
          <w:lang w:val="en-ZA"/>
        </w:rPr>
        <w:t>The municipality will develop a communication strategy in term</w:t>
      </w:r>
      <w:r w:rsidR="000F2DB3" w:rsidRPr="007C2AC5">
        <w:rPr>
          <w:rFonts w:ascii="Arial" w:hAnsi="Arial" w:cs="Arial"/>
          <w:color w:val="auto"/>
          <w:lang w:val="en-ZA"/>
        </w:rPr>
        <w:t xml:space="preserve">s of which communities will be </w:t>
      </w:r>
      <w:r w:rsidRPr="007C2AC5">
        <w:rPr>
          <w:rFonts w:ascii="Arial" w:hAnsi="Arial" w:cs="Arial"/>
          <w:color w:val="auto"/>
          <w:lang w:val="en-ZA"/>
        </w:rPr>
        <w:t xml:space="preserve">informed and educated in order to have a clear understanding of this </w:t>
      </w:r>
      <w:r w:rsidR="00A11B4D" w:rsidRPr="007C2AC5">
        <w:rPr>
          <w:rFonts w:ascii="Arial" w:hAnsi="Arial" w:cs="Arial"/>
          <w:color w:val="auto"/>
          <w:lang w:val="en-ZA"/>
        </w:rPr>
        <w:t>Policy</w:t>
      </w:r>
      <w:r w:rsidRPr="007C2AC5">
        <w:rPr>
          <w:rFonts w:ascii="Arial" w:hAnsi="Arial" w:cs="Arial"/>
          <w:color w:val="auto"/>
          <w:lang w:val="en-ZA"/>
        </w:rPr>
        <w:t xml:space="preserve"> and its imple</w:t>
      </w:r>
      <w:r w:rsidR="0065418F" w:rsidRPr="007C2AC5">
        <w:rPr>
          <w:rFonts w:ascii="Arial" w:hAnsi="Arial" w:cs="Arial"/>
          <w:color w:val="auto"/>
          <w:lang w:val="en-ZA"/>
        </w:rPr>
        <w:t>mentation;</w:t>
      </w:r>
      <w:r w:rsidR="000F2DB3" w:rsidRPr="007C2AC5">
        <w:rPr>
          <w:rFonts w:ascii="Arial" w:hAnsi="Arial" w:cs="Arial"/>
          <w:color w:val="auto"/>
          <w:lang w:val="en-ZA"/>
        </w:rPr>
        <w:t xml:space="preserve"> </w:t>
      </w:r>
    </w:p>
    <w:p w14:paraId="3C9B2FA6" w14:textId="77777777" w:rsidR="000F2DB3" w:rsidRPr="007C2AC5" w:rsidRDefault="000F2DB3" w:rsidP="000F2DB3">
      <w:pPr>
        <w:pStyle w:val="ListParagraph"/>
        <w:rPr>
          <w:rFonts w:ascii="Arial" w:hAnsi="Arial" w:cs="Arial"/>
          <w:color w:val="auto"/>
          <w:lang w:val="en-ZA"/>
        </w:rPr>
      </w:pPr>
    </w:p>
    <w:p w14:paraId="287FD40A" w14:textId="77777777" w:rsidR="0065418F" w:rsidRPr="007C2AC5" w:rsidRDefault="003333C3" w:rsidP="006E71EF">
      <w:pPr>
        <w:pStyle w:val="ListParagraph"/>
        <w:numPr>
          <w:ilvl w:val="0"/>
          <w:numId w:val="29"/>
        </w:numPr>
        <w:spacing w:before="240" w:after="0" w:line="360" w:lineRule="auto"/>
        <w:ind w:left="450"/>
        <w:jc w:val="both"/>
        <w:rPr>
          <w:rFonts w:ascii="Arial" w:hAnsi="Arial" w:cs="Arial"/>
          <w:color w:val="auto"/>
          <w:lang w:val="en-ZA"/>
        </w:rPr>
      </w:pPr>
      <w:r w:rsidRPr="007C2AC5">
        <w:rPr>
          <w:rFonts w:ascii="Arial" w:hAnsi="Arial" w:cs="Arial"/>
          <w:color w:val="auto"/>
          <w:lang w:val="en-ZA"/>
        </w:rPr>
        <w:t>Regular information dissemin</w:t>
      </w:r>
      <w:r w:rsidR="000F2DB3" w:rsidRPr="007C2AC5">
        <w:rPr>
          <w:rFonts w:ascii="Arial" w:hAnsi="Arial" w:cs="Arial"/>
          <w:color w:val="auto"/>
          <w:lang w:val="en-ZA"/>
        </w:rPr>
        <w:t>ation must be undertaken through Ward Committees, a</w:t>
      </w:r>
      <w:r w:rsidRPr="007C2AC5">
        <w:rPr>
          <w:rFonts w:ascii="Arial" w:hAnsi="Arial" w:cs="Arial"/>
          <w:color w:val="auto"/>
          <w:lang w:val="en-ZA"/>
        </w:rPr>
        <w:t>wareness campaigns</w:t>
      </w:r>
      <w:r w:rsidR="0065418F" w:rsidRPr="007C2AC5">
        <w:rPr>
          <w:rFonts w:ascii="Arial" w:hAnsi="Arial" w:cs="Arial"/>
          <w:color w:val="auto"/>
          <w:lang w:val="en-ZA"/>
        </w:rPr>
        <w:t>, c</w:t>
      </w:r>
      <w:r w:rsidRPr="007C2AC5">
        <w:rPr>
          <w:rFonts w:ascii="Arial" w:hAnsi="Arial" w:cs="Arial"/>
          <w:color w:val="auto"/>
          <w:lang w:val="en-ZA"/>
        </w:rPr>
        <w:t xml:space="preserve">ommunity based organizations and face-to-face contact by means of </w:t>
      </w:r>
      <w:proofErr w:type="spellStart"/>
      <w:r w:rsidRPr="007C2AC5">
        <w:rPr>
          <w:rFonts w:ascii="Arial" w:hAnsi="Arial" w:cs="Arial"/>
          <w:color w:val="auto"/>
          <w:lang w:val="en-ZA"/>
        </w:rPr>
        <w:t>imbizo’s</w:t>
      </w:r>
      <w:proofErr w:type="spellEnd"/>
      <w:r w:rsidRPr="007C2AC5">
        <w:rPr>
          <w:rFonts w:ascii="Arial" w:hAnsi="Arial" w:cs="Arial"/>
          <w:color w:val="auto"/>
          <w:lang w:val="en-ZA"/>
        </w:rPr>
        <w:t xml:space="preserve"> to eliminate unrealistic expectations both in terms of qualifying fo</w:t>
      </w:r>
      <w:r w:rsidR="000F2DB3" w:rsidRPr="007C2AC5">
        <w:rPr>
          <w:rFonts w:ascii="Arial" w:hAnsi="Arial" w:cs="Arial"/>
          <w:color w:val="auto"/>
          <w:lang w:val="en-ZA"/>
        </w:rPr>
        <w:t xml:space="preserve">r </w:t>
      </w:r>
      <w:r w:rsidRPr="007C2AC5">
        <w:rPr>
          <w:rFonts w:ascii="Arial" w:hAnsi="Arial" w:cs="Arial"/>
          <w:color w:val="auto"/>
          <w:lang w:val="en-ZA"/>
        </w:rPr>
        <w:t xml:space="preserve">subsidy as well </w:t>
      </w:r>
      <w:r w:rsidR="0065418F" w:rsidRPr="007C2AC5">
        <w:rPr>
          <w:rFonts w:ascii="Arial" w:hAnsi="Arial" w:cs="Arial"/>
          <w:color w:val="auto"/>
          <w:lang w:val="en-ZA"/>
        </w:rPr>
        <w:t>as service delivery in general; and</w:t>
      </w:r>
    </w:p>
    <w:p w14:paraId="4AF64A37" w14:textId="77777777" w:rsidR="0065418F" w:rsidRPr="007C2AC5" w:rsidRDefault="0065418F" w:rsidP="0065418F">
      <w:pPr>
        <w:pStyle w:val="ListParagraph"/>
        <w:spacing w:before="240" w:after="0" w:line="360" w:lineRule="auto"/>
        <w:ind w:left="450" w:firstLine="0"/>
        <w:jc w:val="both"/>
        <w:rPr>
          <w:rFonts w:ascii="Arial" w:hAnsi="Arial" w:cs="Arial"/>
          <w:color w:val="auto"/>
          <w:lang w:val="en-ZA"/>
        </w:rPr>
      </w:pPr>
    </w:p>
    <w:p w14:paraId="6589FDDD" w14:textId="77777777" w:rsidR="00857030" w:rsidRPr="007C2AC5" w:rsidRDefault="0065418F" w:rsidP="006E71EF">
      <w:pPr>
        <w:pStyle w:val="ListParagraph"/>
        <w:numPr>
          <w:ilvl w:val="0"/>
          <w:numId w:val="29"/>
        </w:numPr>
        <w:spacing w:before="240" w:after="0" w:line="360" w:lineRule="auto"/>
        <w:ind w:left="450"/>
        <w:jc w:val="both"/>
        <w:rPr>
          <w:rFonts w:ascii="Arial" w:hAnsi="Arial" w:cs="Arial"/>
          <w:color w:val="auto"/>
          <w:lang w:val="en-ZA"/>
        </w:rPr>
      </w:pPr>
      <w:r w:rsidRPr="007C2AC5">
        <w:rPr>
          <w:rFonts w:ascii="Arial" w:hAnsi="Arial" w:cs="Arial"/>
          <w:color w:val="auto"/>
          <w:lang w:val="en-ZA"/>
        </w:rPr>
        <w:lastRenderedPageBreak/>
        <w:t>Regular engagement with</w:t>
      </w:r>
      <w:r w:rsidR="00593EC0" w:rsidRPr="007C2AC5">
        <w:rPr>
          <w:rFonts w:ascii="Arial" w:hAnsi="Arial" w:cs="Arial"/>
          <w:color w:val="auto"/>
          <w:lang w:val="en-ZA"/>
        </w:rPr>
        <w:t xml:space="preserve"> traditional leaders, where applicable, g</w:t>
      </w:r>
      <w:r w:rsidRPr="007C2AC5">
        <w:rPr>
          <w:rFonts w:ascii="Arial" w:hAnsi="Arial" w:cs="Arial"/>
          <w:color w:val="auto"/>
          <w:lang w:val="en-ZA"/>
        </w:rPr>
        <w:t xml:space="preserve">overnment departments and Eskom must be undertaken regarding </w:t>
      </w:r>
      <w:r w:rsidR="00593EC0" w:rsidRPr="007C2AC5">
        <w:rPr>
          <w:rFonts w:ascii="Arial" w:hAnsi="Arial" w:cs="Arial"/>
          <w:color w:val="auto"/>
          <w:lang w:val="en-ZA"/>
        </w:rPr>
        <w:t xml:space="preserve">to the objectives of the </w:t>
      </w:r>
      <w:r w:rsidR="00A11B4D" w:rsidRPr="007C2AC5">
        <w:rPr>
          <w:rFonts w:ascii="Arial" w:hAnsi="Arial" w:cs="Arial"/>
          <w:color w:val="auto"/>
          <w:lang w:val="en-ZA"/>
        </w:rPr>
        <w:t>Policy</w:t>
      </w:r>
      <w:r w:rsidR="00593EC0" w:rsidRPr="007C2AC5">
        <w:rPr>
          <w:rFonts w:ascii="Arial" w:hAnsi="Arial" w:cs="Arial"/>
          <w:color w:val="auto"/>
          <w:lang w:val="en-ZA"/>
        </w:rPr>
        <w:t xml:space="preserve"> and the implementation thereof.  </w:t>
      </w:r>
    </w:p>
    <w:p w14:paraId="79DCF7F9" w14:textId="77777777" w:rsidR="00CC2486" w:rsidRPr="007C2AC5" w:rsidRDefault="00CC2486" w:rsidP="00CC2486">
      <w:pPr>
        <w:pStyle w:val="ListParagraph"/>
        <w:rPr>
          <w:rFonts w:ascii="Arial" w:hAnsi="Arial" w:cs="Arial"/>
          <w:color w:val="auto"/>
          <w:lang w:val="en-ZA"/>
        </w:rPr>
      </w:pPr>
    </w:p>
    <w:p w14:paraId="2D2212DB" w14:textId="77777777" w:rsidR="00CC2486" w:rsidRPr="007C2AC5" w:rsidRDefault="00CC2486" w:rsidP="006E71EF">
      <w:pPr>
        <w:pStyle w:val="ListParagraph"/>
        <w:numPr>
          <w:ilvl w:val="0"/>
          <w:numId w:val="42"/>
        </w:numPr>
        <w:spacing w:before="240" w:after="0" w:line="360" w:lineRule="auto"/>
        <w:ind w:left="360"/>
        <w:jc w:val="both"/>
        <w:rPr>
          <w:rFonts w:ascii="Arial" w:hAnsi="Arial" w:cs="Arial"/>
          <w:b/>
          <w:color w:val="auto"/>
          <w:lang w:val="en-ZA"/>
        </w:rPr>
      </w:pPr>
      <w:r w:rsidRPr="007C2AC5">
        <w:rPr>
          <w:rFonts w:ascii="Arial" w:hAnsi="Arial" w:cs="Arial"/>
          <w:color w:val="auto"/>
          <w:lang w:val="en-ZA"/>
        </w:rPr>
        <w:t xml:space="preserve"> </w:t>
      </w:r>
      <w:r w:rsidRPr="007C2AC5">
        <w:rPr>
          <w:rFonts w:ascii="Arial" w:hAnsi="Arial" w:cs="Arial"/>
          <w:b/>
          <w:color w:val="auto"/>
          <w:lang w:val="en-ZA"/>
        </w:rPr>
        <w:t xml:space="preserve"> APPLICATION </w:t>
      </w:r>
      <w:r w:rsidR="006123BE" w:rsidRPr="007C2AC5">
        <w:rPr>
          <w:rFonts w:ascii="Arial" w:hAnsi="Arial" w:cs="Arial"/>
          <w:b/>
          <w:color w:val="auto"/>
          <w:lang w:val="en-ZA"/>
        </w:rPr>
        <w:t>PROCESS</w:t>
      </w:r>
      <w:r w:rsidRPr="007C2AC5">
        <w:rPr>
          <w:rFonts w:ascii="Arial" w:hAnsi="Arial" w:cs="Arial"/>
          <w:b/>
          <w:color w:val="auto"/>
          <w:lang w:val="en-ZA"/>
        </w:rPr>
        <w:t xml:space="preserve">  </w:t>
      </w:r>
    </w:p>
    <w:p w14:paraId="0F3A17BB" w14:textId="77777777" w:rsidR="00857030" w:rsidRPr="007C2AC5" w:rsidRDefault="00750F61" w:rsidP="00750F61">
      <w:pPr>
        <w:spacing w:before="240" w:after="0" w:line="360" w:lineRule="auto"/>
        <w:ind w:left="540" w:hanging="541"/>
        <w:jc w:val="both"/>
        <w:rPr>
          <w:rFonts w:ascii="Arial" w:hAnsi="Arial" w:cs="Arial"/>
          <w:color w:val="auto"/>
          <w:lang w:val="en-ZA"/>
        </w:rPr>
      </w:pPr>
      <w:r w:rsidRPr="007C2AC5">
        <w:rPr>
          <w:rFonts w:ascii="Arial" w:hAnsi="Arial" w:cs="Arial"/>
          <w:color w:val="auto"/>
          <w:lang w:val="en-ZA"/>
        </w:rPr>
        <w:t>12.1</w:t>
      </w:r>
      <w:r w:rsidRPr="007C2AC5">
        <w:rPr>
          <w:rFonts w:ascii="Arial" w:hAnsi="Arial" w:cs="Arial"/>
          <w:color w:val="auto"/>
          <w:lang w:val="en-ZA"/>
        </w:rPr>
        <w:tab/>
      </w:r>
      <w:r w:rsidR="00593EC0" w:rsidRPr="007C2AC5">
        <w:rPr>
          <w:rFonts w:ascii="Arial" w:hAnsi="Arial" w:cs="Arial"/>
          <w:color w:val="auto"/>
          <w:lang w:val="en-ZA"/>
        </w:rPr>
        <w:t xml:space="preserve">The account holder must apply in person at a customer care office </w:t>
      </w:r>
      <w:r w:rsidR="003333C3" w:rsidRPr="007C2AC5">
        <w:rPr>
          <w:rFonts w:ascii="Arial" w:hAnsi="Arial" w:cs="Arial"/>
          <w:color w:val="auto"/>
          <w:lang w:val="en-ZA"/>
        </w:rPr>
        <w:t xml:space="preserve">or municipal office in the area </w:t>
      </w:r>
      <w:r w:rsidR="00593EC0" w:rsidRPr="007C2AC5">
        <w:rPr>
          <w:rFonts w:ascii="Arial" w:hAnsi="Arial" w:cs="Arial"/>
          <w:color w:val="auto"/>
          <w:lang w:val="en-ZA"/>
        </w:rPr>
        <w:t>of the municipality on the prescribed application form.  The following items</w:t>
      </w:r>
      <w:r w:rsidR="00CC2486" w:rsidRPr="007C2AC5">
        <w:rPr>
          <w:rFonts w:ascii="Arial" w:hAnsi="Arial" w:cs="Arial"/>
          <w:color w:val="auto"/>
          <w:lang w:val="en-ZA"/>
        </w:rPr>
        <w:t xml:space="preserve"> (the original or certified copy of the original not older than 2 months) must accompany the application:</w:t>
      </w:r>
      <w:r w:rsidR="00593EC0" w:rsidRPr="007C2AC5">
        <w:rPr>
          <w:rFonts w:ascii="Arial" w:hAnsi="Arial" w:cs="Arial"/>
          <w:color w:val="auto"/>
          <w:lang w:val="en-ZA"/>
        </w:rPr>
        <w:t xml:space="preserve"> </w:t>
      </w:r>
    </w:p>
    <w:p w14:paraId="42AD0EF1" w14:textId="77777777" w:rsidR="003333C3" w:rsidRPr="007C2AC5" w:rsidRDefault="00593EC0" w:rsidP="00013321">
      <w:pPr>
        <w:numPr>
          <w:ilvl w:val="0"/>
          <w:numId w:val="33"/>
        </w:numPr>
        <w:spacing w:before="240" w:after="0" w:line="360" w:lineRule="auto"/>
        <w:jc w:val="both"/>
        <w:rPr>
          <w:rFonts w:ascii="Arial" w:hAnsi="Arial" w:cs="Arial"/>
          <w:color w:val="auto"/>
          <w:lang w:val="en-ZA"/>
        </w:rPr>
      </w:pPr>
      <w:r w:rsidRPr="007C2AC5">
        <w:rPr>
          <w:rFonts w:ascii="Arial" w:hAnsi="Arial" w:cs="Arial"/>
          <w:color w:val="auto"/>
          <w:lang w:val="en-ZA"/>
        </w:rPr>
        <w:t>C</w:t>
      </w:r>
      <w:r w:rsidR="00750F61" w:rsidRPr="007C2AC5">
        <w:rPr>
          <w:rFonts w:ascii="Arial" w:hAnsi="Arial" w:cs="Arial"/>
          <w:color w:val="auto"/>
          <w:lang w:val="en-ZA"/>
        </w:rPr>
        <w:t>ertified c</w:t>
      </w:r>
      <w:r w:rsidRPr="007C2AC5">
        <w:rPr>
          <w:rFonts w:ascii="Arial" w:hAnsi="Arial" w:cs="Arial"/>
          <w:color w:val="auto"/>
          <w:lang w:val="en-ZA"/>
        </w:rPr>
        <w:t>op</w:t>
      </w:r>
      <w:r w:rsidR="00750F61" w:rsidRPr="007C2AC5">
        <w:rPr>
          <w:rFonts w:ascii="Arial" w:hAnsi="Arial" w:cs="Arial"/>
          <w:color w:val="auto"/>
          <w:lang w:val="en-ZA"/>
        </w:rPr>
        <w:t>ies</w:t>
      </w:r>
      <w:r w:rsidRPr="007C2AC5">
        <w:rPr>
          <w:rFonts w:ascii="Arial" w:hAnsi="Arial" w:cs="Arial"/>
          <w:color w:val="auto"/>
          <w:lang w:val="en-ZA"/>
        </w:rPr>
        <w:t xml:space="preserve"> of ID</w:t>
      </w:r>
      <w:r w:rsidR="00750F61" w:rsidRPr="007C2AC5">
        <w:rPr>
          <w:rFonts w:ascii="Arial" w:hAnsi="Arial" w:cs="Arial"/>
          <w:color w:val="auto"/>
          <w:lang w:val="en-ZA"/>
        </w:rPr>
        <w:t>’s</w:t>
      </w:r>
      <w:r w:rsidRPr="007C2AC5">
        <w:rPr>
          <w:rFonts w:ascii="Arial" w:hAnsi="Arial" w:cs="Arial"/>
          <w:color w:val="auto"/>
          <w:lang w:val="en-ZA"/>
        </w:rPr>
        <w:t xml:space="preserve"> (of all </w:t>
      </w:r>
      <w:r w:rsidR="00CC2486" w:rsidRPr="007C2AC5">
        <w:rPr>
          <w:rFonts w:ascii="Arial" w:hAnsi="Arial" w:cs="Arial"/>
          <w:color w:val="auto"/>
          <w:lang w:val="en-ZA"/>
        </w:rPr>
        <w:t>occupants</w:t>
      </w:r>
      <w:r w:rsidRPr="007C2AC5">
        <w:rPr>
          <w:rFonts w:ascii="Arial" w:hAnsi="Arial" w:cs="Arial"/>
          <w:color w:val="auto"/>
          <w:lang w:val="en-ZA"/>
        </w:rPr>
        <w:t xml:space="preserve"> residing on the property older than 18 years</w:t>
      </w:r>
      <w:r w:rsidR="00CC2486" w:rsidRPr="007C2AC5">
        <w:rPr>
          <w:rFonts w:ascii="Arial" w:hAnsi="Arial" w:cs="Arial"/>
          <w:color w:val="auto"/>
          <w:lang w:val="en-ZA"/>
        </w:rPr>
        <w:t xml:space="preserve"> of age);</w:t>
      </w:r>
      <w:r w:rsidR="00750F61" w:rsidRPr="007C2AC5">
        <w:rPr>
          <w:rFonts w:ascii="Arial" w:hAnsi="Arial" w:cs="Arial"/>
          <w:color w:val="auto"/>
          <w:lang w:val="en-ZA"/>
        </w:rPr>
        <w:t xml:space="preserve"> </w:t>
      </w:r>
    </w:p>
    <w:p w14:paraId="0422FB43" w14:textId="77777777" w:rsidR="003333C3" w:rsidRPr="007C2AC5" w:rsidRDefault="003333C3" w:rsidP="006E71EF">
      <w:pPr>
        <w:pStyle w:val="ListParagraph"/>
        <w:numPr>
          <w:ilvl w:val="0"/>
          <w:numId w:val="33"/>
        </w:numPr>
        <w:spacing w:after="0" w:line="360" w:lineRule="auto"/>
        <w:jc w:val="both"/>
        <w:rPr>
          <w:rFonts w:ascii="Arial" w:hAnsi="Arial" w:cs="Arial"/>
          <w:color w:val="auto"/>
          <w:lang w:val="en-ZA"/>
        </w:rPr>
      </w:pPr>
      <w:r w:rsidRPr="007C2AC5">
        <w:rPr>
          <w:rFonts w:ascii="Arial" w:hAnsi="Arial" w:cs="Arial"/>
          <w:color w:val="auto"/>
          <w:lang w:val="en-ZA"/>
        </w:rPr>
        <w:t>The latest municipal account;</w:t>
      </w:r>
    </w:p>
    <w:p w14:paraId="4D0DE64C" w14:textId="77777777" w:rsidR="00750F61" w:rsidRPr="007C2AC5" w:rsidRDefault="003333C3" w:rsidP="006E71EF">
      <w:pPr>
        <w:pStyle w:val="ListParagraph"/>
        <w:numPr>
          <w:ilvl w:val="0"/>
          <w:numId w:val="33"/>
        </w:numPr>
        <w:spacing w:after="0" w:line="360" w:lineRule="auto"/>
        <w:jc w:val="both"/>
        <w:rPr>
          <w:rFonts w:ascii="Arial" w:hAnsi="Arial" w:cs="Arial"/>
          <w:color w:val="auto"/>
          <w:lang w:val="en-ZA"/>
        </w:rPr>
      </w:pPr>
      <w:r w:rsidRPr="007C2AC5">
        <w:rPr>
          <w:rFonts w:ascii="Arial" w:hAnsi="Arial" w:cs="Arial"/>
          <w:color w:val="auto"/>
          <w:lang w:val="en-ZA"/>
        </w:rPr>
        <w:t>Certified documentary proof of income</w:t>
      </w:r>
      <w:r w:rsidR="00750F61" w:rsidRPr="007C2AC5">
        <w:rPr>
          <w:rFonts w:ascii="Arial" w:hAnsi="Arial" w:cs="Arial"/>
          <w:color w:val="auto"/>
          <w:lang w:val="en-ZA"/>
        </w:rPr>
        <w:t xml:space="preserve"> of all occupants over the age of 18 plus bank statement reflecting such income;</w:t>
      </w:r>
    </w:p>
    <w:p w14:paraId="2948CADA" w14:textId="77777777" w:rsidR="003333C3" w:rsidRPr="007C2AC5" w:rsidRDefault="00750F61" w:rsidP="006E71EF">
      <w:pPr>
        <w:pStyle w:val="ListParagraph"/>
        <w:numPr>
          <w:ilvl w:val="0"/>
          <w:numId w:val="33"/>
        </w:numPr>
        <w:spacing w:before="240" w:after="0" w:line="360" w:lineRule="auto"/>
        <w:jc w:val="both"/>
        <w:rPr>
          <w:rFonts w:ascii="Arial" w:hAnsi="Arial" w:cs="Arial"/>
          <w:color w:val="auto"/>
          <w:lang w:val="en-ZA"/>
        </w:rPr>
      </w:pPr>
      <w:r w:rsidRPr="007C2AC5">
        <w:rPr>
          <w:rFonts w:ascii="Arial" w:hAnsi="Arial" w:cs="Arial"/>
          <w:color w:val="auto"/>
          <w:lang w:val="en-ZA"/>
        </w:rPr>
        <w:t>A</w:t>
      </w:r>
      <w:r w:rsidR="003333C3" w:rsidRPr="007C2AC5">
        <w:rPr>
          <w:rFonts w:ascii="Arial" w:hAnsi="Arial" w:cs="Arial"/>
          <w:color w:val="auto"/>
          <w:lang w:val="en-ZA"/>
        </w:rPr>
        <w:t>ffidavit</w:t>
      </w:r>
      <w:r w:rsidRPr="007C2AC5">
        <w:rPr>
          <w:rFonts w:ascii="Arial" w:hAnsi="Arial" w:cs="Arial"/>
          <w:color w:val="auto"/>
          <w:lang w:val="en-ZA"/>
        </w:rPr>
        <w:t>s</w:t>
      </w:r>
      <w:r w:rsidR="003333C3" w:rsidRPr="007C2AC5">
        <w:rPr>
          <w:rFonts w:ascii="Arial" w:hAnsi="Arial" w:cs="Arial"/>
          <w:color w:val="auto"/>
          <w:lang w:val="en-ZA"/>
        </w:rPr>
        <w:t xml:space="preserve"> declaring lack of income and/or proo</w:t>
      </w:r>
      <w:r w:rsidRPr="007C2AC5">
        <w:rPr>
          <w:rFonts w:ascii="Arial" w:hAnsi="Arial" w:cs="Arial"/>
          <w:color w:val="auto"/>
          <w:lang w:val="en-ZA"/>
        </w:rPr>
        <w:t>f of registration as unemployed of all occupants with no income residing on the premises; and</w:t>
      </w:r>
    </w:p>
    <w:p w14:paraId="689ACD7B" w14:textId="77777777" w:rsidR="003333C3" w:rsidRPr="007C2AC5" w:rsidRDefault="003333C3" w:rsidP="006E71EF">
      <w:pPr>
        <w:pStyle w:val="ListParagraph"/>
        <w:numPr>
          <w:ilvl w:val="0"/>
          <w:numId w:val="33"/>
        </w:numPr>
        <w:spacing w:before="240" w:after="0" w:line="360" w:lineRule="auto"/>
        <w:jc w:val="both"/>
        <w:rPr>
          <w:rFonts w:ascii="Arial" w:hAnsi="Arial" w:cs="Arial"/>
          <w:color w:val="auto"/>
          <w:lang w:val="en-ZA"/>
        </w:rPr>
      </w:pPr>
      <w:r w:rsidRPr="007C2AC5">
        <w:rPr>
          <w:rFonts w:ascii="Arial" w:hAnsi="Arial" w:cs="Arial"/>
          <w:color w:val="auto"/>
          <w:lang w:val="en-ZA"/>
        </w:rPr>
        <w:t>Particulars of any other grant</w:t>
      </w:r>
      <w:r w:rsidR="00750F61" w:rsidRPr="007C2AC5">
        <w:rPr>
          <w:rFonts w:ascii="Arial" w:hAnsi="Arial" w:cs="Arial"/>
          <w:color w:val="auto"/>
          <w:lang w:val="en-ZA"/>
        </w:rPr>
        <w:t>s received by the accountholder and all occupants over the age of 18.</w:t>
      </w:r>
    </w:p>
    <w:p w14:paraId="15C9E20B" w14:textId="77777777" w:rsidR="00750F61" w:rsidRPr="007C2AC5" w:rsidRDefault="00750F61" w:rsidP="00750F61">
      <w:pPr>
        <w:pStyle w:val="ListParagraph"/>
        <w:spacing w:before="240" w:after="0" w:line="360" w:lineRule="auto"/>
        <w:ind w:firstLine="0"/>
        <w:jc w:val="both"/>
        <w:rPr>
          <w:rFonts w:ascii="Arial" w:hAnsi="Arial" w:cs="Arial"/>
          <w:color w:val="auto"/>
          <w:lang w:val="en-ZA"/>
        </w:rPr>
      </w:pPr>
    </w:p>
    <w:p w14:paraId="7CF18B39" w14:textId="77777777" w:rsidR="00750F61" w:rsidRPr="007C2AC5" w:rsidRDefault="00750F61" w:rsidP="006E71EF">
      <w:pPr>
        <w:pStyle w:val="ListParagraph"/>
        <w:numPr>
          <w:ilvl w:val="1"/>
          <w:numId w:val="34"/>
        </w:numPr>
        <w:spacing w:before="240" w:after="0" w:line="360" w:lineRule="auto"/>
        <w:ind w:left="540" w:hanging="540"/>
        <w:jc w:val="both"/>
        <w:rPr>
          <w:rFonts w:ascii="Arial" w:hAnsi="Arial" w:cs="Arial"/>
          <w:color w:val="auto"/>
          <w:lang w:val="en-ZA"/>
        </w:rPr>
      </w:pPr>
      <w:r w:rsidRPr="007C2AC5">
        <w:rPr>
          <w:rFonts w:ascii="Arial" w:hAnsi="Arial" w:cs="Arial"/>
          <w:color w:val="auto"/>
          <w:lang w:val="en-ZA"/>
        </w:rPr>
        <w:t>As part of the application process, the applicant will be required to give consent for:</w:t>
      </w:r>
    </w:p>
    <w:p w14:paraId="5976F1A2" w14:textId="77777777" w:rsidR="003333C3" w:rsidRPr="007C2AC5" w:rsidRDefault="006123BE" w:rsidP="006E71EF">
      <w:pPr>
        <w:pStyle w:val="ListParagraph"/>
        <w:numPr>
          <w:ilvl w:val="0"/>
          <w:numId w:val="9"/>
        </w:numPr>
        <w:spacing w:before="240" w:after="0" w:line="360" w:lineRule="auto"/>
        <w:ind w:left="1170" w:hanging="446"/>
        <w:jc w:val="both"/>
        <w:rPr>
          <w:rFonts w:ascii="Arial" w:hAnsi="Arial" w:cs="Arial"/>
          <w:color w:val="auto"/>
          <w:lang w:val="en-ZA"/>
        </w:rPr>
      </w:pPr>
      <w:r w:rsidRPr="007C2AC5">
        <w:rPr>
          <w:rFonts w:ascii="Arial" w:hAnsi="Arial" w:cs="Arial"/>
          <w:color w:val="auto"/>
          <w:lang w:val="en-ZA"/>
        </w:rPr>
        <w:t>t</w:t>
      </w:r>
      <w:r w:rsidR="003333C3" w:rsidRPr="007C2AC5">
        <w:rPr>
          <w:rFonts w:ascii="Arial" w:hAnsi="Arial" w:cs="Arial"/>
          <w:color w:val="auto"/>
          <w:lang w:val="en-ZA"/>
        </w:rPr>
        <w:t>he installation of any form of pre-paid electricity</w:t>
      </w:r>
      <w:r w:rsidRPr="007C2AC5">
        <w:rPr>
          <w:rFonts w:ascii="Arial" w:hAnsi="Arial" w:cs="Arial"/>
          <w:color w:val="auto"/>
          <w:lang w:val="en-ZA"/>
        </w:rPr>
        <w:t xml:space="preserve"> </w:t>
      </w:r>
      <w:r w:rsidR="003333C3" w:rsidRPr="007C2AC5">
        <w:rPr>
          <w:rFonts w:ascii="Arial" w:hAnsi="Arial" w:cs="Arial"/>
          <w:color w:val="auto"/>
          <w:lang w:val="en-ZA"/>
        </w:rPr>
        <w:t>meters or flow limit</w:t>
      </w:r>
      <w:r w:rsidRPr="007C2AC5">
        <w:rPr>
          <w:rFonts w:ascii="Arial" w:hAnsi="Arial" w:cs="Arial"/>
          <w:color w:val="auto"/>
          <w:lang w:val="en-ZA"/>
        </w:rPr>
        <w:t xml:space="preserve">ing water </w:t>
      </w:r>
      <w:r w:rsidR="003333C3" w:rsidRPr="007C2AC5">
        <w:rPr>
          <w:rFonts w:ascii="Arial" w:hAnsi="Arial" w:cs="Arial"/>
          <w:color w:val="auto"/>
          <w:lang w:val="en-ZA"/>
        </w:rPr>
        <w:t xml:space="preserve">meters as a system to limit the consumption of services and to decrease the </w:t>
      </w:r>
      <w:r w:rsidRPr="007C2AC5">
        <w:rPr>
          <w:rFonts w:ascii="Arial" w:hAnsi="Arial" w:cs="Arial"/>
          <w:color w:val="auto"/>
          <w:lang w:val="en-ZA"/>
        </w:rPr>
        <w:t>accumulation of debt;</w:t>
      </w:r>
    </w:p>
    <w:p w14:paraId="4320AB4B" w14:textId="77777777" w:rsidR="003333C3" w:rsidRPr="007C2AC5" w:rsidRDefault="006123BE" w:rsidP="006E71EF">
      <w:pPr>
        <w:pStyle w:val="ListParagraph"/>
        <w:numPr>
          <w:ilvl w:val="0"/>
          <w:numId w:val="9"/>
        </w:numPr>
        <w:spacing w:before="240" w:after="0" w:line="360" w:lineRule="auto"/>
        <w:ind w:left="1170" w:hanging="450"/>
        <w:jc w:val="both"/>
        <w:rPr>
          <w:rFonts w:ascii="Arial" w:hAnsi="Arial" w:cs="Arial"/>
          <w:color w:val="auto"/>
          <w:lang w:val="en-ZA"/>
        </w:rPr>
      </w:pPr>
      <w:r w:rsidRPr="007C2AC5">
        <w:rPr>
          <w:rFonts w:ascii="Arial" w:hAnsi="Arial" w:cs="Arial"/>
          <w:color w:val="auto"/>
          <w:lang w:val="en-ZA"/>
        </w:rPr>
        <w:t xml:space="preserve">external scans and </w:t>
      </w:r>
      <w:r w:rsidR="003333C3" w:rsidRPr="007C2AC5">
        <w:rPr>
          <w:rFonts w:ascii="Arial" w:hAnsi="Arial" w:cs="Arial"/>
          <w:color w:val="auto"/>
          <w:lang w:val="en-ZA"/>
        </w:rPr>
        <w:t>credit bureau checks;</w:t>
      </w:r>
    </w:p>
    <w:p w14:paraId="5758351C" w14:textId="77777777" w:rsidR="003333C3" w:rsidRPr="007C2AC5" w:rsidRDefault="003333C3" w:rsidP="006E71EF">
      <w:pPr>
        <w:pStyle w:val="ListParagraph"/>
        <w:numPr>
          <w:ilvl w:val="0"/>
          <w:numId w:val="9"/>
        </w:numPr>
        <w:spacing w:before="240" w:after="0" w:line="360" w:lineRule="auto"/>
        <w:ind w:left="1170" w:hanging="450"/>
        <w:jc w:val="both"/>
        <w:rPr>
          <w:rFonts w:ascii="Arial" w:hAnsi="Arial" w:cs="Arial"/>
          <w:color w:val="auto"/>
          <w:lang w:val="en-ZA"/>
        </w:rPr>
      </w:pPr>
      <w:r w:rsidRPr="007C2AC5">
        <w:rPr>
          <w:rFonts w:ascii="Arial" w:hAnsi="Arial" w:cs="Arial"/>
          <w:color w:val="auto"/>
          <w:lang w:val="en-ZA"/>
        </w:rPr>
        <w:t xml:space="preserve">The assistance and support given will be valid for a period of </w:t>
      </w:r>
      <w:r w:rsidR="006123BE" w:rsidRPr="007C2AC5">
        <w:rPr>
          <w:rFonts w:ascii="Arial" w:hAnsi="Arial" w:cs="Arial"/>
          <w:color w:val="auto"/>
          <w:lang w:val="en-ZA"/>
        </w:rPr>
        <w:t xml:space="preserve">12 months without guarantee of </w:t>
      </w:r>
      <w:r w:rsidRPr="007C2AC5">
        <w:rPr>
          <w:rFonts w:ascii="Arial" w:hAnsi="Arial" w:cs="Arial"/>
          <w:color w:val="auto"/>
          <w:lang w:val="en-ZA"/>
        </w:rPr>
        <w:t>renewal. The onus remains on the applicant to re-apply for</w:t>
      </w:r>
      <w:r w:rsidR="006123BE" w:rsidRPr="007C2AC5">
        <w:rPr>
          <w:rFonts w:ascii="Arial" w:hAnsi="Arial" w:cs="Arial"/>
          <w:color w:val="auto"/>
          <w:lang w:val="en-ZA"/>
        </w:rPr>
        <w:t xml:space="preserve"> assistance each year, failing </w:t>
      </w:r>
      <w:r w:rsidRPr="007C2AC5">
        <w:rPr>
          <w:rFonts w:ascii="Arial" w:hAnsi="Arial" w:cs="Arial"/>
          <w:color w:val="auto"/>
          <w:lang w:val="en-ZA"/>
        </w:rPr>
        <w:t>which the assistance will lapse.</w:t>
      </w:r>
    </w:p>
    <w:p w14:paraId="6DFA5D58" w14:textId="77777777" w:rsidR="00D4764F" w:rsidRPr="007C2AC5" w:rsidRDefault="00162911" w:rsidP="00D4764F">
      <w:pPr>
        <w:spacing w:before="240" w:after="0" w:line="360" w:lineRule="auto"/>
        <w:jc w:val="both"/>
        <w:rPr>
          <w:rFonts w:ascii="Arial" w:hAnsi="Arial" w:cs="Arial"/>
          <w:color w:val="auto"/>
          <w:lang w:val="en-ZA"/>
        </w:rPr>
      </w:pPr>
      <w:r w:rsidRPr="007C2AC5">
        <w:rPr>
          <w:rFonts w:ascii="Arial" w:hAnsi="Arial" w:cs="Arial"/>
          <w:color w:val="auto"/>
          <w:lang w:val="en-ZA"/>
        </w:rPr>
        <w:t>12.3</w:t>
      </w:r>
      <w:r w:rsidR="006123BE" w:rsidRPr="007C2AC5">
        <w:rPr>
          <w:rFonts w:ascii="Arial" w:hAnsi="Arial" w:cs="Arial"/>
          <w:color w:val="auto"/>
          <w:lang w:val="en-ZA"/>
        </w:rPr>
        <w:tab/>
      </w:r>
      <w:r w:rsidR="006123BE" w:rsidRPr="007C2AC5">
        <w:rPr>
          <w:rFonts w:ascii="Arial" w:hAnsi="Arial" w:cs="Arial"/>
          <w:b/>
          <w:color w:val="auto"/>
          <w:lang w:val="en-ZA"/>
        </w:rPr>
        <w:t>Processing of applications</w:t>
      </w:r>
      <w:r w:rsidR="006123BE" w:rsidRPr="007C2AC5">
        <w:rPr>
          <w:rFonts w:ascii="Arial" w:hAnsi="Arial" w:cs="Arial"/>
          <w:color w:val="auto"/>
          <w:lang w:val="en-ZA"/>
        </w:rPr>
        <w:t xml:space="preserve">  </w:t>
      </w:r>
      <w:r w:rsidR="00593EC0" w:rsidRPr="007C2AC5">
        <w:rPr>
          <w:rFonts w:ascii="Arial" w:hAnsi="Arial" w:cs="Arial"/>
          <w:color w:val="auto"/>
          <w:lang w:val="en-ZA"/>
        </w:rPr>
        <w:t xml:space="preserve"> </w:t>
      </w:r>
    </w:p>
    <w:p w14:paraId="38DBE192" w14:textId="77777777" w:rsidR="00857030" w:rsidRPr="007C2AC5" w:rsidRDefault="00593EC0" w:rsidP="00162911">
      <w:pPr>
        <w:spacing w:after="0" w:line="360" w:lineRule="auto"/>
        <w:jc w:val="both"/>
        <w:rPr>
          <w:rFonts w:ascii="Arial" w:hAnsi="Arial" w:cs="Arial"/>
          <w:color w:val="auto"/>
          <w:lang w:val="en-ZA"/>
        </w:rPr>
      </w:pPr>
      <w:r w:rsidRPr="007C2AC5">
        <w:rPr>
          <w:rFonts w:ascii="Arial" w:hAnsi="Arial" w:cs="Arial"/>
          <w:color w:val="auto"/>
          <w:lang w:val="en-ZA"/>
        </w:rPr>
        <w:t>The Chief Financial Officer must ensure that applications for indigent support are registered and processed on a continuous basis on the Indigent Management System according to the pr</w:t>
      </w:r>
      <w:r w:rsidR="00FC2292" w:rsidRPr="007C2AC5">
        <w:rPr>
          <w:rFonts w:ascii="Arial" w:hAnsi="Arial" w:cs="Arial"/>
          <w:color w:val="auto"/>
          <w:lang w:val="en-ZA"/>
        </w:rPr>
        <w:t>ocedures approved by Council</w:t>
      </w:r>
      <w:r w:rsidRPr="007C2AC5">
        <w:rPr>
          <w:rFonts w:ascii="Arial" w:hAnsi="Arial" w:cs="Arial"/>
          <w:color w:val="auto"/>
          <w:lang w:val="en-ZA"/>
        </w:rPr>
        <w:t xml:space="preserve">.  </w:t>
      </w:r>
    </w:p>
    <w:p w14:paraId="66696764" w14:textId="77777777" w:rsidR="00162911" w:rsidRPr="007C2AC5" w:rsidRDefault="00162911" w:rsidP="00162911">
      <w:pPr>
        <w:spacing w:after="0" w:line="360" w:lineRule="auto"/>
        <w:jc w:val="both"/>
        <w:rPr>
          <w:rFonts w:ascii="Arial" w:hAnsi="Arial" w:cs="Arial"/>
          <w:color w:val="auto"/>
          <w:lang w:val="en-ZA"/>
        </w:rPr>
      </w:pPr>
    </w:p>
    <w:p w14:paraId="74B060DC" w14:textId="77777777" w:rsidR="00857030" w:rsidRPr="007C2AC5" w:rsidRDefault="00162911" w:rsidP="00162911">
      <w:pPr>
        <w:spacing w:after="0" w:line="360" w:lineRule="auto"/>
        <w:ind w:left="90"/>
        <w:jc w:val="both"/>
        <w:rPr>
          <w:rFonts w:ascii="Arial" w:hAnsi="Arial" w:cs="Arial"/>
          <w:b/>
          <w:color w:val="auto"/>
          <w:lang w:val="en-ZA"/>
        </w:rPr>
      </w:pPr>
      <w:r w:rsidRPr="007C2AC5">
        <w:rPr>
          <w:rFonts w:ascii="Arial" w:hAnsi="Arial" w:cs="Arial"/>
          <w:color w:val="auto"/>
          <w:lang w:val="en-ZA"/>
        </w:rPr>
        <w:t>12.4</w:t>
      </w:r>
      <w:r w:rsidR="006123BE" w:rsidRPr="007C2AC5">
        <w:rPr>
          <w:rFonts w:ascii="Arial" w:hAnsi="Arial" w:cs="Arial"/>
          <w:color w:val="auto"/>
          <w:lang w:val="en-ZA"/>
        </w:rPr>
        <w:tab/>
      </w:r>
      <w:r w:rsidR="006123BE" w:rsidRPr="007C2AC5">
        <w:rPr>
          <w:rFonts w:ascii="Arial" w:hAnsi="Arial" w:cs="Arial"/>
          <w:b/>
          <w:color w:val="auto"/>
          <w:lang w:val="en-ZA"/>
        </w:rPr>
        <w:t>Verification of applications</w:t>
      </w:r>
    </w:p>
    <w:p w14:paraId="2D80C997" w14:textId="77777777" w:rsidR="00162911" w:rsidRPr="007C2AC5" w:rsidRDefault="00593EC0" w:rsidP="00162911">
      <w:pPr>
        <w:spacing w:after="0" w:line="360" w:lineRule="auto"/>
        <w:ind w:left="90"/>
        <w:jc w:val="both"/>
        <w:rPr>
          <w:rFonts w:ascii="Arial" w:hAnsi="Arial" w:cs="Arial"/>
          <w:color w:val="auto"/>
          <w:lang w:val="en-ZA"/>
        </w:rPr>
      </w:pPr>
      <w:r w:rsidRPr="007C2AC5">
        <w:rPr>
          <w:rFonts w:ascii="Arial" w:hAnsi="Arial" w:cs="Arial"/>
          <w:color w:val="auto"/>
          <w:lang w:val="en-ZA"/>
        </w:rPr>
        <w:lastRenderedPageBreak/>
        <w:t xml:space="preserve">The municipality </w:t>
      </w:r>
      <w:r w:rsidR="00C821D3" w:rsidRPr="007C2AC5">
        <w:rPr>
          <w:rFonts w:ascii="Arial" w:hAnsi="Arial" w:cs="Arial"/>
          <w:color w:val="auto"/>
          <w:lang w:val="en-ZA"/>
        </w:rPr>
        <w:t>will</w:t>
      </w:r>
      <w:r w:rsidRPr="007C2AC5">
        <w:rPr>
          <w:rFonts w:ascii="Arial" w:hAnsi="Arial" w:cs="Arial"/>
          <w:color w:val="auto"/>
          <w:lang w:val="en-ZA"/>
        </w:rPr>
        <w:t xml:space="preserve"> conduct audits to verify applications for information furnished or possible changes in the status of applicants.  Such audits must be conducted according to the procedures contained in the Procedures Manual.  </w:t>
      </w:r>
    </w:p>
    <w:p w14:paraId="40C26E76" w14:textId="77777777" w:rsidR="00162911" w:rsidRPr="007C2AC5" w:rsidRDefault="00162911" w:rsidP="00162911">
      <w:pPr>
        <w:spacing w:after="0" w:line="360" w:lineRule="auto"/>
        <w:ind w:left="90"/>
        <w:jc w:val="both"/>
        <w:rPr>
          <w:rFonts w:ascii="Arial" w:hAnsi="Arial" w:cs="Arial"/>
          <w:color w:val="auto"/>
          <w:lang w:val="en-ZA"/>
        </w:rPr>
      </w:pPr>
    </w:p>
    <w:p w14:paraId="7E147F14" w14:textId="77777777" w:rsidR="00FC2292" w:rsidRPr="007C2AC5" w:rsidRDefault="00162911" w:rsidP="00162911">
      <w:pPr>
        <w:spacing w:after="0" w:line="360" w:lineRule="auto"/>
        <w:ind w:left="90"/>
        <w:jc w:val="both"/>
        <w:rPr>
          <w:rFonts w:ascii="Arial" w:hAnsi="Arial" w:cs="Arial"/>
          <w:b/>
          <w:color w:val="auto"/>
          <w:lang w:val="en-ZA"/>
        </w:rPr>
      </w:pPr>
      <w:r w:rsidRPr="007C2AC5">
        <w:rPr>
          <w:rFonts w:ascii="Arial" w:hAnsi="Arial" w:cs="Arial"/>
          <w:color w:val="auto"/>
          <w:lang w:val="en-ZA"/>
        </w:rPr>
        <w:t>12.5</w:t>
      </w:r>
      <w:r w:rsidR="00C821D3" w:rsidRPr="007C2AC5">
        <w:rPr>
          <w:rFonts w:ascii="Arial" w:hAnsi="Arial" w:cs="Arial"/>
          <w:color w:val="auto"/>
          <w:lang w:val="en-ZA"/>
        </w:rPr>
        <w:tab/>
      </w:r>
      <w:r w:rsidR="00FC2292" w:rsidRPr="007C2AC5">
        <w:rPr>
          <w:rFonts w:ascii="Arial" w:hAnsi="Arial" w:cs="Arial"/>
          <w:b/>
          <w:color w:val="auto"/>
          <w:lang w:val="en-ZA"/>
        </w:rPr>
        <w:t>Assessment &amp; Screening of Applicants</w:t>
      </w:r>
    </w:p>
    <w:p w14:paraId="735C16C7" w14:textId="77777777" w:rsidR="00FC2292" w:rsidRPr="007C2AC5" w:rsidRDefault="00FC2292" w:rsidP="00986DFC">
      <w:pPr>
        <w:spacing w:before="240" w:after="0" w:line="360" w:lineRule="auto"/>
        <w:contextualSpacing/>
        <w:jc w:val="both"/>
        <w:rPr>
          <w:rFonts w:ascii="Arial" w:hAnsi="Arial" w:cs="Arial"/>
          <w:color w:val="auto"/>
          <w:lang w:val="en-ZA"/>
        </w:rPr>
      </w:pPr>
      <w:r w:rsidRPr="007C2AC5">
        <w:rPr>
          <w:rFonts w:ascii="Arial" w:hAnsi="Arial" w:cs="Arial"/>
          <w:b/>
          <w:color w:val="auto"/>
          <w:lang w:val="en-ZA"/>
        </w:rPr>
        <w:tab/>
      </w:r>
      <w:r w:rsidRPr="007C2AC5">
        <w:rPr>
          <w:rFonts w:ascii="Arial" w:hAnsi="Arial" w:cs="Arial"/>
          <w:color w:val="auto"/>
          <w:lang w:val="en-ZA"/>
        </w:rPr>
        <w:t>After the application/registration process all information mus</w:t>
      </w:r>
      <w:r w:rsidR="00C821D3" w:rsidRPr="007C2AC5">
        <w:rPr>
          <w:rFonts w:ascii="Arial" w:hAnsi="Arial" w:cs="Arial"/>
          <w:color w:val="auto"/>
          <w:lang w:val="en-ZA"/>
        </w:rPr>
        <w:t xml:space="preserve">t be verified by the Programme </w:t>
      </w:r>
      <w:r w:rsidRPr="007C2AC5">
        <w:rPr>
          <w:rFonts w:ascii="Arial" w:hAnsi="Arial" w:cs="Arial"/>
          <w:color w:val="auto"/>
          <w:lang w:val="en-ZA"/>
        </w:rPr>
        <w:t>Officer or a person approved by the municipality as follows:</w:t>
      </w:r>
    </w:p>
    <w:p w14:paraId="2EE2BB84" w14:textId="77777777" w:rsidR="00C821D3" w:rsidRPr="007C2AC5" w:rsidRDefault="00C821D3" w:rsidP="00986DFC">
      <w:pPr>
        <w:spacing w:before="240" w:after="0" w:line="360" w:lineRule="auto"/>
        <w:contextualSpacing/>
        <w:jc w:val="both"/>
        <w:rPr>
          <w:rFonts w:ascii="Arial" w:hAnsi="Arial" w:cs="Arial"/>
          <w:color w:val="auto"/>
          <w:lang w:val="en-ZA"/>
        </w:rPr>
      </w:pPr>
    </w:p>
    <w:p w14:paraId="4B408E18" w14:textId="77777777" w:rsidR="00FC2292" w:rsidRPr="007C2AC5" w:rsidRDefault="00162911" w:rsidP="00162911">
      <w:pPr>
        <w:spacing w:before="240" w:after="0" w:line="360" w:lineRule="auto"/>
        <w:ind w:left="540" w:hanging="540"/>
        <w:contextualSpacing/>
        <w:jc w:val="both"/>
        <w:rPr>
          <w:rFonts w:ascii="Arial" w:hAnsi="Arial" w:cs="Arial"/>
          <w:color w:val="auto"/>
          <w:lang w:val="en-ZA"/>
        </w:rPr>
      </w:pPr>
      <w:r w:rsidRPr="007C2AC5">
        <w:rPr>
          <w:rFonts w:ascii="Arial" w:hAnsi="Arial" w:cs="Arial"/>
          <w:color w:val="auto"/>
          <w:lang w:val="en-ZA"/>
        </w:rPr>
        <w:t>12.5</w:t>
      </w:r>
      <w:r w:rsidR="00C821D3" w:rsidRPr="007C2AC5">
        <w:rPr>
          <w:rFonts w:ascii="Arial" w:hAnsi="Arial" w:cs="Arial"/>
          <w:color w:val="auto"/>
          <w:lang w:val="en-ZA"/>
        </w:rPr>
        <w:t>.1</w:t>
      </w:r>
      <w:r w:rsidR="00C821D3" w:rsidRPr="007C2AC5">
        <w:rPr>
          <w:rFonts w:ascii="Arial" w:hAnsi="Arial" w:cs="Arial"/>
          <w:color w:val="auto"/>
          <w:lang w:val="en-ZA"/>
        </w:rPr>
        <w:tab/>
        <w:t xml:space="preserve">  </w:t>
      </w:r>
      <w:r w:rsidR="00FC2292" w:rsidRPr="007C2AC5">
        <w:rPr>
          <w:rFonts w:ascii="Arial" w:hAnsi="Arial" w:cs="Arial"/>
          <w:color w:val="auto"/>
          <w:lang w:val="en-ZA"/>
        </w:rPr>
        <w:t>Indigent Management System Check</w:t>
      </w:r>
    </w:p>
    <w:p w14:paraId="06981214" w14:textId="77777777" w:rsidR="00FC2292" w:rsidRPr="007C2AC5" w:rsidRDefault="00C821D3" w:rsidP="00162911">
      <w:pPr>
        <w:spacing w:before="240" w:after="0" w:line="360" w:lineRule="auto"/>
        <w:ind w:left="810" w:hanging="540"/>
        <w:contextualSpacing/>
        <w:jc w:val="both"/>
        <w:rPr>
          <w:rFonts w:ascii="Arial" w:hAnsi="Arial" w:cs="Arial"/>
          <w:color w:val="auto"/>
          <w:lang w:val="en-ZA"/>
        </w:rPr>
      </w:pPr>
      <w:r w:rsidRPr="007C2AC5">
        <w:rPr>
          <w:rFonts w:ascii="Arial" w:hAnsi="Arial" w:cs="Arial"/>
          <w:color w:val="auto"/>
          <w:lang w:val="en-ZA"/>
        </w:rPr>
        <w:tab/>
      </w:r>
      <w:r w:rsidR="00FC2292" w:rsidRPr="007C2AC5">
        <w:rPr>
          <w:rFonts w:ascii="Arial" w:hAnsi="Arial" w:cs="Arial"/>
          <w:color w:val="auto"/>
          <w:lang w:val="en-ZA"/>
        </w:rPr>
        <w:t>The registration data must be checked to determine whether an applicant</w:t>
      </w:r>
      <w:r w:rsidRPr="007C2AC5">
        <w:rPr>
          <w:rFonts w:ascii="Arial" w:hAnsi="Arial" w:cs="Arial"/>
          <w:color w:val="auto"/>
          <w:lang w:val="en-ZA"/>
        </w:rPr>
        <w:t xml:space="preserve"> </w:t>
      </w:r>
      <w:r w:rsidR="00FC2292" w:rsidRPr="007C2AC5">
        <w:rPr>
          <w:rFonts w:ascii="Arial" w:hAnsi="Arial" w:cs="Arial"/>
          <w:color w:val="auto"/>
          <w:lang w:val="en-ZA"/>
        </w:rPr>
        <w:t xml:space="preserve">is already registered within the system as well as to determine dates </w:t>
      </w:r>
      <w:r w:rsidRPr="007C2AC5">
        <w:rPr>
          <w:rFonts w:ascii="Arial" w:hAnsi="Arial" w:cs="Arial"/>
          <w:color w:val="auto"/>
          <w:lang w:val="en-ZA"/>
        </w:rPr>
        <w:t xml:space="preserve">for review of </w:t>
      </w:r>
      <w:r w:rsidR="00FC2292" w:rsidRPr="007C2AC5">
        <w:rPr>
          <w:rFonts w:ascii="Arial" w:hAnsi="Arial" w:cs="Arial"/>
          <w:color w:val="auto"/>
          <w:lang w:val="en-ZA"/>
        </w:rPr>
        <w:t xml:space="preserve">existing </w:t>
      </w:r>
      <w:r w:rsidRPr="007C2AC5">
        <w:rPr>
          <w:rFonts w:ascii="Arial" w:hAnsi="Arial" w:cs="Arial"/>
          <w:color w:val="auto"/>
          <w:lang w:val="en-ZA"/>
        </w:rPr>
        <w:t>beneficiaries.</w:t>
      </w:r>
    </w:p>
    <w:p w14:paraId="12FA3733" w14:textId="77777777" w:rsidR="00C821D3" w:rsidRPr="007C2AC5" w:rsidRDefault="00C821D3" w:rsidP="00162911">
      <w:pPr>
        <w:spacing w:before="240" w:after="0" w:line="360" w:lineRule="auto"/>
        <w:ind w:left="540" w:hanging="540"/>
        <w:contextualSpacing/>
        <w:jc w:val="both"/>
        <w:rPr>
          <w:rFonts w:ascii="Arial" w:hAnsi="Arial" w:cs="Arial"/>
          <w:color w:val="auto"/>
          <w:lang w:val="en-ZA"/>
        </w:rPr>
      </w:pPr>
    </w:p>
    <w:p w14:paraId="24246044" w14:textId="77777777" w:rsidR="00FC2292" w:rsidRPr="007C2AC5" w:rsidRDefault="00162911" w:rsidP="00162911">
      <w:pPr>
        <w:spacing w:before="240" w:after="0" w:line="360" w:lineRule="auto"/>
        <w:ind w:left="0" w:firstLine="0"/>
        <w:contextualSpacing/>
        <w:jc w:val="both"/>
        <w:rPr>
          <w:rFonts w:ascii="Arial" w:hAnsi="Arial" w:cs="Arial"/>
          <w:color w:val="auto"/>
          <w:lang w:val="en-ZA"/>
        </w:rPr>
      </w:pPr>
      <w:r w:rsidRPr="007C2AC5">
        <w:rPr>
          <w:rFonts w:ascii="Arial" w:hAnsi="Arial" w:cs="Arial"/>
          <w:color w:val="auto"/>
          <w:lang w:val="en-ZA"/>
        </w:rPr>
        <w:t>12.5</w:t>
      </w:r>
      <w:r w:rsidR="00C821D3" w:rsidRPr="007C2AC5">
        <w:rPr>
          <w:rFonts w:ascii="Arial" w:hAnsi="Arial" w:cs="Arial"/>
          <w:color w:val="auto"/>
          <w:lang w:val="en-ZA"/>
        </w:rPr>
        <w:t>.2</w:t>
      </w:r>
      <w:r w:rsidR="00C821D3" w:rsidRPr="007C2AC5">
        <w:rPr>
          <w:rFonts w:ascii="Arial" w:hAnsi="Arial" w:cs="Arial"/>
          <w:color w:val="auto"/>
          <w:lang w:val="en-ZA"/>
        </w:rPr>
        <w:tab/>
        <w:t xml:space="preserve">  </w:t>
      </w:r>
      <w:r w:rsidR="00FC2292" w:rsidRPr="007C2AC5">
        <w:rPr>
          <w:rFonts w:ascii="Arial" w:hAnsi="Arial" w:cs="Arial"/>
          <w:color w:val="auto"/>
          <w:lang w:val="en-ZA"/>
        </w:rPr>
        <w:t>Data Capture</w:t>
      </w:r>
    </w:p>
    <w:p w14:paraId="228DE826" w14:textId="77777777" w:rsidR="00FC2292" w:rsidRPr="007C2AC5" w:rsidRDefault="00C821D3" w:rsidP="00162911">
      <w:pPr>
        <w:spacing w:before="240" w:after="0" w:line="360" w:lineRule="auto"/>
        <w:ind w:left="810" w:hanging="810"/>
        <w:contextualSpacing/>
        <w:jc w:val="both"/>
        <w:rPr>
          <w:rFonts w:ascii="Arial" w:hAnsi="Arial" w:cs="Arial"/>
          <w:color w:val="auto"/>
          <w:lang w:val="en-ZA"/>
        </w:rPr>
      </w:pPr>
      <w:r w:rsidRPr="007C2AC5">
        <w:rPr>
          <w:rFonts w:ascii="Arial" w:hAnsi="Arial" w:cs="Arial"/>
          <w:color w:val="auto"/>
          <w:lang w:val="en-ZA"/>
        </w:rPr>
        <w:tab/>
      </w:r>
      <w:r w:rsidR="00FC2292" w:rsidRPr="007C2AC5">
        <w:rPr>
          <w:rFonts w:ascii="Arial" w:hAnsi="Arial" w:cs="Arial"/>
          <w:color w:val="auto"/>
          <w:lang w:val="en-ZA"/>
        </w:rPr>
        <w:t>The indigent registration data must be capt</w:t>
      </w:r>
      <w:r w:rsidRPr="007C2AC5">
        <w:rPr>
          <w:rFonts w:ascii="Arial" w:hAnsi="Arial" w:cs="Arial"/>
          <w:color w:val="auto"/>
          <w:lang w:val="en-ZA"/>
        </w:rPr>
        <w:t xml:space="preserve">ured onto the Indigent Management </w:t>
      </w:r>
      <w:r w:rsidR="00FC2292" w:rsidRPr="007C2AC5">
        <w:rPr>
          <w:rFonts w:ascii="Arial" w:hAnsi="Arial" w:cs="Arial"/>
          <w:color w:val="auto"/>
          <w:lang w:val="en-ZA"/>
        </w:rPr>
        <w:t>System as per the application form.</w:t>
      </w:r>
    </w:p>
    <w:p w14:paraId="390FAC4F" w14:textId="77777777" w:rsidR="00FC2292" w:rsidRPr="007C2AC5" w:rsidRDefault="00FC2292" w:rsidP="00162911">
      <w:pPr>
        <w:spacing w:before="240" w:after="0" w:line="360" w:lineRule="auto"/>
        <w:ind w:left="810" w:hanging="810"/>
        <w:contextualSpacing/>
        <w:jc w:val="both"/>
        <w:rPr>
          <w:rFonts w:ascii="Arial" w:hAnsi="Arial" w:cs="Arial"/>
          <w:color w:val="auto"/>
          <w:lang w:val="en-ZA"/>
        </w:rPr>
      </w:pPr>
    </w:p>
    <w:p w14:paraId="29521683" w14:textId="77777777" w:rsidR="00FC2292" w:rsidRPr="007C2AC5" w:rsidRDefault="00162911" w:rsidP="00162911">
      <w:pPr>
        <w:spacing w:before="240" w:after="0" w:line="360" w:lineRule="auto"/>
        <w:ind w:left="810" w:hanging="810"/>
        <w:contextualSpacing/>
        <w:jc w:val="both"/>
        <w:rPr>
          <w:rFonts w:ascii="Arial" w:hAnsi="Arial" w:cs="Arial"/>
          <w:color w:val="auto"/>
          <w:lang w:val="en-ZA"/>
        </w:rPr>
      </w:pPr>
      <w:r w:rsidRPr="007C2AC5">
        <w:rPr>
          <w:rFonts w:ascii="Arial" w:hAnsi="Arial" w:cs="Arial"/>
          <w:color w:val="auto"/>
          <w:lang w:val="en-ZA"/>
        </w:rPr>
        <w:t>12.5</w:t>
      </w:r>
      <w:r w:rsidR="00C821D3" w:rsidRPr="007C2AC5">
        <w:rPr>
          <w:rFonts w:ascii="Arial" w:hAnsi="Arial" w:cs="Arial"/>
          <w:color w:val="auto"/>
          <w:lang w:val="en-ZA"/>
        </w:rPr>
        <w:t>.3</w:t>
      </w:r>
      <w:r w:rsidR="00C821D3" w:rsidRPr="007C2AC5">
        <w:rPr>
          <w:rFonts w:ascii="Arial" w:hAnsi="Arial" w:cs="Arial"/>
          <w:color w:val="auto"/>
          <w:lang w:val="en-ZA"/>
        </w:rPr>
        <w:tab/>
      </w:r>
      <w:r w:rsidR="00FC2292" w:rsidRPr="007C2AC5">
        <w:rPr>
          <w:rFonts w:ascii="Arial" w:hAnsi="Arial" w:cs="Arial"/>
          <w:color w:val="auto"/>
          <w:lang w:val="en-ZA"/>
        </w:rPr>
        <w:t>Verification – Site Visit</w:t>
      </w:r>
    </w:p>
    <w:p w14:paraId="4D3661D3" w14:textId="77777777" w:rsidR="00FC2292" w:rsidRPr="007C2AC5" w:rsidRDefault="00FC2292" w:rsidP="00162911">
      <w:pPr>
        <w:spacing w:before="240" w:after="0" w:line="360" w:lineRule="auto"/>
        <w:ind w:left="810" w:hanging="810"/>
        <w:contextualSpacing/>
        <w:jc w:val="both"/>
        <w:rPr>
          <w:rFonts w:ascii="Arial" w:hAnsi="Arial" w:cs="Arial"/>
          <w:color w:val="auto"/>
          <w:lang w:val="en-ZA"/>
        </w:rPr>
      </w:pPr>
      <w:r w:rsidRPr="007C2AC5">
        <w:rPr>
          <w:rFonts w:ascii="Arial" w:hAnsi="Arial" w:cs="Arial"/>
          <w:color w:val="auto"/>
          <w:lang w:val="en-ZA"/>
        </w:rPr>
        <w:tab/>
        <w:t>The Indigent Management System must assign an application to a duly appointed official</w:t>
      </w:r>
      <w:ins w:id="50" w:author="CFO" w:date="2019-05-09T12:13:00Z">
        <w:r w:rsidR="0041675F">
          <w:rPr>
            <w:rFonts w:ascii="Arial" w:hAnsi="Arial" w:cs="Arial"/>
            <w:color w:val="auto"/>
            <w:lang w:val="en-ZA"/>
          </w:rPr>
          <w:t xml:space="preserve"> (Free Basic </w:t>
        </w:r>
        <w:proofErr w:type="spellStart"/>
        <w:r w:rsidR="0041675F">
          <w:rPr>
            <w:rFonts w:ascii="Arial" w:hAnsi="Arial" w:cs="Arial"/>
            <w:color w:val="auto"/>
            <w:lang w:val="en-ZA"/>
          </w:rPr>
          <w:t>Servcices</w:t>
        </w:r>
        <w:proofErr w:type="spellEnd"/>
        <w:r w:rsidR="0041675F">
          <w:rPr>
            <w:rFonts w:ascii="Arial" w:hAnsi="Arial" w:cs="Arial"/>
            <w:color w:val="auto"/>
            <w:lang w:val="en-ZA"/>
          </w:rPr>
          <w:t xml:space="preserve"> Co-ordinator)</w:t>
        </w:r>
      </w:ins>
      <w:r w:rsidRPr="007C2AC5">
        <w:rPr>
          <w:rFonts w:ascii="Arial" w:hAnsi="Arial" w:cs="Arial"/>
          <w:color w:val="auto"/>
          <w:lang w:val="en-ZA"/>
        </w:rPr>
        <w:t xml:space="preserve"> to perform an o</w:t>
      </w:r>
      <w:r w:rsidR="00C821D3" w:rsidRPr="007C2AC5">
        <w:rPr>
          <w:rFonts w:ascii="Arial" w:hAnsi="Arial" w:cs="Arial"/>
          <w:color w:val="auto"/>
          <w:lang w:val="en-ZA"/>
        </w:rPr>
        <w:t>n-site verification</w:t>
      </w:r>
      <w:r w:rsidRPr="007C2AC5">
        <w:rPr>
          <w:rFonts w:ascii="Arial" w:hAnsi="Arial" w:cs="Arial"/>
          <w:color w:val="auto"/>
          <w:lang w:val="en-ZA"/>
        </w:rPr>
        <w:t>.</w:t>
      </w:r>
      <w:r w:rsidR="00C821D3" w:rsidRPr="007C2AC5">
        <w:rPr>
          <w:rFonts w:ascii="Arial" w:hAnsi="Arial" w:cs="Arial"/>
          <w:color w:val="auto"/>
          <w:lang w:val="en-ZA"/>
        </w:rPr>
        <w:t xml:space="preserve">  </w:t>
      </w:r>
      <w:r w:rsidRPr="007C2AC5">
        <w:rPr>
          <w:rFonts w:ascii="Arial" w:hAnsi="Arial" w:cs="Arial"/>
          <w:color w:val="auto"/>
          <w:lang w:val="en-ZA"/>
        </w:rPr>
        <w:t xml:space="preserve">The Programme Officer must then verify and assess the </w:t>
      </w:r>
      <w:r w:rsidR="00C821D3" w:rsidRPr="007C2AC5">
        <w:rPr>
          <w:rFonts w:ascii="Arial" w:hAnsi="Arial" w:cs="Arial"/>
          <w:color w:val="auto"/>
          <w:lang w:val="en-ZA"/>
        </w:rPr>
        <w:t xml:space="preserve">registration application, and </w:t>
      </w:r>
      <w:del w:id="51" w:author="CFO" w:date="2019-05-09T08:50:00Z">
        <w:r w:rsidR="00C821D3" w:rsidRPr="007C2AC5" w:rsidDel="000A6DE1">
          <w:rPr>
            <w:rFonts w:ascii="Arial" w:hAnsi="Arial" w:cs="Arial"/>
            <w:color w:val="auto"/>
            <w:lang w:val="en-ZA"/>
          </w:rPr>
          <w:tab/>
        </w:r>
      </w:del>
      <w:r w:rsidRPr="007C2AC5">
        <w:rPr>
          <w:rFonts w:ascii="Arial" w:hAnsi="Arial" w:cs="Arial"/>
          <w:color w:val="auto"/>
          <w:lang w:val="en-ZA"/>
        </w:rPr>
        <w:t>may make recommendations of the acceptance of the</w:t>
      </w:r>
      <w:r w:rsidR="00C821D3" w:rsidRPr="007C2AC5">
        <w:rPr>
          <w:rFonts w:ascii="Arial" w:hAnsi="Arial" w:cs="Arial"/>
          <w:color w:val="auto"/>
          <w:lang w:val="en-ZA"/>
        </w:rPr>
        <w:t xml:space="preserve"> application, or for further </w:t>
      </w:r>
      <w:r w:rsidRPr="007C2AC5">
        <w:rPr>
          <w:rFonts w:ascii="Arial" w:hAnsi="Arial" w:cs="Arial"/>
          <w:color w:val="auto"/>
          <w:lang w:val="en-ZA"/>
        </w:rPr>
        <w:t>investigation which may include an external scan.</w:t>
      </w:r>
    </w:p>
    <w:p w14:paraId="3A53CB5F" w14:textId="77777777" w:rsidR="00FC2292" w:rsidRPr="007C2AC5" w:rsidDel="0041675F" w:rsidRDefault="00FC2292" w:rsidP="00162911">
      <w:pPr>
        <w:spacing w:before="240" w:after="0" w:line="360" w:lineRule="auto"/>
        <w:ind w:left="810" w:hanging="810"/>
        <w:contextualSpacing/>
        <w:jc w:val="both"/>
        <w:rPr>
          <w:del w:id="52" w:author="CFO" w:date="2019-05-09T12:14:00Z"/>
          <w:rFonts w:ascii="Arial" w:hAnsi="Arial" w:cs="Arial"/>
          <w:color w:val="auto"/>
          <w:lang w:val="en-ZA"/>
        </w:rPr>
      </w:pPr>
    </w:p>
    <w:p w14:paraId="3BADCEAF" w14:textId="77777777" w:rsidR="00162911" w:rsidRPr="007C2AC5" w:rsidDel="0041675F" w:rsidRDefault="00162911" w:rsidP="00162911">
      <w:pPr>
        <w:spacing w:before="240" w:after="0" w:line="360" w:lineRule="auto"/>
        <w:ind w:left="810" w:hanging="810"/>
        <w:contextualSpacing/>
        <w:jc w:val="both"/>
        <w:rPr>
          <w:del w:id="53" w:author="CFO" w:date="2019-05-09T12:14:00Z"/>
          <w:rFonts w:ascii="Arial" w:hAnsi="Arial" w:cs="Arial"/>
          <w:color w:val="auto"/>
          <w:lang w:val="en-ZA"/>
        </w:rPr>
      </w:pPr>
    </w:p>
    <w:p w14:paraId="15DEDAE1" w14:textId="77777777" w:rsidR="00162911" w:rsidRPr="007C2AC5" w:rsidDel="0041675F" w:rsidRDefault="00162911" w:rsidP="00162911">
      <w:pPr>
        <w:spacing w:before="240" w:after="0" w:line="360" w:lineRule="auto"/>
        <w:ind w:left="810" w:hanging="810"/>
        <w:contextualSpacing/>
        <w:jc w:val="both"/>
        <w:rPr>
          <w:del w:id="54" w:author="CFO" w:date="2019-05-09T12:14:00Z"/>
          <w:rFonts w:ascii="Arial" w:hAnsi="Arial" w:cs="Arial"/>
          <w:color w:val="auto"/>
          <w:lang w:val="en-ZA"/>
        </w:rPr>
      </w:pPr>
    </w:p>
    <w:p w14:paraId="217FB245" w14:textId="77777777" w:rsidR="00FC2292" w:rsidRPr="007C2AC5" w:rsidRDefault="00162911" w:rsidP="00162911">
      <w:pPr>
        <w:spacing w:before="240" w:after="0" w:line="360" w:lineRule="auto"/>
        <w:ind w:left="810" w:hanging="810"/>
        <w:contextualSpacing/>
        <w:jc w:val="both"/>
        <w:rPr>
          <w:rFonts w:ascii="Arial" w:hAnsi="Arial" w:cs="Arial"/>
          <w:color w:val="auto"/>
          <w:lang w:val="en-ZA"/>
        </w:rPr>
      </w:pPr>
      <w:r w:rsidRPr="007C2AC5">
        <w:rPr>
          <w:rFonts w:ascii="Arial" w:hAnsi="Arial" w:cs="Arial"/>
          <w:color w:val="auto"/>
          <w:lang w:val="en-ZA"/>
        </w:rPr>
        <w:t>12.5</w:t>
      </w:r>
      <w:r w:rsidR="00C821D3" w:rsidRPr="007C2AC5">
        <w:rPr>
          <w:rFonts w:ascii="Arial" w:hAnsi="Arial" w:cs="Arial"/>
          <w:color w:val="auto"/>
          <w:lang w:val="en-ZA"/>
        </w:rPr>
        <w:t>.4</w:t>
      </w:r>
      <w:r w:rsidR="00C821D3" w:rsidRPr="007C2AC5">
        <w:rPr>
          <w:rFonts w:ascii="Arial" w:hAnsi="Arial" w:cs="Arial"/>
          <w:color w:val="auto"/>
          <w:lang w:val="en-ZA"/>
        </w:rPr>
        <w:tab/>
      </w:r>
      <w:r w:rsidR="00FC2292" w:rsidRPr="007C2AC5">
        <w:rPr>
          <w:rFonts w:ascii="Arial" w:hAnsi="Arial" w:cs="Arial"/>
          <w:color w:val="auto"/>
          <w:lang w:val="en-ZA"/>
        </w:rPr>
        <w:t>Verification – External Scans</w:t>
      </w:r>
    </w:p>
    <w:p w14:paraId="3AE6D450" w14:textId="77777777" w:rsidR="00FC2292" w:rsidRPr="007C2AC5" w:rsidRDefault="00C821D3" w:rsidP="00162911">
      <w:pPr>
        <w:spacing w:before="240" w:after="0" w:line="360" w:lineRule="auto"/>
        <w:ind w:left="810" w:hanging="810"/>
        <w:contextualSpacing/>
        <w:jc w:val="both"/>
        <w:rPr>
          <w:rFonts w:ascii="Arial" w:hAnsi="Arial" w:cs="Arial"/>
          <w:color w:val="auto"/>
          <w:lang w:val="en-ZA"/>
        </w:rPr>
      </w:pPr>
      <w:r w:rsidRPr="007C2AC5">
        <w:rPr>
          <w:rFonts w:ascii="Arial" w:hAnsi="Arial" w:cs="Arial"/>
          <w:i/>
          <w:color w:val="auto"/>
          <w:lang w:val="en-ZA"/>
        </w:rPr>
        <w:tab/>
      </w:r>
      <w:r w:rsidR="00FC2292" w:rsidRPr="007C2AC5">
        <w:rPr>
          <w:rFonts w:ascii="Arial" w:hAnsi="Arial" w:cs="Arial"/>
          <w:color w:val="auto"/>
          <w:lang w:val="en-ZA"/>
        </w:rPr>
        <w:t>An external scan of applicants recommended as suitable candidates for indigent support, may be conducted with UIF, SARS, Department</w:t>
      </w:r>
      <w:r w:rsidRPr="007C2AC5">
        <w:rPr>
          <w:rFonts w:ascii="Arial" w:hAnsi="Arial" w:cs="Arial"/>
          <w:color w:val="auto"/>
          <w:lang w:val="en-ZA"/>
        </w:rPr>
        <w:t xml:space="preserve"> of Welfare, Credit Bureau or </w:t>
      </w:r>
      <w:r w:rsidR="00FC2292" w:rsidRPr="007C2AC5">
        <w:rPr>
          <w:rFonts w:ascii="Arial" w:hAnsi="Arial" w:cs="Arial"/>
          <w:color w:val="auto"/>
          <w:lang w:val="en-ZA"/>
        </w:rPr>
        <w:t>any other organization after the site visitation has been captured.</w:t>
      </w:r>
      <w:r w:rsidRPr="007C2AC5">
        <w:rPr>
          <w:rFonts w:ascii="Arial" w:hAnsi="Arial" w:cs="Arial"/>
          <w:color w:val="auto"/>
          <w:lang w:val="en-ZA"/>
        </w:rPr>
        <w:t xml:space="preserve">  </w:t>
      </w:r>
      <w:r w:rsidR="00FC2292" w:rsidRPr="007C2AC5">
        <w:rPr>
          <w:rFonts w:ascii="Arial" w:hAnsi="Arial" w:cs="Arial"/>
          <w:color w:val="auto"/>
          <w:lang w:val="en-ZA"/>
        </w:rPr>
        <w:t xml:space="preserve">The information gathered through verification in terms </w:t>
      </w:r>
      <w:r w:rsidRPr="007C2AC5">
        <w:rPr>
          <w:rFonts w:ascii="Arial" w:hAnsi="Arial" w:cs="Arial"/>
          <w:color w:val="auto"/>
          <w:lang w:val="en-ZA"/>
        </w:rPr>
        <w:t>of 12.4.3 and 12</w:t>
      </w:r>
      <w:r w:rsidR="00FC2292" w:rsidRPr="007C2AC5">
        <w:rPr>
          <w:rFonts w:ascii="Arial" w:hAnsi="Arial" w:cs="Arial"/>
          <w:color w:val="auto"/>
          <w:lang w:val="en-ZA"/>
        </w:rPr>
        <w:t>.4.4 must be entered into the Indigen</w:t>
      </w:r>
      <w:r w:rsidRPr="007C2AC5">
        <w:rPr>
          <w:rFonts w:ascii="Arial" w:hAnsi="Arial" w:cs="Arial"/>
          <w:color w:val="auto"/>
          <w:lang w:val="en-ZA"/>
        </w:rPr>
        <w:t>t Management System within 72 (s</w:t>
      </w:r>
      <w:r w:rsidR="00FC2292" w:rsidRPr="007C2AC5">
        <w:rPr>
          <w:rFonts w:ascii="Arial" w:hAnsi="Arial" w:cs="Arial"/>
          <w:color w:val="auto"/>
          <w:lang w:val="en-ZA"/>
        </w:rPr>
        <w:t>event</w:t>
      </w:r>
      <w:r w:rsidRPr="007C2AC5">
        <w:rPr>
          <w:rFonts w:ascii="Arial" w:hAnsi="Arial" w:cs="Arial"/>
          <w:color w:val="auto"/>
          <w:lang w:val="en-ZA"/>
        </w:rPr>
        <w:t xml:space="preserve">y two) hours after </w:t>
      </w:r>
      <w:r w:rsidR="00FC2292" w:rsidRPr="007C2AC5">
        <w:rPr>
          <w:rFonts w:ascii="Arial" w:hAnsi="Arial" w:cs="Arial"/>
          <w:color w:val="auto"/>
          <w:lang w:val="en-ZA"/>
        </w:rPr>
        <w:t>receipt thereof for finalization of the application.</w:t>
      </w:r>
    </w:p>
    <w:p w14:paraId="446BD355" w14:textId="77777777" w:rsidR="00FC2292" w:rsidRPr="007C2AC5" w:rsidRDefault="00FC2292" w:rsidP="00162911">
      <w:pPr>
        <w:spacing w:before="240" w:after="0" w:line="360" w:lineRule="auto"/>
        <w:ind w:left="810" w:hanging="810"/>
        <w:contextualSpacing/>
        <w:jc w:val="both"/>
        <w:rPr>
          <w:rFonts w:ascii="Arial" w:hAnsi="Arial" w:cs="Arial"/>
          <w:b/>
          <w:color w:val="auto"/>
          <w:lang w:val="en-ZA"/>
        </w:rPr>
      </w:pPr>
    </w:p>
    <w:p w14:paraId="77974EA6" w14:textId="77777777" w:rsidR="00FC2292" w:rsidRPr="007C2AC5" w:rsidRDefault="00C821D3" w:rsidP="00986DFC">
      <w:pPr>
        <w:spacing w:before="240" w:after="0" w:line="360" w:lineRule="auto"/>
        <w:contextualSpacing/>
        <w:jc w:val="both"/>
        <w:rPr>
          <w:rFonts w:ascii="Arial" w:hAnsi="Arial" w:cs="Arial"/>
          <w:b/>
          <w:color w:val="auto"/>
          <w:lang w:val="en-ZA"/>
        </w:rPr>
      </w:pPr>
      <w:r w:rsidRPr="007C2AC5">
        <w:rPr>
          <w:rFonts w:ascii="Arial" w:hAnsi="Arial" w:cs="Arial"/>
          <w:color w:val="auto"/>
          <w:lang w:val="en-ZA"/>
        </w:rPr>
        <w:t>12.5</w:t>
      </w:r>
      <w:r w:rsidRPr="007C2AC5">
        <w:rPr>
          <w:rFonts w:ascii="Arial" w:hAnsi="Arial" w:cs="Arial"/>
          <w:b/>
          <w:color w:val="auto"/>
          <w:lang w:val="en-ZA"/>
        </w:rPr>
        <w:tab/>
      </w:r>
      <w:r w:rsidR="00FC2292" w:rsidRPr="007C2AC5">
        <w:rPr>
          <w:rFonts w:ascii="Arial" w:hAnsi="Arial" w:cs="Arial"/>
          <w:b/>
          <w:color w:val="auto"/>
          <w:lang w:val="en-ZA"/>
        </w:rPr>
        <w:t>Recommendation</w:t>
      </w:r>
    </w:p>
    <w:p w14:paraId="02B1304B" w14:textId="77777777" w:rsidR="00FC2292" w:rsidRPr="007C2AC5" w:rsidRDefault="00FC2292" w:rsidP="005009C5">
      <w:pPr>
        <w:spacing w:before="240" w:after="0" w:line="360" w:lineRule="auto"/>
        <w:ind w:left="90" w:firstLine="0"/>
        <w:contextualSpacing/>
        <w:jc w:val="both"/>
        <w:rPr>
          <w:rFonts w:ascii="Arial" w:hAnsi="Arial" w:cs="Arial"/>
          <w:color w:val="auto"/>
          <w:lang w:val="en-ZA"/>
        </w:rPr>
      </w:pPr>
      <w:r w:rsidRPr="007C2AC5">
        <w:rPr>
          <w:rFonts w:ascii="Arial" w:hAnsi="Arial" w:cs="Arial"/>
          <w:color w:val="auto"/>
          <w:lang w:val="en-ZA"/>
        </w:rPr>
        <w:t>Once the verification has been completed</w:t>
      </w:r>
      <w:ins w:id="55" w:author="CFO" w:date="2019-05-09T12:14:00Z">
        <w:r w:rsidR="0041675F">
          <w:rPr>
            <w:rFonts w:ascii="Arial" w:hAnsi="Arial" w:cs="Arial"/>
            <w:color w:val="auto"/>
            <w:lang w:val="en-ZA"/>
          </w:rPr>
          <w:t xml:space="preserve"> by the Free Basic Services Co-ordinator</w:t>
        </w:r>
      </w:ins>
      <w:r w:rsidRPr="007C2AC5">
        <w:rPr>
          <w:rFonts w:ascii="Arial" w:hAnsi="Arial" w:cs="Arial"/>
          <w:color w:val="auto"/>
          <w:lang w:val="en-ZA"/>
        </w:rPr>
        <w:t>, the Indigent Managem</w:t>
      </w:r>
      <w:r w:rsidR="005009C5" w:rsidRPr="007C2AC5">
        <w:rPr>
          <w:rFonts w:ascii="Arial" w:hAnsi="Arial" w:cs="Arial"/>
          <w:color w:val="auto"/>
          <w:lang w:val="en-ZA"/>
        </w:rPr>
        <w:t xml:space="preserve">ent System must generate a </w:t>
      </w:r>
      <w:r w:rsidRPr="007C2AC5">
        <w:rPr>
          <w:rFonts w:ascii="Arial" w:hAnsi="Arial" w:cs="Arial"/>
          <w:color w:val="auto"/>
          <w:lang w:val="en-ZA"/>
        </w:rPr>
        <w:t xml:space="preserve">recommendation based on the information captured </w:t>
      </w:r>
      <w:r w:rsidR="00C821D3" w:rsidRPr="007C2AC5">
        <w:rPr>
          <w:rFonts w:ascii="Arial" w:hAnsi="Arial" w:cs="Arial"/>
          <w:color w:val="auto"/>
          <w:lang w:val="en-ZA"/>
        </w:rPr>
        <w:t>onto</w:t>
      </w:r>
      <w:r w:rsidRPr="007C2AC5">
        <w:rPr>
          <w:rFonts w:ascii="Arial" w:hAnsi="Arial" w:cs="Arial"/>
          <w:color w:val="auto"/>
          <w:lang w:val="en-ZA"/>
        </w:rPr>
        <w:t xml:space="preserve"> </w:t>
      </w:r>
      <w:r w:rsidR="00405859" w:rsidRPr="007C2AC5">
        <w:rPr>
          <w:rFonts w:ascii="Arial" w:hAnsi="Arial" w:cs="Arial"/>
          <w:color w:val="auto"/>
          <w:lang w:val="en-ZA"/>
        </w:rPr>
        <w:t>the database. The applications</w:t>
      </w:r>
      <w:r w:rsidR="00C821D3" w:rsidRPr="007C2AC5">
        <w:rPr>
          <w:rFonts w:ascii="Arial" w:hAnsi="Arial" w:cs="Arial"/>
          <w:color w:val="auto"/>
          <w:lang w:val="en-ZA"/>
        </w:rPr>
        <w:t xml:space="preserve"> that </w:t>
      </w:r>
      <w:r w:rsidR="00405859" w:rsidRPr="007C2AC5">
        <w:rPr>
          <w:rFonts w:ascii="Arial" w:hAnsi="Arial" w:cs="Arial"/>
          <w:color w:val="auto"/>
          <w:lang w:val="en-ZA"/>
        </w:rPr>
        <w:t>qualif</w:t>
      </w:r>
      <w:r w:rsidRPr="007C2AC5">
        <w:rPr>
          <w:rFonts w:ascii="Arial" w:hAnsi="Arial" w:cs="Arial"/>
          <w:color w:val="auto"/>
          <w:lang w:val="en-ZA"/>
        </w:rPr>
        <w:t>y for indigent support in accordance with the system</w:t>
      </w:r>
      <w:r w:rsidR="00405859" w:rsidRPr="007C2AC5">
        <w:rPr>
          <w:rFonts w:ascii="Arial" w:hAnsi="Arial" w:cs="Arial"/>
          <w:color w:val="auto"/>
          <w:lang w:val="en-ZA"/>
        </w:rPr>
        <w:t>,</w:t>
      </w:r>
      <w:r w:rsidRPr="007C2AC5">
        <w:rPr>
          <w:rFonts w:ascii="Arial" w:hAnsi="Arial" w:cs="Arial"/>
          <w:color w:val="auto"/>
          <w:lang w:val="en-ZA"/>
        </w:rPr>
        <w:t xml:space="preserve"> </w:t>
      </w:r>
      <w:r w:rsidR="00405859" w:rsidRPr="007C2AC5">
        <w:rPr>
          <w:rFonts w:ascii="Arial" w:hAnsi="Arial" w:cs="Arial"/>
          <w:color w:val="auto"/>
          <w:lang w:val="en-ZA"/>
        </w:rPr>
        <w:lastRenderedPageBreak/>
        <w:t xml:space="preserve">will then be </w:t>
      </w:r>
      <w:ins w:id="56" w:author="CFO" w:date="2019-05-09T12:17:00Z">
        <w:r w:rsidR="0041675F">
          <w:rPr>
            <w:rFonts w:ascii="Arial" w:hAnsi="Arial" w:cs="Arial"/>
            <w:color w:val="auto"/>
            <w:lang w:val="en-ZA"/>
          </w:rPr>
          <w:t>s</w:t>
        </w:r>
      </w:ins>
      <w:ins w:id="57" w:author="CFO" w:date="2019-05-09T12:18:00Z">
        <w:r w:rsidR="0041675F">
          <w:rPr>
            <w:rFonts w:ascii="Arial" w:hAnsi="Arial" w:cs="Arial"/>
            <w:color w:val="auto"/>
            <w:lang w:val="en-ZA"/>
          </w:rPr>
          <w:t xml:space="preserve">igned of as being recommended by the Programme Officer as well as the Chief Financial Officer.  </w:t>
        </w:r>
      </w:ins>
      <w:ins w:id="58" w:author="CFO" w:date="2019-05-09T12:17:00Z">
        <w:r w:rsidR="0041675F" w:rsidRPr="0041675F">
          <w:rPr>
            <w:rFonts w:ascii="Arial" w:hAnsi="Arial" w:cs="Arial"/>
            <w:color w:val="auto"/>
            <w:lang w:val="en-ZA"/>
          </w:rPr>
          <w:t xml:space="preserve">Upon </w:t>
        </w:r>
      </w:ins>
      <w:ins w:id="59" w:author="CFO" w:date="2019-05-09T12:19:00Z">
        <w:r w:rsidR="0041675F">
          <w:rPr>
            <w:rFonts w:ascii="Arial" w:hAnsi="Arial" w:cs="Arial"/>
            <w:color w:val="auto"/>
            <w:lang w:val="en-ZA"/>
          </w:rPr>
          <w:t>recommendation of the CFO and the Programme Officer</w:t>
        </w:r>
      </w:ins>
      <w:ins w:id="60" w:author="CFO" w:date="2019-05-09T12:17:00Z">
        <w:r w:rsidR="0041675F" w:rsidRPr="0041675F">
          <w:rPr>
            <w:rFonts w:ascii="Arial" w:hAnsi="Arial" w:cs="Arial"/>
            <w:color w:val="auto"/>
            <w:lang w:val="en-ZA"/>
          </w:rPr>
          <w:t xml:space="preserve">, the administration may proceed with the process to allocate the subsidies and the process need not be put on hold for </w:t>
        </w:r>
      </w:ins>
      <w:ins w:id="61" w:author="CFO" w:date="2019-05-09T12:19:00Z">
        <w:r w:rsidR="0041675F">
          <w:rPr>
            <w:rFonts w:ascii="Arial" w:hAnsi="Arial" w:cs="Arial"/>
            <w:color w:val="auto"/>
            <w:lang w:val="en-ZA"/>
          </w:rPr>
          <w:t xml:space="preserve">the </w:t>
        </w:r>
      </w:ins>
      <w:ins w:id="62" w:author="CFO" w:date="2019-05-09T12:20:00Z">
        <w:r w:rsidR="0041675F">
          <w:rPr>
            <w:rFonts w:ascii="Arial" w:hAnsi="Arial" w:cs="Arial"/>
            <w:color w:val="auto"/>
            <w:lang w:val="en-ZA"/>
          </w:rPr>
          <w:t xml:space="preserve">Indigent Committee Approval.  Should the Indigent Committee not endorse the recommendation of the CFO and Programme Officer, the applicant will be informed and any subsidies reversed.  </w:t>
        </w:r>
      </w:ins>
      <w:ins w:id="63" w:author="CFO" w:date="2019-05-09T12:21:00Z">
        <w:r w:rsidR="0041675F">
          <w:rPr>
            <w:rFonts w:ascii="Arial" w:hAnsi="Arial" w:cs="Arial"/>
            <w:color w:val="auto"/>
            <w:lang w:val="en-ZA"/>
          </w:rPr>
          <w:t xml:space="preserve">Recommendations from the Indigent Committee will be submitted to </w:t>
        </w:r>
      </w:ins>
      <w:ins w:id="64" w:author="CFO" w:date="2019-05-09T12:17:00Z">
        <w:r w:rsidR="0041675F" w:rsidRPr="0041675F">
          <w:rPr>
            <w:rFonts w:ascii="Arial" w:hAnsi="Arial" w:cs="Arial"/>
            <w:color w:val="auto"/>
            <w:lang w:val="en-ZA"/>
          </w:rPr>
          <w:t xml:space="preserve">Council </w:t>
        </w:r>
      </w:ins>
      <w:ins w:id="65" w:author="CFO" w:date="2019-05-09T12:21:00Z">
        <w:r w:rsidR="0041675F">
          <w:rPr>
            <w:rFonts w:ascii="Arial" w:hAnsi="Arial" w:cs="Arial"/>
            <w:color w:val="auto"/>
            <w:lang w:val="en-ZA"/>
          </w:rPr>
          <w:t xml:space="preserve">for final </w:t>
        </w:r>
      </w:ins>
      <w:ins w:id="66" w:author="CFO" w:date="2019-05-09T12:17:00Z">
        <w:r w:rsidR="0041675F" w:rsidRPr="0041675F">
          <w:rPr>
            <w:rFonts w:ascii="Arial" w:hAnsi="Arial" w:cs="Arial"/>
            <w:color w:val="auto"/>
            <w:lang w:val="en-ZA"/>
          </w:rPr>
          <w:t>approval</w:t>
        </w:r>
      </w:ins>
      <w:del w:id="67" w:author="CFO" w:date="2019-05-09T12:22:00Z">
        <w:r w:rsidR="00405859" w:rsidRPr="007C2AC5" w:rsidDel="0041675F">
          <w:rPr>
            <w:rFonts w:ascii="Arial" w:hAnsi="Arial" w:cs="Arial"/>
            <w:color w:val="auto"/>
            <w:lang w:val="en-ZA"/>
          </w:rPr>
          <w:delText xml:space="preserve">submitted to the </w:delText>
        </w:r>
        <w:r w:rsidRPr="007C2AC5" w:rsidDel="0041675F">
          <w:rPr>
            <w:rFonts w:ascii="Arial" w:hAnsi="Arial" w:cs="Arial"/>
            <w:color w:val="auto"/>
            <w:lang w:val="en-ZA"/>
          </w:rPr>
          <w:delText>Indigent Steering Committee for approval.</w:delText>
        </w:r>
      </w:del>
      <w:ins w:id="68" w:author="CFO" w:date="2019-05-09T12:16:00Z">
        <w:r w:rsidR="0041675F">
          <w:rPr>
            <w:rFonts w:ascii="Arial" w:hAnsi="Arial" w:cs="Arial"/>
            <w:color w:val="auto"/>
            <w:lang w:val="en-ZA"/>
          </w:rPr>
          <w:t xml:space="preserve"> </w:t>
        </w:r>
      </w:ins>
    </w:p>
    <w:p w14:paraId="629655A1" w14:textId="77777777" w:rsidR="00FC2292" w:rsidRPr="007C2AC5" w:rsidRDefault="00FC2292" w:rsidP="00986DFC">
      <w:pPr>
        <w:spacing w:before="240" w:after="0" w:line="360" w:lineRule="auto"/>
        <w:contextualSpacing/>
        <w:jc w:val="both"/>
        <w:rPr>
          <w:rFonts w:ascii="Arial" w:hAnsi="Arial" w:cs="Arial"/>
          <w:color w:val="auto"/>
          <w:lang w:val="en-ZA"/>
        </w:rPr>
      </w:pPr>
    </w:p>
    <w:p w14:paraId="3C5FFE06" w14:textId="77777777" w:rsidR="00405859" w:rsidRPr="007C2AC5" w:rsidRDefault="00405859" w:rsidP="006E71EF">
      <w:pPr>
        <w:pStyle w:val="ListParagraph"/>
        <w:numPr>
          <w:ilvl w:val="0"/>
          <w:numId w:val="42"/>
        </w:numPr>
        <w:spacing w:before="240" w:after="0" w:line="360" w:lineRule="auto"/>
        <w:ind w:left="360"/>
        <w:jc w:val="both"/>
        <w:rPr>
          <w:rFonts w:ascii="Arial" w:hAnsi="Arial" w:cs="Arial"/>
          <w:b/>
          <w:color w:val="auto"/>
          <w:lang w:val="en-ZA"/>
        </w:rPr>
      </w:pPr>
      <w:r w:rsidRPr="007C2AC5">
        <w:rPr>
          <w:rFonts w:ascii="Arial" w:hAnsi="Arial" w:cs="Arial"/>
          <w:b/>
          <w:color w:val="auto"/>
          <w:lang w:val="en-ZA"/>
        </w:rPr>
        <w:t xml:space="preserve">  INDIGENT STEERING COMMITTEE</w:t>
      </w:r>
    </w:p>
    <w:p w14:paraId="49A0F250" w14:textId="77777777" w:rsidR="00405859" w:rsidRPr="007C2AC5" w:rsidRDefault="00405859" w:rsidP="00405859">
      <w:pPr>
        <w:pStyle w:val="ListParagraph"/>
        <w:spacing w:before="240" w:after="0" w:line="360" w:lineRule="auto"/>
        <w:ind w:left="360" w:firstLine="0"/>
        <w:jc w:val="both"/>
        <w:rPr>
          <w:rFonts w:ascii="Arial" w:hAnsi="Arial" w:cs="Arial"/>
          <w:b/>
          <w:color w:val="auto"/>
          <w:lang w:val="en-ZA"/>
        </w:rPr>
      </w:pPr>
    </w:p>
    <w:p w14:paraId="3E7CC180" w14:textId="77777777" w:rsidR="00FC2292" w:rsidRPr="007C2AC5" w:rsidRDefault="00405859" w:rsidP="00014084">
      <w:pPr>
        <w:pStyle w:val="ListParagraph"/>
        <w:numPr>
          <w:ilvl w:val="0"/>
          <w:numId w:val="35"/>
        </w:numPr>
        <w:spacing w:after="0" w:line="360" w:lineRule="auto"/>
        <w:rPr>
          <w:rFonts w:ascii="Arial" w:hAnsi="Arial" w:cs="Arial"/>
          <w:color w:val="auto"/>
          <w:lang w:val="en-ZA"/>
        </w:rPr>
      </w:pPr>
      <w:r w:rsidRPr="007C2AC5">
        <w:rPr>
          <w:rFonts w:ascii="Arial" w:hAnsi="Arial" w:cs="Arial"/>
          <w:color w:val="auto"/>
          <w:lang w:val="en-ZA"/>
        </w:rPr>
        <w:t>A</w:t>
      </w:r>
      <w:r w:rsidR="00FC2292" w:rsidRPr="007C2AC5">
        <w:rPr>
          <w:rFonts w:ascii="Arial" w:hAnsi="Arial" w:cs="Arial"/>
          <w:color w:val="auto"/>
          <w:lang w:val="en-ZA"/>
        </w:rPr>
        <w:t xml:space="preserve">n Indigent </w:t>
      </w:r>
      <w:r w:rsidRPr="007C2AC5">
        <w:rPr>
          <w:rFonts w:ascii="Arial" w:hAnsi="Arial" w:cs="Arial"/>
          <w:color w:val="auto"/>
          <w:lang w:val="en-ZA"/>
        </w:rPr>
        <w:t xml:space="preserve">Steering </w:t>
      </w:r>
      <w:r w:rsidR="00FC2292" w:rsidRPr="007C2AC5">
        <w:rPr>
          <w:rFonts w:ascii="Arial" w:hAnsi="Arial" w:cs="Arial"/>
          <w:color w:val="auto"/>
          <w:lang w:val="en-ZA"/>
        </w:rPr>
        <w:t>Committee comprising of designated officials and council</w:t>
      </w:r>
      <w:r w:rsidRPr="007C2AC5">
        <w:rPr>
          <w:rFonts w:ascii="Arial" w:hAnsi="Arial" w:cs="Arial"/>
          <w:color w:val="auto"/>
          <w:lang w:val="en-ZA"/>
        </w:rPr>
        <w:t>l</w:t>
      </w:r>
      <w:r w:rsidR="00FC2292" w:rsidRPr="007C2AC5">
        <w:rPr>
          <w:rFonts w:ascii="Arial" w:hAnsi="Arial" w:cs="Arial"/>
          <w:color w:val="auto"/>
          <w:lang w:val="en-ZA"/>
        </w:rPr>
        <w:t xml:space="preserve">ors must be </w:t>
      </w:r>
      <w:r w:rsidR="00FC2292" w:rsidRPr="007C2AC5">
        <w:rPr>
          <w:rFonts w:ascii="Arial" w:hAnsi="Arial" w:cs="Arial"/>
          <w:color w:val="auto"/>
          <w:lang w:val="en-ZA"/>
        </w:rPr>
        <w:tab/>
        <w:t xml:space="preserve">          established</w:t>
      </w:r>
      <w:r w:rsidRPr="007C2AC5">
        <w:rPr>
          <w:rFonts w:ascii="Arial" w:hAnsi="Arial" w:cs="Arial"/>
          <w:color w:val="auto"/>
          <w:lang w:val="en-ZA"/>
        </w:rPr>
        <w:t xml:space="preserve"> by the Council</w:t>
      </w:r>
      <w:r w:rsidR="00FC2292" w:rsidRPr="007C2AC5">
        <w:rPr>
          <w:rFonts w:ascii="Arial" w:hAnsi="Arial" w:cs="Arial"/>
          <w:color w:val="auto"/>
          <w:lang w:val="en-ZA"/>
        </w:rPr>
        <w:t xml:space="preserve"> for the purpose of consideration and finali</w:t>
      </w:r>
      <w:r w:rsidRPr="007C2AC5">
        <w:rPr>
          <w:rFonts w:ascii="Arial" w:hAnsi="Arial" w:cs="Arial"/>
          <w:color w:val="auto"/>
          <w:lang w:val="en-ZA"/>
        </w:rPr>
        <w:t>zation of applications received;</w:t>
      </w:r>
      <w:r w:rsidR="00824496" w:rsidRPr="007C2AC5">
        <w:rPr>
          <w:rFonts w:ascii="Arial" w:hAnsi="Arial" w:cs="Arial"/>
          <w:color w:val="auto"/>
          <w:lang w:val="en-ZA"/>
        </w:rPr>
        <w:t xml:space="preserve"> </w:t>
      </w:r>
    </w:p>
    <w:p w14:paraId="53182E8E" w14:textId="77777777" w:rsidR="00A31BF7" w:rsidRPr="007C2AC5" w:rsidRDefault="00A31BF7" w:rsidP="00A31BF7">
      <w:pPr>
        <w:pStyle w:val="ListParagraph"/>
        <w:spacing w:after="0" w:line="360" w:lineRule="auto"/>
        <w:ind w:left="429" w:firstLine="0"/>
        <w:rPr>
          <w:rFonts w:ascii="Arial" w:hAnsi="Arial" w:cs="Arial"/>
          <w:color w:val="auto"/>
          <w:lang w:val="en-ZA"/>
        </w:rPr>
      </w:pPr>
    </w:p>
    <w:p w14:paraId="61BEDC5E" w14:textId="77777777" w:rsidR="00A31BF7" w:rsidRPr="007C2AC5" w:rsidRDefault="00A31BF7" w:rsidP="00014084">
      <w:pPr>
        <w:pStyle w:val="ListParagraph"/>
        <w:numPr>
          <w:ilvl w:val="0"/>
          <w:numId w:val="35"/>
        </w:numPr>
        <w:spacing w:after="0" w:line="360" w:lineRule="auto"/>
        <w:rPr>
          <w:rFonts w:ascii="Arial" w:hAnsi="Arial" w:cs="Arial"/>
          <w:color w:val="auto"/>
          <w:lang w:val="en-ZA"/>
        </w:rPr>
      </w:pPr>
      <w:r w:rsidRPr="007C2AC5">
        <w:rPr>
          <w:rFonts w:ascii="Arial" w:hAnsi="Arial" w:cs="Arial"/>
          <w:color w:val="auto"/>
          <w:lang w:val="en-ZA"/>
        </w:rPr>
        <w:t>The comments of the relevant ward councillor and ward committees on applications will be considered by the Indigent Steering Committee before approving applications.</w:t>
      </w:r>
    </w:p>
    <w:p w14:paraId="7218F9BB" w14:textId="77777777" w:rsidR="00405859" w:rsidRPr="007C2AC5" w:rsidRDefault="00405859" w:rsidP="006E7DA6">
      <w:pPr>
        <w:pStyle w:val="ListParagraph"/>
        <w:spacing w:after="0" w:line="360" w:lineRule="auto"/>
        <w:ind w:left="429" w:firstLine="0"/>
        <w:jc w:val="both"/>
        <w:rPr>
          <w:rFonts w:ascii="Arial" w:hAnsi="Arial" w:cs="Arial"/>
          <w:color w:val="auto"/>
          <w:lang w:val="en-ZA"/>
        </w:rPr>
      </w:pPr>
    </w:p>
    <w:p w14:paraId="4331773D" w14:textId="77777777" w:rsidR="00FC2292" w:rsidRPr="007C2AC5" w:rsidRDefault="00FC2292" w:rsidP="006E71EF">
      <w:pPr>
        <w:pStyle w:val="ListParagraph"/>
        <w:numPr>
          <w:ilvl w:val="0"/>
          <w:numId w:val="35"/>
        </w:numPr>
        <w:spacing w:after="0" w:line="360" w:lineRule="auto"/>
        <w:jc w:val="both"/>
        <w:rPr>
          <w:rFonts w:ascii="Arial" w:hAnsi="Arial" w:cs="Arial"/>
          <w:color w:val="auto"/>
          <w:lang w:val="en-ZA"/>
        </w:rPr>
      </w:pPr>
      <w:r w:rsidRPr="007C2AC5">
        <w:rPr>
          <w:rFonts w:ascii="Arial" w:hAnsi="Arial" w:cs="Arial"/>
          <w:color w:val="auto"/>
          <w:lang w:val="en-ZA"/>
        </w:rPr>
        <w:t>The Indigent</w:t>
      </w:r>
      <w:r w:rsidR="00405859" w:rsidRPr="007C2AC5">
        <w:rPr>
          <w:rFonts w:ascii="Arial" w:hAnsi="Arial" w:cs="Arial"/>
          <w:color w:val="auto"/>
          <w:lang w:val="en-ZA"/>
        </w:rPr>
        <w:t xml:space="preserve"> Steering</w:t>
      </w:r>
      <w:r w:rsidRPr="007C2AC5">
        <w:rPr>
          <w:rFonts w:ascii="Arial" w:hAnsi="Arial" w:cs="Arial"/>
          <w:color w:val="auto"/>
          <w:lang w:val="en-ZA"/>
        </w:rPr>
        <w:t xml:space="preserve"> Committee must m</w:t>
      </w:r>
      <w:r w:rsidR="00405859" w:rsidRPr="007C2AC5">
        <w:rPr>
          <w:rFonts w:ascii="Arial" w:hAnsi="Arial" w:cs="Arial"/>
          <w:color w:val="auto"/>
          <w:lang w:val="en-ZA"/>
        </w:rPr>
        <w:t>eet regularly;</w:t>
      </w:r>
    </w:p>
    <w:p w14:paraId="5BB8462F" w14:textId="77777777" w:rsidR="00405859" w:rsidRPr="007C2AC5" w:rsidRDefault="00405859" w:rsidP="006E7DA6">
      <w:pPr>
        <w:pStyle w:val="ListParagraph"/>
        <w:rPr>
          <w:rFonts w:ascii="Arial" w:hAnsi="Arial" w:cs="Arial"/>
          <w:color w:val="auto"/>
          <w:lang w:val="en-ZA"/>
        </w:rPr>
      </w:pPr>
    </w:p>
    <w:p w14:paraId="47696FE9" w14:textId="77777777" w:rsidR="00405859" w:rsidRPr="007C2AC5" w:rsidRDefault="00FC2292" w:rsidP="006E71EF">
      <w:pPr>
        <w:pStyle w:val="ListParagraph"/>
        <w:numPr>
          <w:ilvl w:val="0"/>
          <w:numId w:val="35"/>
        </w:numPr>
        <w:spacing w:after="0" w:line="360" w:lineRule="auto"/>
        <w:jc w:val="both"/>
        <w:rPr>
          <w:rFonts w:ascii="Arial" w:hAnsi="Arial" w:cs="Arial"/>
          <w:color w:val="auto"/>
          <w:lang w:val="en-ZA"/>
        </w:rPr>
      </w:pPr>
      <w:r w:rsidRPr="007C2AC5">
        <w:rPr>
          <w:rFonts w:ascii="Arial" w:hAnsi="Arial" w:cs="Arial"/>
          <w:color w:val="auto"/>
          <w:lang w:val="en-ZA"/>
        </w:rPr>
        <w:t>The Indigent</w:t>
      </w:r>
      <w:r w:rsidR="00405859" w:rsidRPr="007C2AC5">
        <w:rPr>
          <w:rFonts w:ascii="Arial" w:hAnsi="Arial" w:cs="Arial"/>
          <w:color w:val="auto"/>
          <w:lang w:val="en-ZA"/>
        </w:rPr>
        <w:t xml:space="preserve"> Steering</w:t>
      </w:r>
      <w:r w:rsidRPr="007C2AC5">
        <w:rPr>
          <w:rFonts w:ascii="Arial" w:hAnsi="Arial" w:cs="Arial"/>
          <w:color w:val="auto"/>
          <w:lang w:val="en-ZA"/>
        </w:rPr>
        <w:t xml:space="preserve"> Committee must consider each recomm</w:t>
      </w:r>
      <w:r w:rsidR="00405859" w:rsidRPr="007C2AC5">
        <w:rPr>
          <w:rFonts w:ascii="Arial" w:hAnsi="Arial" w:cs="Arial"/>
          <w:color w:val="auto"/>
          <w:lang w:val="en-ZA"/>
        </w:rPr>
        <w:t xml:space="preserve">ended application; assess it in </w:t>
      </w:r>
      <w:r w:rsidRPr="007C2AC5">
        <w:rPr>
          <w:rFonts w:ascii="Arial" w:hAnsi="Arial" w:cs="Arial"/>
          <w:color w:val="auto"/>
          <w:lang w:val="en-ZA"/>
        </w:rPr>
        <w:t xml:space="preserve">terms of the </w:t>
      </w:r>
      <w:r w:rsidR="00405859" w:rsidRPr="007C2AC5">
        <w:rPr>
          <w:rFonts w:ascii="Arial" w:hAnsi="Arial" w:cs="Arial"/>
          <w:color w:val="auto"/>
          <w:lang w:val="en-ZA"/>
        </w:rPr>
        <w:t>Policy</w:t>
      </w:r>
      <w:r w:rsidRPr="007C2AC5">
        <w:rPr>
          <w:rFonts w:ascii="Arial" w:hAnsi="Arial" w:cs="Arial"/>
          <w:color w:val="auto"/>
          <w:lang w:val="en-ZA"/>
        </w:rPr>
        <w:t xml:space="preserve"> and any other knowled</w:t>
      </w:r>
      <w:r w:rsidR="00405859" w:rsidRPr="007C2AC5">
        <w:rPr>
          <w:rFonts w:ascii="Arial" w:hAnsi="Arial" w:cs="Arial"/>
          <w:color w:val="auto"/>
          <w:lang w:val="en-ZA"/>
        </w:rPr>
        <w:t>ge or information which members</w:t>
      </w:r>
      <w:r w:rsidRPr="007C2AC5">
        <w:rPr>
          <w:rFonts w:ascii="Arial" w:hAnsi="Arial" w:cs="Arial"/>
          <w:color w:val="auto"/>
          <w:lang w:val="en-ZA"/>
        </w:rPr>
        <w:t xml:space="preserve"> may h</w:t>
      </w:r>
      <w:r w:rsidR="00405859" w:rsidRPr="007C2AC5">
        <w:rPr>
          <w:rFonts w:ascii="Arial" w:hAnsi="Arial" w:cs="Arial"/>
          <w:color w:val="auto"/>
          <w:lang w:val="en-ZA"/>
        </w:rPr>
        <w:t>ave in respect of the applicant;</w:t>
      </w:r>
    </w:p>
    <w:p w14:paraId="32F71AA2" w14:textId="77777777" w:rsidR="00405859" w:rsidRPr="007C2AC5" w:rsidRDefault="00405859" w:rsidP="006E7DA6">
      <w:pPr>
        <w:pStyle w:val="ListParagraph"/>
        <w:rPr>
          <w:rFonts w:ascii="Arial" w:hAnsi="Arial" w:cs="Arial"/>
          <w:color w:val="auto"/>
          <w:lang w:val="en-ZA"/>
        </w:rPr>
      </w:pPr>
    </w:p>
    <w:p w14:paraId="4CC57C49" w14:textId="77777777" w:rsidR="00405859" w:rsidRPr="007C2AC5" w:rsidRDefault="00405859" w:rsidP="006E71EF">
      <w:pPr>
        <w:pStyle w:val="ListParagraph"/>
        <w:numPr>
          <w:ilvl w:val="0"/>
          <w:numId w:val="35"/>
        </w:numPr>
        <w:spacing w:after="0" w:line="360" w:lineRule="auto"/>
        <w:jc w:val="both"/>
        <w:rPr>
          <w:rFonts w:ascii="Arial" w:hAnsi="Arial" w:cs="Arial"/>
          <w:color w:val="auto"/>
          <w:lang w:val="en-ZA"/>
        </w:rPr>
      </w:pPr>
      <w:r w:rsidRPr="007C2AC5">
        <w:rPr>
          <w:rFonts w:ascii="Arial" w:hAnsi="Arial" w:cs="Arial"/>
          <w:color w:val="auto"/>
          <w:lang w:val="en-ZA"/>
        </w:rPr>
        <w:t>The Indigent Steering Committee must monitor the implementation of the indigent support             programme, subject to the Policy directions of the municipality and in consultation                      with the Municipal Manager;</w:t>
      </w:r>
    </w:p>
    <w:p w14:paraId="4F3DE8A4" w14:textId="77777777" w:rsidR="00405859" w:rsidRPr="007C2AC5" w:rsidRDefault="00405859" w:rsidP="006E7DA6">
      <w:pPr>
        <w:pStyle w:val="ListParagraph"/>
        <w:spacing w:after="0" w:line="360" w:lineRule="auto"/>
        <w:ind w:left="429" w:firstLine="0"/>
        <w:jc w:val="both"/>
        <w:rPr>
          <w:rFonts w:ascii="Arial" w:hAnsi="Arial" w:cs="Arial"/>
          <w:color w:val="auto"/>
          <w:lang w:val="en-ZA"/>
        </w:rPr>
      </w:pPr>
    </w:p>
    <w:p w14:paraId="1512B98B" w14:textId="77777777" w:rsidR="00FC2292" w:rsidRPr="007C2AC5" w:rsidRDefault="00FC2292" w:rsidP="006E71EF">
      <w:pPr>
        <w:pStyle w:val="ListParagraph"/>
        <w:numPr>
          <w:ilvl w:val="0"/>
          <w:numId w:val="35"/>
        </w:numPr>
        <w:spacing w:after="0" w:line="360" w:lineRule="auto"/>
        <w:jc w:val="both"/>
        <w:rPr>
          <w:rFonts w:ascii="Arial" w:hAnsi="Arial" w:cs="Arial"/>
          <w:color w:val="auto"/>
          <w:lang w:val="en-ZA"/>
        </w:rPr>
      </w:pPr>
      <w:r w:rsidRPr="007C2AC5">
        <w:rPr>
          <w:rFonts w:ascii="Arial" w:hAnsi="Arial" w:cs="Arial"/>
          <w:color w:val="auto"/>
          <w:lang w:val="en-ZA"/>
        </w:rPr>
        <w:t>Th</w:t>
      </w:r>
      <w:r w:rsidR="00405859" w:rsidRPr="007C2AC5">
        <w:rPr>
          <w:rFonts w:ascii="Arial" w:hAnsi="Arial" w:cs="Arial"/>
          <w:color w:val="auto"/>
          <w:lang w:val="en-ZA"/>
        </w:rPr>
        <w:t xml:space="preserve">e recommendation on </w:t>
      </w:r>
      <w:r w:rsidRPr="007C2AC5">
        <w:rPr>
          <w:rFonts w:ascii="Arial" w:hAnsi="Arial" w:cs="Arial"/>
          <w:color w:val="auto"/>
          <w:lang w:val="en-ZA"/>
        </w:rPr>
        <w:t>applications that qualify according to the Indigent</w:t>
      </w:r>
      <w:r w:rsidR="00405859" w:rsidRPr="007C2AC5">
        <w:rPr>
          <w:rFonts w:ascii="Arial" w:hAnsi="Arial" w:cs="Arial"/>
          <w:color w:val="auto"/>
          <w:lang w:val="en-ZA"/>
        </w:rPr>
        <w:t xml:space="preserve"> Steering Committee for indigent support </w:t>
      </w:r>
      <w:r w:rsidRPr="007C2AC5">
        <w:rPr>
          <w:rFonts w:ascii="Arial" w:hAnsi="Arial" w:cs="Arial"/>
          <w:color w:val="auto"/>
          <w:lang w:val="en-ZA"/>
        </w:rPr>
        <w:t xml:space="preserve">in accordance with the system </w:t>
      </w:r>
      <w:r w:rsidR="00405859" w:rsidRPr="007C2AC5">
        <w:rPr>
          <w:rFonts w:ascii="Arial" w:hAnsi="Arial" w:cs="Arial"/>
          <w:color w:val="auto"/>
          <w:lang w:val="en-ZA"/>
        </w:rPr>
        <w:t xml:space="preserve">and Policy shall be submitted to </w:t>
      </w:r>
      <w:r w:rsidR="00B05302" w:rsidRPr="007C2AC5">
        <w:rPr>
          <w:rFonts w:ascii="Arial" w:hAnsi="Arial" w:cs="Arial"/>
          <w:color w:val="auto"/>
          <w:lang w:val="en-ZA"/>
        </w:rPr>
        <w:t>Council for final approval;</w:t>
      </w:r>
    </w:p>
    <w:p w14:paraId="0A64B46F" w14:textId="77777777" w:rsidR="00014084" w:rsidRPr="007C2AC5" w:rsidRDefault="00014084" w:rsidP="00014084">
      <w:pPr>
        <w:pStyle w:val="ListParagraph"/>
        <w:rPr>
          <w:rFonts w:ascii="Arial" w:hAnsi="Arial" w:cs="Arial"/>
          <w:color w:val="auto"/>
          <w:lang w:val="en-ZA"/>
        </w:rPr>
      </w:pPr>
    </w:p>
    <w:p w14:paraId="546ABCDF" w14:textId="77777777" w:rsidR="00014084" w:rsidRPr="007C2AC5" w:rsidRDefault="00014084" w:rsidP="006E71EF">
      <w:pPr>
        <w:pStyle w:val="ListParagraph"/>
        <w:numPr>
          <w:ilvl w:val="0"/>
          <w:numId w:val="35"/>
        </w:numPr>
        <w:spacing w:after="0" w:line="360" w:lineRule="auto"/>
        <w:jc w:val="both"/>
        <w:rPr>
          <w:rFonts w:ascii="Arial" w:hAnsi="Arial" w:cs="Arial"/>
          <w:color w:val="auto"/>
          <w:lang w:val="en-ZA"/>
        </w:rPr>
      </w:pPr>
      <w:del w:id="69" w:author="CFO" w:date="2019-05-09T12:22:00Z">
        <w:r w:rsidRPr="007C2AC5" w:rsidDel="0041675F">
          <w:rPr>
            <w:rFonts w:ascii="Arial" w:hAnsi="Arial" w:cs="Arial"/>
            <w:color w:val="auto"/>
            <w:lang w:val="en-ZA"/>
          </w:rPr>
          <w:delText>Upon approval of indigent support by the Indigent Steering Committee, the administration may proceed with the process to allocate the subsidies and the process need not be put on hold for Council approval.  Council approval is however required for audit purposes</w:delText>
        </w:r>
      </w:del>
      <w:r w:rsidRPr="007C2AC5">
        <w:rPr>
          <w:rFonts w:ascii="Arial" w:hAnsi="Arial" w:cs="Arial"/>
          <w:color w:val="auto"/>
          <w:lang w:val="en-ZA"/>
        </w:rPr>
        <w:t>.</w:t>
      </w:r>
    </w:p>
    <w:p w14:paraId="1DDC99D8" w14:textId="77777777" w:rsidR="00B05302" w:rsidRPr="007C2AC5" w:rsidRDefault="00B05302" w:rsidP="00B05302">
      <w:pPr>
        <w:pStyle w:val="ListParagraph"/>
        <w:rPr>
          <w:rFonts w:ascii="Arial" w:hAnsi="Arial" w:cs="Arial"/>
          <w:color w:val="auto"/>
          <w:lang w:val="en-ZA"/>
        </w:rPr>
      </w:pPr>
    </w:p>
    <w:p w14:paraId="3306BD59" w14:textId="77777777" w:rsidR="00B05302" w:rsidRPr="007C2AC5" w:rsidRDefault="00B05302" w:rsidP="006E71EF">
      <w:pPr>
        <w:pStyle w:val="ListParagraph"/>
        <w:numPr>
          <w:ilvl w:val="0"/>
          <w:numId w:val="35"/>
        </w:numPr>
        <w:spacing w:before="240" w:after="0" w:line="360" w:lineRule="auto"/>
        <w:jc w:val="both"/>
        <w:rPr>
          <w:rFonts w:ascii="Arial" w:hAnsi="Arial" w:cs="Arial"/>
          <w:color w:val="auto"/>
          <w:lang w:val="en-ZA"/>
        </w:rPr>
      </w:pPr>
      <w:r w:rsidRPr="007C2AC5">
        <w:rPr>
          <w:rFonts w:ascii="Arial" w:hAnsi="Arial" w:cs="Arial"/>
          <w:color w:val="auto"/>
          <w:lang w:val="en-ZA"/>
        </w:rPr>
        <w:t>The programme officer must inform all applicants for indigent subsidy on the outcome of Council approval or disapproval of subsidies.</w:t>
      </w:r>
    </w:p>
    <w:p w14:paraId="249ADCEB" w14:textId="77777777" w:rsidR="00B05302" w:rsidRPr="007C2AC5" w:rsidRDefault="00B05302" w:rsidP="00B05302">
      <w:pPr>
        <w:pStyle w:val="ListParagraph"/>
        <w:rPr>
          <w:rFonts w:ascii="Arial" w:hAnsi="Arial" w:cs="Arial"/>
          <w:color w:val="auto"/>
          <w:lang w:val="en-ZA"/>
        </w:rPr>
      </w:pPr>
    </w:p>
    <w:p w14:paraId="6419F830" w14:textId="77777777" w:rsidR="00FC2292" w:rsidRPr="007C2AC5" w:rsidRDefault="00B05302" w:rsidP="006E71EF">
      <w:pPr>
        <w:pStyle w:val="ListParagraph"/>
        <w:numPr>
          <w:ilvl w:val="0"/>
          <w:numId w:val="42"/>
        </w:numPr>
        <w:spacing w:before="240" w:after="0" w:line="360" w:lineRule="auto"/>
        <w:ind w:left="360"/>
        <w:jc w:val="both"/>
        <w:rPr>
          <w:rFonts w:ascii="Arial" w:hAnsi="Arial" w:cs="Arial"/>
          <w:b/>
          <w:color w:val="auto"/>
          <w:lang w:val="en-ZA"/>
        </w:rPr>
      </w:pPr>
      <w:r w:rsidRPr="007C2AC5">
        <w:rPr>
          <w:rFonts w:ascii="Arial" w:hAnsi="Arial" w:cs="Arial"/>
          <w:b/>
          <w:color w:val="auto"/>
          <w:lang w:val="en-ZA"/>
        </w:rPr>
        <w:t xml:space="preserve">  </w:t>
      </w:r>
      <w:r w:rsidR="003F6173" w:rsidRPr="007C2AC5">
        <w:rPr>
          <w:rFonts w:ascii="Arial" w:hAnsi="Arial" w:cs="Arial"/>
          <w:b/>
          <w:color w:val="auto"/>
          <w:lang w:val="en-ZA"/>
        </w:rPr>
        <w:t>RIGHT OF APPEAL</w:t>
      </w:r>
    </w:p>
    <w:p w14:paraId="53533AF4" w14:textId="77777777" w:rsidR="00D51702" w:rsidRPr="007C2AC5" w:rsidRDefault="00D51702" w:rsidP="00D51702">
      <w:pPr>
        <w:spacing w:before="240" w:after="0" w:line="360" w:lineRule="auto"/>
        <w:ind w:left="9"/>
        <w:jc w:val="both"/>
        <w:rPr>
          <w:rFonts w:ascii="Arial" w:hAnsi="Arial" w:cs="Arial"/>
          <w:color w:val="auto"/>
          <w:lang w:val="en-ZA"/>
        </w:rPr>
      </w:pPr>
      <w:r w:rsidRPr="007C2AC5">
        <w:rPr>
          <w:rFonts w:ascii="Arial" w:hAnsi="Arial" w:cs="Arial"/>
          <w:color w:val="auto"/>
          <w:lang w:val="en-ZA"/>
        </w:rPr>
        <w:t xml:space="preserve">A person whose rights are affected by a decision of the municipality may appeal against that decision by giving written notice of the appeal and the reasons therefore in terms of Section 62 of the Municipal Systems Act, Act 32 of 2000 to the Municipal Manager within 21 days of the date of the notification of the decision.  </w:t>
      </w:r>
    </w:p>
    <w:p w14:paraId="3B098399" w14:textId="77777777" w:rsidR="00FC2292" w:rsidRPr="007C2AC5" w:rsidRDefault="003F6173" w:rsidP="006E71EF">
      <w:pPr>
        <w:pStyle w:val="ListParagraph"/>
        <w:numPr>
          <w:ilvl w:val="0"/>
          <w:numId w:val="42"/>
        </w:numPr>
        <w:spacing w:before="240" w:after="0" w:line="360" w:lineRule="auto"/>
        <w:ind w:left="450" w:hanging="450"/>
        <w:jc w:val="both"/>
        <w:rPr>
          <w:rFonts w:ascii="Arial" w:hAnsi="Arial" w:cs="Arial"/>
          <w:b/>
          <w:color w:val="auto"/>
          <w:lang w:val="en-ZA"/>
        </w:rPr>
      </w:pPr>
      <w:r w:rsidRPr="007C2AC5">
        <w:rPr>
          <w:rFonts w:ascii="Arial" w:hAnsi="Arial" w:cs="Arial"/>
          <w:b/>
          <w:color w:val="auto"/>
          <w:lang w:val="en-ZA"/>
        </w:rPr>
        <w:t>PUBLICATION OF REGISTERED INDIGENT HOUSEHOLDS</w:t>
      </w:r>
    </w:p>
    <w:p w14:paraId="770A6011" w14:textId="77777777" w:rsidR="00FC2292" w:rsidRPr="007C2AC5" w:rsidRDefault="00FC2292" w:rsidP="00986DFC">
      <w:pPr>
        <w:spacing w:before="240" w:after="0" w:line="360" w:lineRule="auto"/>
        <w:contextualSpacing/>
        <w:jc w:val="both"/>
        <w:rPr>
          <w:rFonts w:ascii="Arial" w:hAnsi="Arial" w:cs="Arial"/>
          <w:color w:val="auto"/>
          <w:lang w:val="en-ZA"/>
        </w:rPr>
      </w:pPr>
      <w:r w:rsidRPr="007C2AC5">
        <w:rPr>
          <w:rFonts w:ascii="Arial" w:hAnsi="Arial" w:cs="Arial"/>
          <w:b/>
          <w:color w:val="auto"/>
          <w:lang w:val="en-ZA"/>
        </w:rPr>
        <w:tab/>
      </w:r>
      <w:r w:rsidRPr="007C2AC5">
        <w:rPr>
          <w:rFonts w:ascii="Arial" w:hAnsi="Arial" w:cs="Arial"/>
          <w:color w:val="auto"/>
          <w:lang w:val="en-ZA"/>
        </w:rPr>
        <w:t>Names of indigent beneficiaries must be open for publi</w:t>
      </w:r>
      <w:r w:rsidR="00B05302" w:rsidRPr="007C2AC5">
        <w:rPr>
          <w:rFonts w:ascii="Arial" w:hAnsi="Arial" w:cs="Arial"/>
          <w:color w:val="auto"/>
          <w:lang w:val="en-ZA"/>
        </w:rPr>
        <w:t xml:space="preserve">c perusal and comment. Written </w:t>
      </w:r>
      <w:r w:rsidRPr="007C2AC5">
        <w:rPr>
          <w:rFonts w:ascii="Arial" w:hAnsi="Arial" w:cs="Arial"/>
          <w:color w:val="auto"/>
          <w:lang w:val="en-ZA"/>
        </w:rPr>
        <w:t xml:space="preserve">objections from the public must be referred to the Programme Officer who will be responsible </w:t>
      </w:r>
      <w:r w:rsidR="003F6173" w:rsidRPr="007C2AC5">
        <w:rPr>
          <w:rFonts w:ascii="Arial" w:hAnsi="Arial" w:cs="Arial"/>
          <w:color w:val="auto"/>
          <w:lang w:val="en-ZA"/>
        </w:rPr>
        <w:t>for investigation of</w:t>
      </w:r>
      <w:r w:rsidRPr="007C2AC5">
        <w:rPr>
          <w:rFonts w:ascii="Arial" w:hAnsi="Arial" w:cs="Arial"/>
          <w:color w:val="auto"/>
          <w:lang w:val="en-ZA"/>
        </w:rPr>
        <w:t xml:space="preserve"> the validity of the complaint and referral to the Indigent </w:t>
      </w:r>
      <w:r w:rsidR="00B05302" w:rsidRPr="007C2AC5">
        <w:rPr>
          <w:rFonts w:ascii="Arial" w:hAnsi="Arial" w:cs="Arial"/>
          <w:color w:val="auto"/>
          <w:lang w:val="en-ZA"/>
        </w:rPr>
        <w:t>Steering Committee for consideration and recommendation to Council.</w:t>
      </w:r>
    </w:p>
    <w:p w14:paraId="6414640F" w14:textId="77777777" w:rsidR="00857030" w:rsidRPr="007C2AC5" w:rsidRDefault="003F6173" w:rsidP="006E71EF">
      <w:pPr>
        <w:pStyle w:val="ListParagraph"/>
        <w:numPr>
          <w:ilvl w:val="0"/>
          <w:numId w:val="42"/>
        </w:numPr>
        <w:spacing w:before="240" w:after="0" w:line="360" w:lineRule="auto"/>
        <w:ind w:left="360"/>
        <w:jc w:val="both"/>
        <w:rPr>
          <w:rFonts w:ascii="Arial" w:hAnsi="Arial" w:cs="Arial"/>
          <w:color w:val="auto"/>
          <w:lang w:val="en-ZA"/>
        </w:rPr>
      </w:pPr>
      <w:r w:rsidRPr="007C2AC5">
        <w:rPr>
          <w:rFonts w:ascii="Arial" w:hAnsi="Arial" w:cs="Arial"/>
          <w:color w:val="auto"/>
          <w:lang w:val="en-ZA"/>
        </w:rPr>
        <w:t xml:space="preserve">  </w:t>
      </w:r>
      <w:r w:rsidRPr="007C2AC5">
        <w:rPr>
          <w:rFonts w:ascii="Arial" w:hAnsi="Arial" w:cs="Arial"/>
          <w:b/>
          <w:color w:val="auto"/>
          <w:lang w:val="en-ZA"/>
        </w:rPr>
        <w:t>TERMINATION OF INDIGENT SUPPORT</w:t>
      </w:r>
    </w:p>
    <w:p w14:paraId="7D4F8543" w14:textId="77777777" w:rsidR="00FC2292" w:rsidRPr="007C2AC5" w:rsidRDefault="00FC2292" w:rsidP="003F6173">
      <w:pPr>
        <w:spacing w:before="240" w:after="0" w:line="360" w:lineRule="auto"/>
        <w:ind w:left="0" w:firstLine="0"/>
        <w:jc w:val="both"/>
        <w:rPr>
          <w:rFonts w:ascii="Arial" w:hAnsi="Arial" w:cs="Arial"/>
          <w:color w:val="auto"/>
          <w:lang w:val="en-ZA"/>
        </w:rPr>
      </w:pPr>
      <w:r w:rsidRPr="007C2AC5">
        <w:rPr>
          <w:rFonts w:ascii="Arial" w:hAnsi="Arial" w:cs="Arial"/>
          <w:color w:val="auto"/>
          <w:lang w:val="en-ZA"/>
        </w:rPr>
        <w:t>Indigent Support will be terminated under the following circumstances:</w:t>
      </w:r>
    </w:p>
    <w:p w14:paraId="6EB8582B" w14:textId="77777777" w:rsidR="00FC2292" w:rsidRPr="007C2AC5" w:rsidRDefault="00A6027C" w:rsidP="005009C5">
      <w:pPr>
        <w:pStyle w:val="ListParagraph"/>
        <w:numPr>
          <w:ilvl w:val="0"/>
          <w:numId w:val="36"/>
        </w:numPr>
        <w:spacing w:before="240" w:after="0" w:line="360" w:lineRule="auto"/>
        <w:ind w:left="360"/>
        <w:jc w:val="both"/>
        <w:rPr>
          <w:rFonts w:ascii="Arial" w:hAnsi="Arial" w:cs="Arial"/>
          <w:color w:val="auto"/>
          <w:lang w:val="en-ZA"/>
        </w:rPr>
      </w:pPr>
      <w:r w:rsidRPr="007C2AC5">
        <w:rPr>
          <w:rFonts w:ascii="Arial" w:hAnsi="Arial" w:cs="Arial"/>
          <w:color w:val="auto"/>
          <w:lang w:val="en-ZA"/>
        </w:rPr>
        <w:t>Death of account-holder should the person appointed in the Will of the diseased not qualify for indigent subsidy;</w:t>
      </w:r>
    </w:p>
    <w:p w14:paraId="311B5B24" w14:textId="02014472" w:rsidR="00FC2292" w:rsidRPr="007C2AC5" w:rsidRDefault="00A6027C" w:rsidP="005009C5">
      <w:pPr>
        <w:pStyle w:val="ListParagraph"/>
        <w:numPr>
          <w:ilvl w:val="0"/>
          <w:numId w:val="36"/>
        </w:numPr>
        <w:spacing w:before="240" w:after="0" w:line="360" w:lineRule="auto"/>
        <w:ind w:left="360"/>
        <w:jc w:val="both"/>
        <w:rPr>
          <w:rFonts w:ascii="Arial" w:hAnsi="Arial" w:cs="Arial"/>
          <w:color w:val="auto"/>
          <w:lang w:val="en-ZA"/>
        </w:rPr>
      </w:pPr>
      <w:r w:rsidRPr="008A5802">
        <w:rPr>
          <w:rFonts w:ascii="Arial" w:hAnsi="Arial" w:cs="Arial"/>
          <w:color w:val="auto"/>
          <w:highlight w:val="yellow"/>
          <w:lang w:val="en-ZA"/>
          <w:rPrChange w:id="70" w:author="Jamion Booysen" w:date="2020-05-15T13:49:00Z">
            <w:rPr>
              <w:rFonts w:ascii="Arial" w:hAnsi="Arial" w:cs="Arial"/>
              <w:color w:val="auto"/>
              <w:lang w:val="en-ZA"/>
            </w:rPr>
          </w:rPrChange>
        </w:rPr>
        <w:t xml:space="preserve">At the end of </w:t>
      </w:r>
      <w:ins w:id="71" w:author="Jamion Booysen" w:date="2020-05-15T13:45:00Z">
        <w:r w:rsidR="00044916" w:rsidRPr="008A5802">
          <w:rPr>
            <w:rFonts w:ascii="Arial" w:hAnsi="Arial" w:cs="Arial"/>
            <w:color w:val="auto"/>
            <w:highlight w:val="yellow"/>
            <w:lang w:val="en-ZA"/>
            <w:rPrChange w:id="72" w:author="Jamion Booysen" w:date="2020-05-15T13:49:00Z">
              <w:rPr>
                <w:rFonts w:ascii="Arial" w:hAnsi="Arial" w:cs="Arial"/>
                <w:color w:val="auto"/>
                <w:lang w:val="en-ZA"/>
              </w:rPr>
            </w:rPrChange>
          </w:rPr>
          <w:t>each financial year</w:t>
        </w:r>
      </w:ins>
      <w:del w:id="73" w:author="Jamion Booysen" w:date="2020-05-15T13:45:00Z">
        <w:r w:rsidRPr="008A5802" w:rsidDel="00044916">
          <w:rPr>
            <w:rFonts w:ascii="Arial" w:hAnsi="Arial" w:cs="Arial"/>
            <w:color w:val="auto"/>
            <w:highlight w:val="yellow"/>
            <w:lang w:val="en-ZA"/>
            <w:rPrChange w:id="74" w:author="Jamion Booysen" w:date="2020-05-15T13:49:00Z">
              <w:rPr>
                <w:rFonts w:ascii="Arial" w:hAnsi="Arial" w:cs="Arial"/>
                <w:color w:val="auto"/>
                <w:lang w:val="en-ZA"/>
              </w:rPr>
            </w:rPrChange>
          </w:rPr>
          <w:delText>the 12 months</w:delText>
        </w:r>
      </w:del>
      <w:del w:id="75" w:author="Jamion Booysen" w:date="2020-05-15T13:46:00Z">
        <w:r w:rsidRPr="008A5802" w:rsidDel="00044916">
          <w:rPr>
            <w:rFonts w:ascii="Arial" w:hAnsi="Arial" w:cs="Arial"/>
            <w:color w:val="auto"/>
            <w:highlight w:val="yellow"/>
            <w:lang w:val="en-ZA"/>
            <w:rPrChange w:id="76" w:author="Jamion Booysen" w:date="2020-05-15T13:49:00Z">
              <w:rPr>
                <w:rFonts w:ascii="Arial" w:hAnsi="Arial" w:cs="Arial"/>
                <w:color w:val="auto"/>
                <w:lang w:val="en-ZA"/>
              </w:rPr>
            </w:rPrChange>
          </w:rPr>
          <w:delText xml:space="preserve"> cycle</w:delText>
        </w:r>
      </w:del>
      <w:r w:rsidRPr="008A5802">
        <w:rPr>
          <w:rFonts w:ascii="Arial" w:hAnsi="Arial" w:cs="Arial"/>
          <w:color w:val="auto"/>
          <w:highlight w:val="yellow"/>
          <w:lang w:val="en-ZA"/>
          <w:rPrChange w:id="77" w:author="Jamion Booysen" w:date="2020-05-15T13:49:00Z">
            <w:rPr>
              <w:rFonts w:ascii="Arial" w:hAnsi="Arial" w:cs="Arial"/>
              <w:color w:val="auto"/>
              <w:lang w:val="en-ZA"/>
            </w:rPr>
          </w:rPrChange>
        </w:rPr>
        <w:t xml:space="preserve">, </w:t>
      </w:r>
      <w:r w:rsidR="00FC2292" w:rsidRPr="008A5802">
        <w:rPr>
          <w:rFonts w:ascii="Arial" w:hAnsi="Arial" w:cs="Arial"/>
          <w:color w:val="auto"/>
          <w:highlight w:val="yellow"/>
          <w:lang w:val="en-ZA"/>
          <w:rPrChange w:id="78" w:author="Jamion Booysen" w:date="2020-05-15T13:49:00Z">
            <w:rPr>
              <w:rFonts w:ascii="Arial" w:hAnsi="Arial" w:cs="Arial"/>
              <w:color w:val="auto"/>
              <w:lang w:val="en-ZA"/>
            </w:rPr>
          </w:rPrChange>
        </w:rPr>
        <w:t>except</w:t>
      </w:r>
      <w:r w:rsidRPr="008A5802">
        <w:rPr>
          <w:rFonts w:ascii="Arial" w:hAnsi="Arial" w:cs="Arial"/>
          <w:color w:val="auto"/>
          <w:highlight w:val="yellow"/>
          <w:lang w:val="en-ZA"/>
          <w:rPrChange w:id="79" w:author="Jamion Booysen" w:date="2020-05-15T13:49:00Z">
            <w:rPr>
              <w:rFonts w:ascii="Arial" w:hAnsi="Arial" w:cs="Arial"/>
              <w:color w:val="auto"/>
              <w:lang w:val="en-ZA"/>
            </w:rPr>
          </w:rPrChange>
        </w:rPr>
        <w:t xml:space="preserve"> in the case of pensioners and </w:t>
      </w:r>
      <w:ins w:id="80" w:author="Jamion Booysen" w:date="2020-05-15T13:47:00Z">
        <w:r w:rsidR="008A5802" w:rsidRPr="008A5802">
          <w:rPr>
            <w:rFonts w:ascii="Arial" w:hAnsi="Arial" w:cs="Arial"/>
            <w:color w:val="auto"/>
            <w:highlight w:val="yellow"/>
            <w:lang w:val="en-ZA"/>
            <w:rPrChange w:id="81" w:author="Jamion Booysen" w:date="2020-05-15T13:49:00Z">
              <w:rPr>
                <w:rFonts w:ascii="Arial" w:hAnsi="Arial" w:cs="Arial"/>
                <w:color w:val="auto"/>
                <w:lang w:val="en-ZA"/>
              </w:rPr>
            </w:rPrChange>
          </w:rPr>
          <w:t>permanently disabled</w:t>
        </w:r>
      </w:ins>
      <w:del w:id="82" w:author="Jamion Booysen" w:date="2020-05-15T13:47:00Z">
        <w:r w:rsidRPr="008A5802" w:rsidDel="008A5802">
          <w:rPr>
            <w:rFonts w:ascii="Arial" w:hAnsi="Arial" w:cs="Arial"/>
            <w:color w:val="auto"/>
            <w:highlight w:val="yellow"/>
            <w:lang w:val="en-ZA"/>
            <w:rPrChange w:id="83" w:author="Jamion Booysen" w:date="2020-05-15T13:49:00Z">
              <w:rPr>
                <w:rFonts w:ascii="Arial" w:hAnsi="Arial" w:cs="Arial"/>
                <w:color w:val="auto"/>
                <w:lang w:val="en-ZA"/>
              </w:rPr>
            </w:rPrChange>
          </w:rPr>
          <w:delText>child-headed</w:delText>
        </w:r>
      </w:del>
      <w:r w:rsidRPr="008A5802">
        <w:rPr>
          <w:rFonts w:ascii="Arial" w:hAnsi="Arial" w:cs="Arial"/>
          <w:color w:val="auto"/>
          <w:highlight w:val="yellow"/>
          <w:lang w:val="en-ZA"/>
          <w:rPrChange w:id="84" w:author="Jamion Booysen" w:date="2020-05-15T13:49:00Z">
            <w:rPr>
              <w:rFonts w:ascii="Arial" w:hAnsi="Arial" w:cs="Arial"/>
              <w:color w:val="auto"/>
              <w:lang w:val="en-ZA"/>
            </w:rPr>
          </w:rPrChange>
        </w:rPr>
        <w:t xml:space="preserve"> </w:t>
      </w:r>
      <w:ins w:id="85" w:author="Jamion Booysen" w:date="2020-05-15T13:48:00Z">
        <w:r w:rsidR="008A5802" w:rsidRPr="008A5802">
          <w:rPr>
            <w:rFonts w:ascii="Arial" w:hAnsi="Arial" w:cs="Arial"/>
            <w:color w:val="auto"/>
            <w:highlight w:val="yellow"/>
            <w:lang w:val="en-ZA"/>
            <w:rPrChange w:id="86" w:author="Jamion Booysen" w:date="2020-05-15T13:49:00Z">
              <w:rPr>
                <w:rFonts w:ascii="Arial" w:hAnsi="Arial" w:cs="Arial"/>
                <w:color w:val="auto"/>
                <w:lang w:val="en-ZA"/>
              </w:rPr>
            </w:rPrChange>
          </w:rPr>
          <w:t>individual who will be subject to a yearly verification</w:t>
        </w:r>
      </w:ins>
      <w:del w:id="87" w:author="Jamion Booysen" w:date="2020-05-15T13:48:00Z">
        <w:r w:rsidRPr="007C2AC5" w:rsidDel="008A5802">
          <w:rPr>
            <w:rFonts w:ascii="Arial" w:hAnsi="Arial" w:cs="Arial"/>
            <w:color w:val="auto"/>
            <w:lang w:val="en-ZA"/>
          </w:rPr>
          <w:delText>households</w:delText>
        </w:r>
      </w:del>
      <w:r w:rsidRPr="007C2AC5">
        <w:rPr>
          <w:rFonts w:ascii="Arial" w:hAnsi="Arial" w:cs="Arial"/>
          <w:color w:val="auto"/>
          <w:lang w:val="en-ZA"/>
        </w:rPr>
        <w:t>;</w:t>
      </w:r>
      <w:ins w:id="88" w:author="Jamion Booysen" w:date="2020-05-15T13:48:00Z">
        <w:r w:rsidR="008A5802">
          <w:rPr>
            <w:rFonts w:ascii="Arial" w:hAnsi="Arial" w:cs="Arial"/>
            <w:color w:val="auto"/>
            <w:lang w:val="en-ZA"/>
          </w:rPr>
          <w:t xml:space="preserve"> </w:t>
        </w:r>
      </w:ins>
    </w:p>
    <w:p w14:paraId="01842EC0" w14:textId="77777777" w:rsidR="00A6027C" w:rsidRPr="007C2AC5" w:rsidRDefault="00A6027C" w:rsidP="005009C5">
      <w:pPr>
        <w:pStyle w:val="ListParagraph"/>
        <w:numPr>
          <w:ilvl w:val="0"/>
          <w:numId w:val="36"/>
        </w:numPr>
        <w:spacing w:before="240" w:after="0" w:line="360" w:lineRule="auto"/>
        <w:ind w:left="360"/>
        <w:jc w:val="both"/>
        <w:rPr>
          <w:rFonts w:ascii="Arial" w:hAnsi="Arial" w:cs="Arial"/>
          <w:color w:val="auto"/>
          <w:lang w:val="en-ZA"/>
        </w:rPr>
      </w:pPr>
      <w:r w:rsidRPr="007C2AC5">
        <w:rPr>
          <w:rFonts w:ascii="Arial" w:hAnsi="Arial" w:cs="Arial"/>
          <w:color w:val="auto"/>
          <w:lang w:val="en-ZA"/>
        </w:rPr>
        <w:t>Upon sale of the property;</w:t>
      </w:r>
    </w:p>
    <w:p w14:paraId="470237D8" w14:textId="77777777" w:rsidR="00A6027C" w:rsidRPr="007C2AC5" w:rsidRDefault="00A6027C" w:rsidP="005009C5">
      <w:pPr>
        <w:pStyle w:val="ListParagraph"/>
        <w:numPr>
          <w:ilvl w:val="0"/>
          <w:numId w:val="36"/>
        </w:numPr>
        <w:spacing w:before="240" w:after="0" w:line="360" w:lineRule="auto"/>
        <w:ind w:left="360"/>
        <w:jc w:val="both"/>
        <w:rPr>
          <w:rFonts w:ascii="Arial" w:hAnsi="Arial" w:cs="Arial"/>
          <w:color w:val="auto"/>
          <w:lang w:val="en-ZA"/>
        </w:rPr>
      </w:pPr>
      <w:r w:rsidRPr="007C2AC5">
        <w:rPr>
          <w:rFonts w:ascii="Arial" w:hAnsi="Arial" w:cs="Arial"/>
          <w:color w:val="auto"/>
          <w:lang w:val="en-ZA"/>
        </w:rPr>
        <w:t xml:space="preserve">When circumstances in the indigent household have improved in terms of a gross income exceeding two times the government </w:t>
      </w:r>
      <w:r w:rsidR="000E2224" w:rsidRPr="007C2AC5">
        <w:rPr>
          <w:rFonts w:ascii="Arial" w:hAnsi="Arial" w:cs="Arial"/>
          <w:color w:val="auto"/>
          <w:lang w:val="en-ZA"/>
        </w:rPr>
        <w:t>pension grant;</w:t>
      </w:r>
    </w:p>
    <w:p w14:paraId="3B2526DF" w14:textId="77777777" w:rsidR="000E2224" w:rsidRPr="007C2AC5" w:rsidRDefault="000E2224" w:rsidP="005009C5">
      <w:pPr>
        <w:pStyle w:val="ListParagraph"/>
        <w:spacing w:before="240" w:after="0" w:line="360" w:lineRule="auto"/>
        <w:ind w:left="360" w:firstLine="0"/>
        <w:jc w:val="both"/>
        <w:rPr>
          <w:rFonts w:ascii="Arial" w:hAnsi="Arial" w:cs="Arial"/>
          <w:color w:val="auto"/>
          <w:lang w:val="en-ZA"/>
        </w:rPr>
      </w:pPr>
    </w:p>
    <w:p w14:paraId="1B51104E" w14:textId="77777777" w:rsidR="00857030" w:rsidRPr="007C2AC5" w:rsidRDefault="000E2224" w:rsidP="005009C5">
      <w:pPr>
        <w:pStyle w:val="ListParagraph"/>
        <w:numPr>
          <w:ilvl w:val="0"/>
          <w:numId w:val="36"/>
        </w:numPr>
        <w:spacing w:before="240" w:after="0" w:line="360" w:lineRule="auto"/>
        <w:ind w:left="360"/>
        <w:jc w:val="both"/>
        <w:rPr>
          <w:rFonts w:ascii="Arial" w:hAnsi="Arial" w:cs="Arial"/>
          <w:color w:val="auto"/>
          <w:lang w:val="en-ZA"/>
        </w:rPr>
      </w:pPr>
      <w:r w:rsidRPr="007C2AC5">
        <w:rPr>
          <w:rFonts w:ascii="Arial" w:hAnsi="Arial" w:cs="Arial"/>
          <w:color w:val="auto"/>
          <w:lang w:val="en-ZA"/>
        </w:rPr>
        <w:t xml:space="preserve">Any applicant who provides false information </w:t>
      </w:r>
      <w:r w:rsidR="00593EC0" w:rsidRPr="007C2AC5">
        <w:rPr>
          <w:rFonts w:ascii="Arial" w:hAnsi="Arial" w:cs="Arial"/>
          <w:color w:val="auto"/>
          <w:lang w:val="en-ZA"/>
        </w:rPr>
        <w:t xml:space="preserve">on the application form and/or any other documentation and information in connection with the application or made any illegal connection regarding the services provided by the municipality –  </w:t>
      </w:r>
    </w:p>
    <w:p w14:paraId="0FEB4B44" w14:textId="77777777" w:rsidR="00857030" w:rsidRPr="007C2AC5" w:rsidRDefault="00593EC0" w:rsidP="005009C5">
      <w:pPr>
        <w:numPr>
          <w:ilvl w:val="0"/>
          <w:numId w:val="10"/>
        </w:numPr>
        <w:spacing w:before="240" w:after="0" w:line="360" w:lineRule="auto"/>
        <w:ind w:left="720" w:hanging="360"/>
        <w:jc w:val="both"/>
        <w:rPr>
          <w:rFonts w:ascii="Arial" w:hAnsi="Arial" w:cs="Arial"/>
          <w:color w:val="auto"/>
          <w:lang w:val="en-ZA"/>
        </w:rPr>
      </w:pPr>
      <w:r w:rsidRPr="007C2AC5">
        <w:rPr>
          <w:rFonts w:ascii="Arial" w:hAnsi="Arial" w:cs="Arial"/>
          <w:color w:val="auto"/>
          <w:lang w:val="en-ZA"/>
        </w:rPr>
        <w:t>Shall automatically without notice be de-registered as an indigent customer from the date on which the municipality or its authorised agent became awar</w:t>
      </w:r>
      <w:r w:rsidR="000E2224" w:rsidRPr="007C2AC5">
        <w:rPr>
          <w:rFonts w:ascii="Arial" w:hAnsi="Arial" w:cs="Arial"/>
          <w:color w:val="auto"/>
          <w:lang w:val="en-ZA"/>
        </w:rPr>
        <w:t>e that such false information or illegal connection</w:t>
      </w:r>
      <w:r w:rsidRPr="007C2AC5">
        <w:rPr>
          <w:rFonts w:ascii="Arial" w:hAnsi="Arial" w:cs="Arial"/>
          <w:color w:val="auto"/>
          <w:lang w:val="en-ZA"/>
        </w:rPr>
        <w:t xml:space="preserve">; and  </w:t>
      </w:r>
    </w:p>
    <w:p w14:paraId="50B33BC1" w14:textId="77777777" w:rsidR="00857030" w:rsidRPr="007C2AC5" w:rsidRDefault="00C6557A" w:rsidP="005009C5">
      <w:pPr>
        <w:numPr>
          <w:ilvl w:val="0"/>
          <w:numId w:val="10"/>
        </w:numPr>
        <w:spacing w:before="240" w:after="0" w:line="360" w:lineRule="auto"/>
        <w:ind w:left="720" w:hanging="360"/>
        <w:jc w:val="both"/>
        <w:rPr>
          <w:rFonts w:ascii="Arial" w:hAnsi="Arial" w:cs="Arial"/>
          <w:color w:val="auto"/>
          <w:lang w:val="en-ZA"/>
        </w:rPr>
      </w:pPr>
      <w:r w:rsidRPr="007C2AC5">
        <w:rPr>
          <w:rFonts w:ascii="Arial" w:hAnsi="Arial" w:cs="Arial"/>
          <w:color w:val="auto"/>
          <w:lang w:val="en-ZA"/>
        </w:rPr>
        <w:t xml:space="preserve">Shall be held liable for the payment of all services received in addition to any other legal actions the municipality or its authorised agent may take against such consumer.  </w:t>
      </w:r>
      <w:r w:rsidR="00FC2292" w:rsidRPr="007C2AC5">
        <w:rPr>
          <w:rFonts w:ascii="Arial" w:hAnsi="Arial" w:cs="Arial"/>
          <w:color w:val="auto"/>
          <w:lang w:val="en-ZA"/>
        </w:rPr>
        <w:t>All arrears will b</w:t>
      </w:r>
      <w:r w:rsidRPr="007C2AC5">
        <w:rPr>
          <w:rFonts w:ascii="Arial" w:hAnsi="Arial" w:cs="Arial"/>
          <w:color w:val="auto"/>
          <w:lang w:val="en-ZA"/>
        </w:rPr>
        <w:t>ecome payable immediately and s</w:t>
      </w:r>
      <w:r w:rsidR="00FC2292" w:rsidRPr="007C2AC5">
        <w:rPr>
          <w:rFonts w:ascii="Arial" w:hAnsi="Arial" w:cs="Arial"/>
          <w:color w:val="auto"/>
          <w:lang w:val="en-ZA"/>
        </w:rPr>
        <w:t>tringent credit control measures will apply;</w:t>
      </w:r>
    </w:p>
    <w:p w14:paraId="070842F8" w14:textId="77777777" w:rsidR="00FC2292" w:rsidRPr="007C2AC5" w:rsidRDefault="00593EC0" w:rsidP="005009C5">
      <w:pPr>
        <w:numPr>
          <w:ilvl w:val="0"/>
          <w:numId w:val="10"/>
        </w:numPr>
        <w:spacing w:before="240" w:after="0" w:line="360" w:lineRule="auto"/>
        <w:ind w:left="720" w:hanging="360"/>
        <w:jc w:val="both"/>
        <w:rPr>
          <w:rFonts w:ascii="Arial" w:hAnsi="Arial" w:cs="Arial"/>
          <w:color w:val="auto"/>
          <w:lang w:val="en-ZA"/>
        </w:rPr>
      </w:pPr>
      <w:r w:rsidRPr="007C2AC5">
        <w:rPr>
          <w:rFonts w:ascii="Arial" w:hAnsi="Arial" w:cs="Arial"/>
          <w:color w:val="auto"/>
          <w:lang w:val="en-ZA"/>
        </w:rPr>
        <w:lastRenderedPageBreak/>
        <w:t>Shall for a period of three</w:t>
      </w:r>
      <w:r w:rsidR="00C6557A" w:rsidRPr="007C2AC5">
        <w:rPr>
          <w:rFonts w:ascii="Arial" w:hAnsi="Arial" w:cs="Arial"/>
          <w:color w:val="auto"/>
          <w:lang w:val="en-ZA"/>
        </w:rPr>
        <w:t xml:space="preserve"> </w:t>
      </w:r>
      <w:r w:rsidRPr="007C2AC5">
        <w:rPr>
          <w:rFonts w:ascii="Arial" w:hAnsi="Arial" w:cs="Arial"/>
          <w:color w:val="auto"/>
          <w:lang w:val="en-ZA"/>
        </w:rPr>
        <w:t xml:space="preserve">(3) years not be allowed to register as an indigent customer </w:t>
      </w:r>
      <w:r w:rsidR="00C6557A" w:rsidRPr="007C2AC5">
        <w:rPr>
          <w:rFonts w:ascii="Arial" w:hAnsi="Arial" w:cs="Arial"/>
          <w:color w:val="auto"/>
          <w:lang w:val="en-ZA"/>
        </w:rPr>
        <w:t>irrespective of</w:t>
      </w:r>
      <w:r w:rsidRPr="007C2AC5">
        <w:rPr>
          <w:rFonts w:ascii="Arial" w:hAnsi="Arial" w:cs="Arial"/>
          <w:color w:val="auto"/>
          <w:lang w:val="en-ZA"/>
        </w:rPr>
        <w:t xml:space="preserve"> the circumstances he/s</w:t>
      </w:r>
      <w:r w:rsidR="00C6557A" w:rsidRPr="007C2AC5">
        <w:rPr>
          <w:rFonts w:ascii="Arial" w:hAnsi="Arial" w:cs="Arial"/>
          <w:color w:val="auto"/>
          <w:lang w:val="en-ZA"/>
        </w:rPr>
        <w:t>he may have to endure;</w:t>
      </w:r>
    </w:p>
    <w:p w14:paraId="62FDCE20" w14:textId="77777777" w:rsidR="00857030" w:rsidRPr="007C2AC5" w:rsidRDefault="00593EC0" w:rsidP="005009C5">
      <w:pPr>
        <w:pStyle w:val="ListParagraph"/>
        <w:numPr>
          <w:ilvl w:val="0"/>
          <w:numId w:val="36"/>
        </w:numPr>
        <w:spacing w:before="240" w:after="0" w:line="360" w:lineRule="auto"/>
        <w:ind w:left="360"/>
        <w:jc w:val="both"/>
        <w:rPr>
          <w:rFonts w:ascii="Arial" w:hAnsi="Arial" w:cs="Arial"/>
          <w:color w:val="auto"/>
          <w:lang w:val="en-ZA"/>
        </w:rPr>
      </w:pPr>
      <w:r w:rsidRPr="007C2AC5">
        <w:rPr>
          <w:rFonts w:ascii="Arial" w:hAnsi="Arial" w:cs="Arial"/>
          <w:color w:val="auto"/>
          <w:lang w:val="en-ZA"/>
        </w:rPr>
        <w:t xml:space="preserve">An indigent customer must immediately request de-registration by the municipality or its authorised agent if his/her circumstances have changed to the extent that he/she no </w:t>
      </w:r>
      <w:r w:rsidR="00C6557A" w:rsidRPr="007C2AC5">
        <w:rPr>
          <w:rFonts w:ascii="Arial" w:hAnsi="Arial" w:cs="Arial"/>
          <w:color w:val="auto"/>
          <w:lang w:val="en-ZA"/>
        </w:rPr>
        <w:t>longer meets the qualification criteria for indigent subsidies;</w:t>
      </w:r>
      <w:r w:rsidRPr="007C2AC5">
        <w:rPr>
          <w:rFonts w:ascii="Arial" w:hAnsi="Arial" w:cs="Arial"/>
          <w:color w:val="auto"/>
          <w:lang w:val="en-ZA"/>
        </w:rPr>
        <w:t xml:space="preserve"> </w:t>
      </w:r>
    </w:p>
    <w:p w14:paraId="3DD99E02" w14:textId="77777777" w:rsidR="00857030" w:rsidRPr="007C2AC5" w:rsidRDefault="00593EC0" w:rsidP="005009C5">
      <w:pPr>
        <w:numPr>
          <w:ilvl w:val="0"/>
          <w:numId w:val="36"/>
        </w:numPr>
        <w:spacing w:before="240" w:after="0" w:line="360" w:lineRule="auto"/>
        <w:ind w:left="360"/>
        <w:jc w:val="both"/>
        <w:rPr>
          <w:rFonts w:ascii="Arial" w:hAnsi="Arial" w:cs="Arial"/>
          <w:color w:val="auto"/>
          <w:lang w:val="en-ZA"/>
        </w:rPr>
      </w:pPr>
      <w:r w:rsidRPr="007C2AC5">
        <w:rPr>
          <w:rFonts w:ascii="Arial" w:hAnsi="Arial" w:cs="Arial"/>
          <w:color w:val="auto"/>
          <w:lang w:val="en-ZA"/>
        </w:rPr>
        <w:t>An indigent customer shall automatically be de-registered if an application is not renewed or if su</w:t>
      </w:r>
      <w:r w:rsidR="00C6557A" w:rsidRPr="007C2AC5">
        <w:rPr>
          <w:rFonts w:ascii="Arial" w:hAnsi="Arial" w:cs="Arial"/>
          <w:color w:val="auto"/>
          <w:lang w:val="en-ZA"/>
        </w:rPr>
        <w:t>ch application is not approved;</w:t>
      </w:r>
      <w:r w:rsidRPr="007C2AC5">
        <w:rPr>
          <w:rFonts w:ascii="Arial" w:hAnsi="Arial" w:cs="Arial"/>
          <w:color w:val="auto"/>
          <w:lang w:val="en-ZA"/>
        </w:rPr>
        <w:t xml:space="preserve"> </w:t>
      </w:r>
    </w:p>
    <w:p w14:paraId="608F7A48" w14:textId="77777777" w:rsidR="00857030" w:rsidRPr="007C2AC5" w:rsidRDefault="00593EC0" w:rsidP="005009C5">
      <w:pPr>
        <w:numPr>
          <w:ilvl w:val="0"/>
          <w:numId w:val="36"/>
        </w:numPr>
        <w:spacing w:before="240" w:after="0" w:line="360" w:lineRule="auto"/>
        <w:ind w:left="360"/>
        <w:jc w:val="both"/>
        <w:rPr>
          <w:rFonts w:ascii="Arial" w:hAnsi="Arial" w:cs="Arial"/>
          <w:color w:val="auto"/>
          <w:lang w:val="en-ZA"/>
        </w:rPr>
      </w:pPr>
      <w:r w:rsidRPr="007C2AC5">
        <w:rPr>
          <w:rFonts w:ascii="Arial" w:hAnsi="Arial" w:cs="Arial"/>
          <w:color w:val="auto"/>
          <w:lang w:val="en-ZA"/>
        </w:rPr>
        <w:t>An indigent customer may at any</w:t>
      </w:r>
      <w:r w:rsidR="00C6557A" w:rsidRPr="007C2AC5">
        <w:rPr>
          <w:rFonts w:ascii="Arial" w:hAnsi="Arial" w:cs="Arial"/>
          <w:color w:val="auto"/>
          <w:lang w:val="en-ZA"/>
        </w:rPr>
        <w:t xml:space="preserve"> time request de-registration;</w:t>
      </w:r>
    </w:p>
    <w:p w14:paraId="7B5307E6" w14:textId="77777777" w:rsidR="00857030" w:rsidRDefault="00593EC0" w:rsidP="005009C5">
      <w:pPr>
        <w:numPr>
          <w:ilvl w:val="0"/>
          <w:numId w:val="36"/>
        </w:numPr>
        <w:spacing w:before="240" w:after="0" w:line="360" w:lineRule="auto"/>
        <w:ind w:left="360"/>
        <w:jc w:val="both"/>
        <w:rPr>
          <w:rFonts w:ascii="Arial" w:hAnsi="Arial" w:cs="Arial"/>
          <w:color w:val="auto"/>
          <w:lang w:val="en-ZA"/>
        </w:rPr>
      </w:pPr>
      <w:r w:rsidRPr="007C2AC5">
        <w:rPr>
          <w:rFonts w:ascii="Arial" w:hAnsi="Arial" w:cs="Arial"/>
          <w:color w:val="auto"/>
          <w:lang w:val="en-ZA"/>
        </w:rPr>
        <w:t xml:space="preserve">If the water or electricity consumption exceeds </w:t>
      </w:r>
      <w:r w:rsidR="00C6557A" w:rsidRPr="007C2AC5">
        <w:rPr>
          <w:rFonts w:ascii="Arial" w:hAnsi="Arial" w:cs="Arial"/>
          <w:color w:val="auto"/>
          <w:lang w:val="en-ZA"/>
        </w:rPr>
        <w:t>the average allowable consumption stipulated in this Policy</w:t>
      </w:r>
      <w:r w:rsidRPr="007C2AC5">
        <w:rPr>
          <w:rFonts w:ascii="Arial" w:hAnsi="Arial" w:cs="Arial"/>
          <w:color w:val="auto"/>
          <w:lang w:val="en-ZA"/>
        </w:rPr>
        <w:t xml:space="preserve">, the customer will receive a written notice to rectify the average consumption within 3 months. If the customer fails to respond to </w:t>
      </w:r>
      <w:r w:rsidR="00C6557A" w:rsidRPr="007C2AC5">
        <w:rPr>
          <w:rFonts w:ascii="Arial" w:hAnsi="Arial" w:cs="Arial"/>
          <w:color w:val="auto"/>
          <w:lang w:val="en-ZA"/>
        </w:rPr>
        <w:t>rectify the average consumption, the</w:t>
      </w:r>
      <w:r w:rsidRPr="007C2AC5">
        <w:rPr>
          <w:rFonts w:ascii="Arial" w:hAnsi="Arial" w:cs="Arial"/>
          <w:color w:val="auto"/>
          <w:lang w:val="en-ZA"/>
        </w:rPr>
        <w:t xml:space="preserve"> ind</w:t>
      </w:r>
      <w:r w:rsidR="00C6557A" w:rsidRPr="007C2AC5">
        <w:rPr>
          <w:rFonts w:ascii="Arial" w:hAnsi="Arial" w:cs="Arial"/>
          <w:color w:val="auto"/>
          <w:lang w:val="en-ZA"/>
        </w:rPr>
        <w:t>igent subsidy will be stopped. Proven water leaks may be rectified is proof can be submitted that the leak has been fixed.</w:t>
      </w:r>
    </w:p>
    <w:p w14:paraId="3B630A66" w14:textId="77777777" w:rsidR="007C2AC5" w:rsidRDefault="007C2AC5" w:rsidP="007C2AC5">
      <w:pPr>
        <w:spacing w:before="240" w:after="0" w:line="360" w:lineRule="auto"/>
        <w:ind w:left="360" w:firstLine="0"/>
        <w:jc w:val="both"/>
        <w:rPr>
          <w:rFonts w:ascii="Arial" w:hAnsi="Arial" w:cs="Arial"/>
          <w:color w:val="auto"/>
          <w:lang w:val="en-ZA"/>
        </w:rPr>
      </w:pPr>
    </w:p>
    <w:p w14:paraId="6192D108" w14:textId="77777777" w:rsidR="007C2AC5" w:rsidRPr="007C2AC5" w:rsidRDefault="007C2AC5" w:rsidP="007C2AC5">
      <w:pPr>
        <w:spacing w:before="240" w:after="0" w:line="360" w:lineRule="auto"/>
        <w:ind w:left="360" w:firstLine="0"/>
        <w:jc w:val="both"/>
        <w:rPr>
          <w:rFonts w:ascii="Arial" w:hAnsi="Arial" w:cs="Arial"/>
          <w:color w:val="auto"/>
          <w:lang w:val="en-ZA"/>
        </w:rPr>
      </w:pPr>
    </w:p>
    <w:p w14:paraId="586A01E9" w14:textId="77777777" w:rsidR="008C35C1" w:rsidRPr="007C2AC5" w:rsidRDefault="00593EC0" w:rsidP="006E71EF">
      <w:pPr>
        <w:pStyle w:val="ListParagraph"/>
        <w:numPr>
          <w:ilvl w:val="0"/>
          <w:numId w:val="42"/>
        </w:numPr>
        <w:spacing w:before="240" w:after="0" w:line="360" w:lineRule="auto"/>
        <w:ind w:left="360"/>
        <w:jc w:val="both"/>
        <w:rPr>
          <w:rFonts w:ascii="Arial" w:hAnsi="Arial" w:cs="Arial"/>
          <w:color w:val="auto"/>
          <w:lang w:val="en-ZA"/>
        </w:rPr>
      </w:pPr>
      <w:r w:rsidRPr="007C2AC5">
        <w:rPr>
          <w:rFonts w:ascii="Arial" w:hAnsi="Arial" w:cs="Arial"/>
          <w:color w:val="auto"/>
          <w:lang w:val="en-ZA"/>
        </w:rPr>
        <w:t xml:space="preserve"> </w:t>
      </w:r>
      <w:r w:rsidR="008C35C1" w:rsidRPr="007C2AC5">
        <w:rPr>
          <w:rFonts w:ascii="Arial" w:hAnsi="Arial" w:cs="Arial"/>
          <w:b/>
          <w:color w:val="auto"/>
          <w:lang w:val="en-ZA"/>
        </w:rPr>
        <w:t>EXIT FROM INDIGENCE PROGRAMME</w:t>
      </w:r>
    </w:p>
    <w:p w14:paraId="75D837F6" w14:textId="77777777" w:rsidR="008C35C1" w:rsidRPr="007C2AC5" w:rsidRDefault="008C35C1" w:rsidP="008C35C1">
      <w:pPr>
        <w:pStyle w:val="ListParagraph"/>
        <w:spacing w:before="240" w:after="0" w:line="360" w:lineRule="auto"/>
        <w:ind w:left="360" w:firstLine="0"/>
        <w:jc w:val="both"/>
        <w:rPr>
          <w:rFonts w:ascii="Arial" w:hAnsi="Arial" w:cs="Arial"/>
          <w:color w:val="auto"/>
          <w:lang w:val="en-ZA"/>
        </w:rPr>
      </w:pPr>
    </w:p>
    <w:p w14:paraId="02E7BCED" w14:textId="77777777" w:rsidR="00F7756D" w:rsidRPr="007C2AC5" w:rsidRDefault="00F7756D" w:rsidP="008C35C1">
      <w:pPr>
        <w:pStyle w:val="ListParagraph"/>
        <w:spacing w:before="240" w:after="0" w:line="360" w:lineRule="auto"/>
        <w:ind w:left="360" w:firstLine="0"/>
        <w:jc w:val="both"/>
        <w:rPr>
          <w:rFonts w:ascii="Arial" w:hAnsi="Arial" w:cs="Arial"/>
          <w:color w:val="auto"/>
          <w:lang w:val="en-ZA"/>
        </w:rPr>
      </w:pPr>
      <w:r w:rsidRPr="007C2AC5">
        <w:rPr>
          <w:rFonts w:ascii="Arial" w:hAnsi="Arial" w:cs="Arial"/>
          <w:color w:val="auto"/>
          <w:lang w:val="en-ZA"/>
        </w:rPr>
        <w:t>Members of households registered as indigent should be p</w:t>
      </w:r>
      <w:r w:rsidR="008C35C1" w:rsidRPr="007C2AC5">
        <w:rPr>
          <w:rFonts w:ascii="Arial" w:hAnsi="Arial" w:cs="Arial"/>
          <w:color w:val="auto"/>
          <w:lang w:val="en-ZA"/>
        </w:rPr>
        <w:t xml:space="preserve">repared to participate in exit </w:t>
      </w:r>
      <w:r w:rsidRPr="007C2AC5">
        <w:rPr>
          <w:rFonts w:ascii="Arial" w:hAnsi="Arial" w:cs="Arial"/>
          <w:color w:val="auto"/>
          <w:lang w:val="en-ZA"/>
        </w:rPr>
        <w:t>programmes coordinated by the municipality in colla</w:t>
      </w:r>
      <w:r w:rsidR="008C35C1" w:rsidRPr="007C2AC5">
        <w:rPr>
          <w:rFonts w:ascii="Arial" w:hAnsi="Arial" w:cs="Arial"/>
          <w:color w:val="auto"/>
          <w:lang w:val="en-ZA"/>
        </w:rPr>
        <w:t xml:space="preserve">boration with other government </w:t>
      </w:r>
      <w:r w:rsidRPr="007C2AC5">
        <w:rPr>
          <w:rFonts w:ascii="Arial" w:hAnsi="Arial" w:cs="Arial"/>
          <w:color w:val="auto"/>
          <w:lang w:val="en-ZA"/>
        </w:rPr>
        <w:t>departments and the private sector.</w:t>
      </w:r>
    </w:p>
    <w:p w14:paraId="0F477A96" w14:textId="77777777" w:rsidR="00BA15C8" w:rsidRPr="007C2AC5" w:rsidRDefault="00F7756D" w:rsidP="005009C5">
      <w:pPr>
        <w:spacing w:before="240" w:after="0" w:line="360" w:lineRule="auto"/>
        <w:ind w:left="360" w:firstLine="0"/>
        <w:contextualSpacing/>
        <w:jc w:val="both"/>
        <w:rPr>
          <w:rFonts w:ascii="Arial" w:hAnsi="Arial" w:cs="Arial"/>
          <w:color w:val="auto"/>
          <w:lang w:val="en-ZA"/>
        </w:rPr>
      </w:pPr>
      <w:r w:rsidRPr="007C2AC5">
        <w:rPr>
          <w:rFonts w:ascii="Arial" w:hAnsi="Arial" w:cs="Arial"/>
          <w:color w:val="auto"/>
          <w:lang w:val="en-ZA"/>
        </w:rPr>
        <w:t>As part of its broader poverty reduction progr</w:t>
      </w:r>
      <w:r w:rsidR="008C35C1" w:rsidRPr="007C2AC5">
        <w:rPr>
          <w:rFonts w:ascii="Arial" w:hAnsi="Arial" w:cs="Arial"/>
          <w:color w:val="auto"/>
          <w:lang w:val="en-ZA"/>
        </w:rPr>
        <w:t xml:space="preserve">amme the municipality may </w:t>
      </w:r>
      <w:r w:rsidRPr="007C2AC5">
        <w:rPr>
          <w:rFonts w:ascii="Arial" w:hAnsi="Arial" w:cs="Arial"/>
          <w:color w:val="auto"/>
          <w:lang w:val="en-ZA"/>
        </w:rPr>
        <w:t>provide for</w:t>
      </w:r>
      <w:r w:rsidR="008C35C1" w:rsidRPr="007C2AC5">
        <w:rPr>
          <w:rFonts w:ascii="Arial" w:hAnsi="Arial" w:cs="Arial"/>
          <w:color w:val="auto"/>
          <w:lang w:val="en-ZA"/>
        </w:rPr>
        <w:t xml:space="preserve"> </w:t>
      </w:r>
      <w:r w:rsidRPr="007C2AC5">
        <w:rPr>
          <w:rFonts w:ascii="Arial" w:hAnsi="Arial" w:cs="Arial"/>
          <w:color w:val="auto"/>
          <w:lang w:val="en-ZA"/>
        </w:rPr>
        <w:t>the participation and accommodation of indigent persons in its local economic</w:t>
      </w:r>
      <w:r w:rsidR="008C35C1" w:rsidRPr="007C2AC5">
        <w:rPr>
          <w:rFonts w:ascii="Arial" w:hAnsi="Arial" w:cs="Arial"/>
          <w:color w:val="auto"/>
          <w:lang w:val="en-ZA"/>
        </w:rPr>
        <w:t xml:space="preserve"> development (LED) initiatives </w:t>
      </w:r>
      <w:r w:rsidRPr="007C2AC5">
        <w:rPr>
          <w:rFonts w:ascii="Arial" w:hAnsi="Arial" w:cs="Arial"/>
          <w:color w:val="auto"/>
          <w:lang w:val="en-ZA"/>
        </w:rPr>
        <w:t>and in the implementation of integrate</w:t>
      </w:r>
      <w:r w:rsidR="008C35C1" w:rsidRPr="007C2AC5">
        <w:rPr>
          <w:rFonts w:ascii="Arial" w:hAnsi="Arial" w:cs="Arial"/>
          <w:color w:val="auto"/>
          <w:lang w:val="en-ZA"/>
        </w:rPr>
        <w:t xml:space="preserve">d development programmes where </w:t>
      </w:r>
      <w:r w:rsidRPr="007C2AC5">
        <w:rPr>
          <w:rFonts w:ascii="Arial" w:hAnsi="Arial" w:cs="Arial"/>
          <w:color w:val="auto"/>
          <w:lang w:val="en-ZA"/>
        </w:rPr>
        <w:t xml:space="preserve">possible. </w:t>
      </w:r>
    </w:p>
    <w:p w14:paraId="44367F98" w14:textId="77777777" w:rsidR="00FC2292" w:rsidRPr="007C2AC5" w:rsidRDefault="007E7B75" w:rsidP="006E71EF">
      <w:pPr>
        <w:pStyle w:val="ListParagraph"/>
        <w:numPr>
          <w:ilvl w:val="0"/>
          <w:numId w:val="42"/>
        </w:numPr>
        <w:spacing w:before="240" w:after="0" w:line="360" w:lineRule="auto"/>
        <w:ind w:left="360"/>
        <w:jc w:val="both"/>
        <w:rPr>
          <w:rFonts w:ascii="Arial" w:hAnsi="Arial" w:cs="Arial"/>
          <w:b/>
          <w:color w:val="auto"/>
          <w:lang w:val="en-ZA"/>
        </w:rPr>
      </w:pPr>
      <w:r w:rsidRPr="007C2AC5">
        <w:rPr>
          <w:rFonts w:ascii="Arial" w:hAnsi="Arial" w:cs="Arial"/>
          <w:b/>
          <w:color w:val="auto"/>
          <w:lang w:val="en-ZA"/>
        </w:rPr>
        <w:t xml:space="preserve">RELOCATION AND </w:t>
      </w:r>
      <w:r w:rsidR="008C35C1" w:rsidRPr="007C2AC5">
        <w:rPr>
          <w:rFonts w:ascii="Arial" w:hAnsi="Arial" w:cs="Arial"/>
          <w:b/>
          <w:color w:val="auto"/>
          <w:lang w:val="en-ZA"/>
        </w:rPr>
        <w:t>DUTY TO INFORM MUNICIPALITY OF MOVE</w:t>
      </w:r>
    </w:p>
    <w:p w14:paraId="79C9D669" w14:textId="77777777" w:rsidR="008C35C1" w:rsidRPr="007C2AC5" w:rsidRDefault="008C35C1" w:rsidP="008C35C1">
      <w:pPr>
        <w:pStyle w:val="ListParagraph"/>
        <w:spacing w:before="240" w:after="0" w:line="360" w:lineRule="auto"/>
        <w:ind w:left="360" w:firstLine="0"/>
        <w:jc w:val="both"/>
        <w:rPr>
          <w:rFonts w:ascii="Arial" w:hAnsi="Arial" w:cs="Arial"/>
          <w:b/>
          <w:color w:val="auto"/>
          <w:lang w:val="en-ZA"/>
        </w:rPr>
      </w:pPr>
    </w:p>
    <w:p w14:paraId="4F338570" w14:textId="77777777" w:rsidR="008C35C1" w:rsidRPr="007C2AC5" w:rsidRDefault="00FC2292" w:rsidP="006E71EF">
      <w:pPr>
        <w:pStyle w:val="ListParagraph"/>
        <w:numPr>
          <w:ilvl w:val="0"/>
          <w:numId w:val="44"/>
        </w:numPr>
        <w:spacing w:before="240" w:after="0" w:line="360" w:lineRule="auto"/>
        <w:jc w:val="both"/>
        <w:rPr>
          <w:rFonts w:ascii="Arial" w:hAnsi="Arial" w:cs="Arial"/>
          <w:b/>
          <w:color w:val="auto"/>
          <w:lang w:val="en-ZA"/>
        </w:rPr>
      </w:pPr>
      <w:r w:rsidRPr="007C2AC5">
        <w:rPr>
          <w:rFonts w:ascii="Arial" w:hAnsi="Arial" w:cs="Arial"/>
          <w:color w:val="auto"/>
          <w:lang w:val="en-ZA"/>
        </w:rPr>
        <w:t>When an indigent family move from one house to another, the family has to inform the Municipality of the move by way of an affidavit. Then the administration will verify the account and or</w:t>
      </w:r>
      <w:r w:rsidR="008C35C1" w:rsidRPr="007C2AC5">
        <w:rPr>
          <w:rFonts w:ascii="Arial" w:hAnsi="Arial" w:cs="Arial"/>
          <w:color w:val="auto"/>
          <w:lang w:val="en-ZA"/>
        </w:rPr>
        <w:t>iginal application of applicant;</w:t>
      </w:r>
    </w:p>
    <w:p w14:paraId="0692E6F1" w14:textId="77777777" w:rsidR="007E7B75" w:rsidRPr="007C2AC5" w:rsidRDefault="007E7B75" w:rsidP="007E7B75">
      <w:pPr>
        <w:pStyle w:val="ListParagraph"/>
        <w:spacing w:before="240" w:after="0" w:line="360" w:lineRule="auto"/>
        <w:ind w:firstLine="0"/>
        <w:jc w:val="both"/>
        <w:rPr>
          <w:rFonts w:ascii="Arial" w:hAnsi="Arial" w:cs="Arial"/>
          <w:b/>
          <w:color w:val="auto"/>
          <w:lang w:val="en-ZA"/>
        </w:rPr>
      </w:pPr>
    </w:p>
    <w:p w14:paraId="4CB26971" w14:textId="77777777" w:rsidR="00FC2292" w:rsidRPr="007C2AC5" w:rsidRDefault="007E7B75" w:rsidP="006E71EF">
      <w:pPr>
        <w:pStyle w:val="ListParagraph"/>
        <w:numPr>
          <w:ilvl w:val="0"/>
          <w:numId w:val="44"/>
        </w:numPr>
        <w:spacing w:before="240" w:after="0" w:line="360" w:lineRule="auto"/>
        <w:jc w:val="both"/>
        <w:rPr>
          <w:rFonts w:ascii="Arial" w:hAnsi="Arial" w:cs="Arial"/>
          <w:color w:val="auto"/>
          <w:lang w:val="en-ZA"/>
        </w:rPr>
      </w:pPr>
      <w:r w:rsidRPr="007C2AC5">
        <w:rPr>
          <w:rFonts w:ascii="Arial" w:hAnsi="Arial" w:cs="Arial"/>
          <w:color w:val="auto"/>
          <w:lang w:val="en-ZA"/>
        </w:rPr>
        <w:lastRenderedPageBreak/>
        <w:t>W</w:t>
      </w:r>
      <w:r w:rsidR="00FC2292" w:rsidRPr="007C2AC5">
        <w:rPr>
          <w:rFonts w:ascii="Arial" w:hAnsi="Arial" w:cs="Arial"/>
          <w:color w:val="auto"/>
          <w:lang w:val="en-ZA"/>
        </w:rPr>
        <w:t xml:space="preserve">hen a non-indigent family move into a </w:t>
      </w:r>
      <w:r w:rsidRPr="007C2AC5">
        <w:rPr>
          <w:rFonts w:ascii="Arial" w:hAnsi="Arial" w:cs="Arial"/>
          <w:color w:val="auto"/>
          <w:lang w:val="en-ZA"/>
        </w:rPr>
        <w:t xml:space="preserve">house where free services were previously </w:t>
      </w:r>
      <w:r w:rsidR="00FC2292" w:rsidRPr="007C2AC5">
        <w:rPr>
          <w:rFonts w:ascii="Arial" w:hAnsi="Arial" w:cs="Arial"/>
          <w:color w:val="auto"/>
          <w:lang w:val="en-ZA"/>
        </w:rPr>
        <w:t>provided, the indigent support for t</w:t>
      </w:r>
      <w:r w:rsidR="005009C5" w:rsidRPr="007C2AC5">
        <w:rPr>
          <w:rFonts w:ascii="Arial" w:hAnsi="Arial" w:cs="Arial"/>
          <w:color w:val="auto"/>
          <w:lang w:val="en-ZA"/>
        </w:rPr>
        <w:t xml:space="preserve">he previous occupant has to be </w:t>
      </w:r>
      <w:r w:rsidR="00FC2292" w:rsidRPr="007C2AC5">
        <w:rPr>
          <w:rFonts w:ascii="Arial" w:hAnsi="Arial" w:cs="Arial"/>
          <w:color w:val="auto"/>
          <w:lang w:val="en-ZA"/>
        </w:rPr>
        <w:t>stopped and a new</w:t>
      </w:r>
      <w:r w:rsidRPr="007C2AC5">
        <w:rPr>
          <w:rFonts w:ascii="Arial" w:hAnsi="Arial" w:cs="Arial"/>
          <w:color w:val="auto"/>
          <w:lang w:val="en-ZA"/>
        </w:rPr>
        <w:t xml:space="preserve"> a</w:t>
      </w:r>
      <w:r w:rsidR="00FC2292" w:rsidRPr="007C2AC5">
        <w:rPr>
          <w:rFonts w:ascii="Arial" w:hAnsi="Arial" w:cs="Arial"/>
          <w:color w:val="auto"/>
          <w:lang w:val="en-ZA"/>
        </w:rPr>
        <w:t>pplic</w:t>
      </w:r>
      <w:r w:rsidRPr="007C2AC5">
        <w:rPr>
          <w:rFonts w:ascii="Arial" w:hAnsi="Arial" w:cs="Arial"/>
          <w:color w:val="auto"/>
          <w:lang w:val="en-ZA"/>
        </w:rPr>
        <w:t>ation form needs to be submitted;</w:t>
      </w:r>
    </w:p>
    <w:p w14:paraId="7383EF3C" w14:textId="77777777" w:rsidR="007E7B75" w:rsidRPr="007C2AC5" w:rsidRDefault="007E7B75" w:rsidP="007E7B75">
      <w:pPr>
        <w:pStyle w:val="ListParagraph"/>
        <w:spacing w:before="240" w:after="0" w:line="360" w:lineRule="auto"/>
        <w:ind w:firstLine="0"/>
        <w:jc w:val="both"/>
        <w:rPr>
          <w:rFonts w:ascii="Arial" w:hAnsi="Arial" w:cs="Arial"/>
          <w:color w:val="auto"/>
          <w:lang w:val="en-ZA"/>
        </w:rPr>
      </w:pPr>
    </w:p>
    <w:p w14:paraId="277DD32D" w14:textId="77777777" w:rsidR="00FC2292" w:rsidRPr="007C2AC5" w:rsidRDefault="007E7B75" w:rsidP="006E71EF">
      <w:pPr>
        <w:pStyle w:val="ListParagraph"/>
        <w:numPr>
          <w:ilvl w:val="0"/>
          <w:numId w:val="44"/>
        </w:numPr>
        <w:spacing w:before="240" w:after="0" w:line="360" w:lineRule="auto"/>
        <w:jc w:val="both"/>
        <w:rPr>
          <w:rFonts w:ascii="Arial" w:hAnsi="Arial" w:cs="Arial"/>
          <w:color w:val="auto"/>
          <w:lang w:val="en-ZA"/>
        </w:rPr>
      </w:pPr>
      <w:r w:rsidRPr="007C2AC5">
        <w:rPr>
          <w:rFonts w:ascii="Arial" w:hAnsi="Arial" w:cs="Arial"/>
          <w:color w:val="auto"/>
          <w:lang w:val="en-ZA"/>
        </w:rPr>
        <w:t xml:space="preserve">All </w:t>
      </w:r>
      <w:r w:rsidR="00FC2292" w:rsidRPr="007C2AC5">
        <w:rPr>
          <w:rFonts w:ascii="Arial" w:hAnsi="Arial" w:cs="Arial"/>
          <w:color w:val="auto"/>
          <w:lang w:val="en-ZA"/>
        </w:rPr>
        <w:t xml:space="preserve">application forms </w:t>
      </w:r>
      <w:r w:rsidRPr="007C2AC5">
        <w:rPr>
          <w:rFonts w:ascii="Arial" w:hAnsi="Arial" w:cs="Arial"/>
          <w:color w:val="auto"/>
          <w:lang w:val="en-ZA"/>
        </w:rPr>
        <w:t xml:space="preserve">and documentation for indigent applicants should indicate </w:t>
      </w:r>
      <w:r w:rsidR="00FC2292" w:rsidRPr="007C2AC5">
        <w:rPr>
          <w:rFonts w:ascii="Arial" w:hAnsi="Arial" w:cs="Arial"/>
          <w:color w:val="auto"/>
          <w:lang w:val="en-ZA"/>
        </w:rPr>
        <w:t xml:space="preserve">that </w:t>
      </w:r>
      <w:r w:rsidRPr="007C2AC5">
        <w:rPr>
          <w:rFonts w:ascii="Arial" w:hAnsi="Arial" w:cs="Arial"/>
          <w:color w:val="auto"/>
          <w:lang w:val="en-ZA"/>
        </w:rPr>
        <w:t xml:space="preserve">indigents must </w:t>
      </w:r>
      <w:r w:rsidR="00FC2292" w:rsidRPr="007C2AC5">
        <w:rPr>
          <w:rFonts w:ascii="Arial" w:hAnsi="Arial" w:cs="Arial"/>
          <w:color w:val="auto"/>
          <w:lang w:val="en-ZA"/>
        </w:rPr>
        <w:t xml:space="preserve">report their </w:t>
      </w:r>
      <w:r w:rsidRPr="007C2AC5">
        <w:rPr>
          <w:rFonts w:ascii="Arial" w:hAnsi="Arial" w:cs="Arial"/>
          <w:color w:val="auto"/>
          <w:lang w:val="en-ZA"/>
        </w:rPr>
        <w:t>relocations</w:t>
      </w:r>
      <w:r w:rsidR="00FC2292" w:rsidRPr="007C2AC5">
        <w:rPr>
          <w:rFonts w:ascii="Arial" w:hAnsi="Arial" w:cs="Arial"/>
          <w:color w:val="auto"/>
          <w:lang w:val="en-ZA"/>
        </w:rPr>
        <w:t xml:space="preserve"> to t</w:t>
      </w:r>
      <w:r w:rsidRPr="007C2AC5">
        <w:rPr>
          <w:rFonts w:ascii="Arial" w:hAnsi="Arial" w:cs="Arial"/>
          <w:color w:val="auto"/>
          <w:lang w:val="en-ZA"/>
        </w:rPr>
        <w:t xml:space="preserve">he Dr </w:t>
      </w:r>
      <w:proofErr w:type="spellStart"/>
      <w:r w:rsidRPr="007C2AC5">
        <w:rPr>
          <w:rFonts w:ascii="Arial" w:hAnsi="Arial" w:cs="Arial"/>
          <w:color w:val="auto"/>
          <w:lang w:val="en-ZA"/>
        </w:rPr>
        <w:t>Beyers</w:t>
      </w:r>
      <w:proofErr w:type="spellEnd"/>
      <w:r w:rsidRPr="007C2AC5">
        <w:rPr>
          <w:rFonts w:ascii="Arial" w:hAnsi="Arial" w:cs="Arial"/>
          <w:color w:val="auto"/>
          <w:lang w:val="en-ZA"/>
        </w:rPr>
        <w:t xml:space="preserve"> </w:t>
      </w:r>
      <w:proofErr w:type="spellStart"/>
      <w:r w:rsidR="00BA04D3" w:rsidRPr="007C2AC5">
        <w:rPr>
          <w:rFonts w:ascii="Arial" w:hAnsi="Arial" w:cs="Arial"/>
          <w:color w:val="auto"/>
          <w:lang w:val="en-ZA"/>
        </w:rPr>
        <w:t>Naudé</w:t>
      </w:r>
      <w:proofErr w:type="spellEnd"/>
      <w:r w:rsidRPr="007C2AC5">
        <w:rPr>
          <w:rFonts w:ascii="Arial" w:hAnsi="Arial" w:cs="Arial"/>
          <w:color w:val="auto"/>
          <w:lang w:val="en-ZA"/>
        </w:rPr>
        <w:t xml:space="preserve"> Municipality.</w:t>
      </w:r>
    </w:p>
    <w:p w14:paraId="211B1AEC" w14:textId="77777777" w:rsidR="007E7B75" w:rsidRPr="007C2AC5" w:rsidRDefault="007E7B75" w:rsidP="00D44AC2">
      <w:pPr>
        <w:pStyle w:val="ListParagraph"/>
        <w:ind w:hanging="360"/>
        <w:rPr>
          <w:rFonts w:ascii="Arial" w:hAnsi="Arial" w:cs="Arial"/>
          <w:color w:val="auto"/>
          <w:lang w:val="en-ZA"/>
        </w:rPr>
      </w:pPr>
    </w:p>
    <w:p w14:paraId="27E4A4B4" w14:textId="77777777" w:rsidR="00FC2292" w:rsidRPr="007C2AC5" w:rsidRDefault="00FC2292" w:rsidP="006E71EF">
      <w:pPr>
        <w:pStyle w:val="ListParagraph"/>
        <w:numPr>
          <w:ilvl w:val="0"/>
          <w:numId w:val="44"/>
        </w:numPr>
        <w:spacing w:before="240" w:after="0" w:line="360" w:lineRule="auto"/>
        <w:jc w:val="both"/>
        <w:rPr>
          <w:rFonts w:ascii="Arial" w:hAnsi="Arial" w:cs="Arial"/>
          <w:color w:val="auto"/>
          <w:lang w:val="en-ZA"/>
        </w:rPr>
      </w:pPr>
      <w:r w:rsidRPr="007C2AC5">
        <w:rPr>
          <w:rFonts w:ascii="Arial" w:hAnsi="Arial" w:cs="Arial"/>
          <w:color w:val="auto"/>
          <w:lang w:val="en-ZA"/>
        </w:rPr>
        <w:t>When a tenant indigent family moves out of a house, any debt that may occur after moving out will be for the account of the owner of the property.</w:t>
      </w:r>
    </w:p>
    <w:p w14:paraId="098F667C" w14:textId="77777777" w:rsidR="007E7B75" w:rsidRPr="007C2AC5" w:rsidRDefault="007E7B75" w:rsidP="00D44AC2">
      <w:pPr>
        <w:pStyle w:val="ListParagraph"/>
        <w:spacing w:before="240" w:after="0" w:line="360" w:lineRule="auto"/>
        <w:ind w:hanging="360"/>
        <w:jc w:val="both"/>
        <w:rPr>
          <w:rFonts w:ascii="Arial" w:hAnsi="Arial" w:cs="Arial"/>
          <w:color w:val="auto"/>
          <w:lang w:val="en-ZA"/>
        </w:rPr>
      </w:pPr>
    </w:p>
    <w:p w14:paraId="5D5B5566" w14:textId="77777777" w:rsidR="00FC2292" w:rsidRPr="007C2AC5" w:rsidRDefault="007E7B75" w:rsidP="006E71EF">
      <w:pPr>
        <w:pStyle w:val="ListParagraph"/>
        <w:numPr>
          <w:ilvl w:val="0"/>
          <w:numId w:val="44"/>
        </w:numPr>
        <w:spacing w:before="240" w:after="0" w:line="360" w:lineRule="auto"/>
        <w:jc w:val="both"/>
        <w:rPr>
          <w:rFonts w:ascii="Arial" w:hAnsi="Arial" w:cs="Arial"/>
          <w:color w:val="auto"/>
          <w:lang w:val="en-ZA"/>
        </w:rPr>
      </w:pPr>
      <w:r w:rsidRPr="007C2AC5">
        <w:rPr>
          <w:rFonts w:ascii="Arial" w:hAnsi="Arial" w:cs="Arial"/>
          <w:color w:val="auto"/>
          <w:lang w:val="en-ZA"/>
        </w:rPr>
        <w:t>I</w:t>
      </w:r>
      <w:r w:rsidR="00FC2292" w:rsidRPr="007C2AC5">
        <w:rPr>
          <w:rFonts w:ascii="Arial" w:hAnsi="Arial" w:cs="Arial"/>
          <w:color w:val="auto"/>
          <w:lang w:val="en-ZA"/>
        </w:rPr>
        <w:t xml:space="preserve">f an indigent family leave their house temporarily for more than 3 </w:t>
      </w:r>
      <w:r w:rsidRPr="007C2AC5">
        <w:rPr>
          <w:rFonts w:ascii="Arial" w:hAnsi="Arial" w:cs="Arial"/>
          <w:color w:val="auto"/>
          <w:lang w:val="en-ZA"/>
        </w:rPr>
        <w:t>m</w:t>
      </w:r>
      <w:r w:rsidR="00FC2292" w:rsidRPr="007C2AC5">
        <w:rPr>
          <w:rFonts w:ascii="Arial" w:hAnsi="Arial" w:cs="Arial"/>
          <w:color w:val="auto"/>
          <w:lang w:val="en-ZA"/>
        </w:rPr>
        <w:t xml:space="preserve">onths, their benefits </w:t>
      </w:r>
      <w:r w:rsidRPr="007C2AC5">
        <w:rPr>
          <w:rFonts w:ascii="Arial" w:hAnsi="Arial" w:cs="Arial"/>
          <w:color w:val="auto"/>
          <w:lang w:val="en-ZA"/>
        </w:rPr>
        <w:t>will cease</w:t>
      </w:r>
      <w:r w:rsidR="00FC2292" w:rsidRPr="007C2AC5">
        <w:rPr>
          <w:rFonts w:ascii="Arial" w:hAnsi="Arial" w:cs="Arial"/>
          <w:color w:val="auto"/>
          <w:lang w:val="en-ZA"/>
        </w:rPr>
        <w:t xml:space="preserve"> and if</w:t>
      </w:r>
      <w:r w:rsidRPr="007C2AC5">
        <w:rPr>
          <w:rFonts w:ascii="Arial" w:hAnsi="Arial" w:cs="Arial"/>
          <w:color w:val="auto"/>
          <w:lang w:val="en-ZA"/>
        </w:rPr>
        <w:t xml:space="preserve"> the house is being occupied by </w:t>
      </w:r>
      <w:r w:rsidR="00FC2292" w:rsidRPr="007C2AC5">
        <w:rPr>
          <w:rFonts w:ascii="Arial" w:hAnsi="Arial" w:cs="Arial"/>
          <w:color w:val="auto"/>
          <w:lang w:val="en-ZA"/>
        </w:rPr>
        <w:t>another family, the family have to make a new applic</w:t>
      </w:r>
      <w:r w:rsidRPr="007C2AC5">
        <w:rPr>
          <w:rFonts w:ascii="Arial" w:hAnsi="Arial" w:cs="Arial"/>
          <w:color w:val="auto"/>
          <w:lang w:val="en-ZA"/>
        </w:rPr>
        <w:t>ation for consideration</w:t>
      </w:r>
      <w:r w:rsidR="00FC2292" w:rsidRPr="007C2AC5">
        <w:rPr>
          <w:rFonts w:ascii="Arial" w:hAnsi="Arial" w:cs="Arial"/>
          <w:color w:val="auto"/>
          <w:lang w:val="en-ZA"/>
        </w:rPr>
        <w:t>.</w:t>
      </w:r>
    </w:p>
    <w:p w14:paraId="13E8064B" w14:textId="77777777" w:rsidR="007E7B75" w:rsidRPr="007C2AC5" w:rsidRDefault="007E7B75" w:rsidP="00D44AC2">
      <w:pPr>
        <w:pStyle w:val="ListParagraph"/>
        <w:ind w:hanging="360"/>
        <w:rPr>
          <w:rFonts w:ascii="Arial" w:hAnsi="Arial" w:cs="Arial"/>
          <w:color w:val="auto"/>
          <w:lang w:val="en-ZA"/>
        </w:rPr>
      </w:pPr>
    </w:p>
    <w:p w14:paraId="474635BA" w14:textId="77777777" w:rsidR="007E7B75" w:rsidRDefault="00D44AC2" w:rsidP="006E71EF">
      <w:pPr>
        <w:pStyle w:val="ListParagraph"/>
        <w:numPr>
          <w:ilvl w:val="0"/>
          <w:numId w:val="44"/>
        </w:numPr>
        <w:spacing w:before="240" w:after="0" w:line="360" w:lineRule="auto"/>
        <w:jc w:val="both"/>
        <w:rPr>
          <w:rFonts w:ascii="Arial" w:hAnsi="Arial" w:cs="Arial"/>
          <w:color w:val="auto"/>
          <w:lang w:val="en-ZA"/>
        </w:rPr>
      </w:pPr>
      <w:proofErr w:type="gramStart"/>
      <w:r w:rsidRPr="007C2AC5">
        <w:rPr>
          <w:rFonts w:ascii="Arial" w:hAnsi="Arial" w:cs="Arial"/>
          <w:color w:val="auto"/>
          <w:lang w:val="en-ZA"/>
        </w:rPr>
        <w:t>If  an</w:t>
      </w:r>
      <w:proofErr w:type="gramEnd"/>
      <w:r w:rsidRPr="007C2AC5">
        <w:rPr>
          <w:rFonts w:ascii="Arial" w:hAnsi="Arial" w:cs="Arial"/>
          <w:color w:val="auto"/>
          <w:lang w:val="en-ZA"/>
        </w:rPr>
        <w:t xml:space="preserve"> approved indigent consumer is </w:t>
      </w:r>
      <w:r w:rsidR="007E7B75" w:rsidRPr="007C2AC5">
        <w:rPr>
          <w:rFonts w:ascii="Arial" w:hAnsi="Arial" w:cs="Arial"/>
          <w:color w:val="auto"/>
          <w:lang w:val="en-ZA"/>
        </w:rPr>
        <w:t>a tenant</w:t>
      </w:r>
      <w:r w:rsidRPr="007C2AC5">
        <w:rPr>
          <w:rFonts w:ascii="Arial" w:hAnsi="Arial" w:cs="Arial"/>
          <w:color w:val="auto"/>
          <w:lang w:val="en-ZA"/>
        </w:rPr>
        <w:t xml:space="preserve"> that has to evacuate a house and does not move into another house, such indigent consumer has to inform the municipality.</w:t>
      </w:r>
    </w:p>
    <w:p w14:paraId="6B87E92C" w14:textId="77777777" w:rsidR="007C2AC5" w:rsidRPr="007C2AC5" w:rsidRDefault="007C2AC5" w:rsidP="007C2AC5">
      <w:pPr>
        <w:pStyle w:val="ListParagraph"/>
        <w:rPr>
          <w:rFonts w:ascii="Arial" w:hAnsi="Arial" w:cs="Arial"/>
          <w:color w:val="auto"/>
          <w:lang w:val="en-ZA"/>
        </w:rPr>
      </w:pPr>
    </w:p>
    <w:p w14:paraId="58093D8F" w14:textId="77777777" w:rsidR="007C2AC5" w:rsidRDefault="007C2AC5" w:rsidP="007C2AC5">
      <w:pPr>
        <w:pStyle w:val="ListParagraph"/>
        <w:spacing w:before="240" w:after="0" w:line="360" w:lineRule="auto"/>
        <w:ind w:left="369" w:firstLine="0"/>
        <w:jc w:val="both"/>
        <w:rPr>
          <w:rFonts w:ascii="Arial" w:hAnsi="Arial" w:cs="Arial"/>
          <w:color w:val="auto"/>
          <w:lang w:val="en-ZA"/>
        </w:rPr>
      </w:pPr>
    </w:p>
    <w:p w14:paraId="758B8B76" w14:textId="77777777" w:rsidR="007C2AC5" w:rsidRPr="007C2AC5" w:rsidRDefault="007C2AC5" w:rsidP="007C2AC5">
      <w:pPr>
        <w:pStyle w:val="ListParagraph"/>
        <w:spacing w:before="240" w:after="0" w:line="360" w:lineRule="auto"/>
        <w:ind w:left="369" w:firstLine="0"/>
        <w:jc w:val="both"/>
        <w:rPr>
          <w:rFonts w:ascii="Arial" w:hAnsi="Arial" w:cs="Arial"/>
          <w:color w:val="auto"/>
          <w:lang w:val="en-ZA"/>
        </w:rPr>
      </w:pPr>
    </w:p>
    <w:p w14:paraId="05721905" w14:textId="77777777" w:rsidR="00D44AC2" w:rsidRPr="007C2AC5" w:rsidRDefault="00D44AC2" w:rsidP="00D44AC2">
      <w:pPr>
        <w:pStyle w:val="ListParagraph"/>
        <w:rPr>
          <w:rFonts w:ascii="Arial" w:hAnsi="Arial" w:cs="Arial"/>
          <w:color w:val="auto"/>
          <w:lang w:val="en-ZA"/>
        </w:rPr>
      </w:pPr>
    </w:p>
    <w:p w14:paraId="05367EB5" w14:textId="77777777" w:rsidR="00F7756D" w:rsidRPr="007C2AC5" w:rsidRDefault="00D44AC2" w:rsidP="006E71EF">
      <w:pPr>
        <w:pStyle w:val="ListParagraph"/>
        <w:numPr>
          <w:ilvl w:val="0"/>
          <w:numId w:val="42"/>
        </w:numPr>
        <w:spacing w:before="240" w:after="0" w:line="360" w:lineRule="auto"/>
        <w:ind w:left="360"/>
        <w:jc w:val="both"/>
        <w:rPr>
          <w:rFonts w:ascii="Arial" w:hAnsi="Arial" w:cs="Arial"/>
          <w:b/>
          <w:color w:val="auto"/>
          <w:lang w:val="en-ZA"/>
        </w:rPr>
      </w:pPr>
      <w:r w:rsidRPr="007C2AC5">
        <w:rPr>
          <w:rFonts w:ascii="Arial" w:hAnsi="Arial" w:cs="Arial"/>
          <w:b/>
          <w:color w:val="auto"/>
          <w:lang w:val="en-ZA"/>
        </w:rPr>
        <w:t xml:space="preserve"> AUDIT AND REVIEW</w:t>
      </w:r>
    </w:p>
    <w:p w14:paraId="16A78779" w14:textId="77777777" w:rsidR="00F7756D" w:rsidRPr="007C2AC5" w:rsidRDefault="00F7756D" w:rsidP="00986DFC">
      <w:pPr>
        <w:spacing w:before="240" w:after="0" w:line="360" w:lineRule="auto"/>
        <w:contextualSpacing/>
        <w:jc w:val="both"/>
        <w:rPr>
          <w:rFonts w:ascii="Arial" w:hAnsi="Arial" w:cs="Arial"/>
          <w:color w:val="auto"/>
          <w:lang w:val="en-ZA"/>
        </w:rPr>
      </w:pPr>
      <w:r w:rsidRPr="007C2AC5">
        <w:rPr>
          <w:rFonts w:ascii="Arial" w:hAnsi="Arial" w:cs="Arial"/>
          <w:color w:val="auto"/>
          <w:lang w:val="en-ZA"/>
        </w:rPr>
        <w:tab/>
        <w:t>The municipality will conduct an audit of the indigent register on</w:t>
      </w:r>
      <w:r w:rsidR="00D44AC2" w:rsidRPr="007C2AC5">
        <w:rPr>
          <w:rFonts w:ascii="Arial" w:hAnsi="Arial" w:cs="Arial"/>
          <w:color w:val="auto"/>
          <w:lang w:val="en-ZA"/>
        </w:rPr>
        <w:t xml:space="preserve"> a quarterly basis with regard </w:t>
      </w:r>
      <w:r w:rsidRPr="007C2AC5">
        <w:rPr>
          <w:rFonts w:ascii="Arial" w:hAnsi="Arial" w:cs="Arial"/>
          <w:color w:val="auto"/>
          <w:lang w:val="en-ZA"/>
        </w:rPr>
        <w:t>to the information furnished by applicants and possible c</w:t>
      </w:r>
      <w:r w:rsidR="00D44AC2" w:rsidRPr="007C2AC5">
        <w:rPr>
          <w:rFonts w:ascii="Arial" w:hAnsi="Arial" w:cs="Arial"/>
          <w:color w:val="auto"/>
          <w:lang w:val="en-ZA"/>
        </w:rPr>
        <w:t xml:space="preserve">hanges in status, the usage of </w:t>
      </w:r>
      <w:r w:rsidRPr="007C2AC5">
        <w:rPr>
          <w:rFonts w:ascii="Arial" w:hAnsi="Arial" w:cs="Arial"/>
          <w:color w:val="auto"/>
          <w:lang w:val="en-ZA"/>
        </w:rPr>
        <w:t>allocations and debt collection measures applied.</w:t>
      </w:r>
    </w:p>
    <w:p w14:paraId="3404FCC2" w14:textId="77777777" w:rsidR="00F7756D" w:rsidRPr="007C2AC5" w:rsidRDefault="00D44AC2" w:rsidP="006E71EF">
      <w:pPr>
        <w:pStyle w:val="ListParagraph"/>
        <w:numPr>
          <w:ilvl w:val="0"/>
          <w:numId w:val="42"/>
        </w:numPr>
        <w:spacing w:before="240" w:after="0" w:line="360" w:lineRule="auto"/>
        <w:ind w:left="360"/>
        <w:jc w:val="both"/>
        <w:rPr>
          <w:rFonts w:ascii="Arial" w:hAnsi="Arial" w:cs="Arial"/>
          <w:b/>
          <w:color w:val="auto"/>
          <w:lang w:val="en-ZA"/>
        </w:rPr>
      </w:pPr>
      <w:r w:rsidRPr="007C2AC5">
        <w:rPr>
          <w:rFonts w:ascii="Arial" w:hAnsi="Arial" w:cs="Arial"/>
          <w:b/>
          <w:color w:val="auto"/>
          <w:lang w:val="en-ZA"/>
        </w:rPr>
        <w:t xml:space="preserve"> </w:t>
      </w:r>
      <w:r w:rsidR="00F7756D" w:rsidRPr="007C2AC5">
        <w:rPr>
          <w:rFonts w:ascii="Arial" w:hAnsi="Arial" w:cs="Arial"/>
          <w:b/>
          <w:color w:val="auto"/>
          <w:lang w:val="en-ZA"/>
        </w:rPr>
        <w:t>MONITORING AND REPORTING</w:t>
      </w:r>
    </w:p>
    <w:p w14:paraId="3E61631C" w14:textId="215B6C0E" w:rsidR="00F7756D" w:rsidRPr="007C2AC5" w:rsidRDefault="00F7756D" w:rsidP="00986DFC">
      <w:pPr>
        <w:spacing w:before="240" w:after="0" w:line="360" w:lineRule="auto"/>
        <w:contextualSpacing/>
        <w:jc w:val="both"/>
        <w:rPr>
          <w:rFonts w:ascii="Arial" w:hAnsi="Arial" w:cs="Arial"/>
          <w:color w:val="auto"/>
          <w:lang w:val="en-ZA"/>
        </w:rPr>
      </w:pPr>
      <w:r w:rsidRPr="008A5802">
        <w:rPr>
          <w:rFonts w:ascii="Arial" w:hAnsi="Arial" w:cs="Arial"/>
          <w:color w:val="auto"/>
          <w:highlight w:val="yellow"/>
          <w:lang w:val="en-ZA"/>
          <w:rPrChange w:id="89" w:author="Jamion Booysen" w:date="2020-05-15T13:52:00Z">
            <w:rPr>
              <w:rFonts w:ascii="Arial" w:hAnsi="Arial" w:cs="Arial"/>
              <w:color w:val="auto"/>
              <w:lang w:val="en-ZA"/>
            </w:rPr>
          </w:rPrChange>
        </w:rPr>
        <w:t xml:space="preserve">The Chief Financial Officer shall </w:t>
      </w:r>
      <w:r w:rsidR="00D44AC2" w:rsidRPr="008A5802">
        <w:rPr>
          <w:rFonts w:ascii="Arial" w:hAnsi="Arial" w:cs="Arial"/>
          <w:color w:val="auto"/>
          <w:highlight w:val="yellow"/>
          <w:lang w:val="en-ZA"/>
          <w:rPrChange w:id="90" w:author="Jamion Booysen" w:date="2020-05-15T13:52:00Z">
            <w:rPr>
              <w:rFonts w:ascii="Arial" w:hAnsi="Arial" w:cs="Arial"/>
              <w:color w:val="auto"/>
              <w:lang w:val="en-ZA"/>
            </w:rPr>
          </w:rPrChange>
        </w:rPr>
        <w:t>submit a report</w:t>
      </w:r>
      <w:r w:rsidRPr="008A5802">
        <w:rPr>
          <w:rFonts w:ascii="Arial" w:hAnsi="Arial" w:cs="Arial"/>
          <w:color w:val="auto"/>
          <w:highlight w:val="yellow"/>
          <w:lang w:val="en-ZA"/>
          <w:rPrChange w:id="91" w:author="Jamion Booysen" w:date="2020-05-15T13:52:00Z">
            <w:rPr>
              <w:rFonts w:ascii="Arial" w:hAnsi="Arial" w:cs="Arial"/>
              <w:color w:val="auto"/>
              <w:lang w:val="en-ZA"/>
            </w:rPr>
          </w:rPrChange>
        </w:rPr>
        <w:t xml:space="preserve"> </w:t>
      </w:r>
      <w:ins w:id="92" w:author="Jamion Booysen" w:date="2020-05-15T13:52:00Z">
        <w:r w:rsidR="008A5802" w:rsidRPr="008A5802">
          <w:rPr>
            <w:rFonts w:ascii="Arial" w:hAnsi="Arial" w:cs="Arial"/>
            <w:color w:val="auto"/>
            <w:highlight w:val="yellow"/>
            <w:lang w:val="en-ZA"/>
            <w:rPrChange w:id="93" w:author="Jamion Booysen" w:date="2020-05-15T13:52:00Z">
              <w:rPr>
                <w:rFonts w:ascii="Arial" w:hAnsi="Arial" w:cs="Arial"/>
                <w:color w:val="auto"/>
                <w:lang w:val="en-ZA"/>
              </w:rPr>
            </w:rPrChange>
          </w:rPr>
          <w:t>half yearly</w:t>
        </w:r>
      </w:ins>
      <w:del w:id="94" w:author="Jamion Booysen" w:date="2020-05-15T13:52:00Z">
        <w:r w:rsidRPr="008A5802" w:rsidDel="008A5802">
          <w:rPr>
            <w:rFonts w:ascii="Arial" w:hAnsi="Arial" w:cs="Arial"/>
            <w:color w:val="auto"/>
            <w:highlight w:val="yellow"/>
            <w:lang w:val="en-ZA"/>
            <w:rPrChange w:id="95" w:author="Jamion Booysen" w:date="2020-05-15T13:52:00Z">
              <w:rPr>
                <w:rFonts w:ascii="Arial" w:hAnsi="Arial" w:cs="Arial"/>
                <w:color w:val="auto"/>
                <w:lang w:val="en-ZA"/>
              </w:rPr>
            </w:rPrChange>
          </w:rPr>
          <w:delText>monthly</w:delText>
        </w:r>
      </w:del>
      <w:r w:rsidRPr="008A5802">
        <w:rPr>
          <w:rFonts w:ascii="Arial" w:hAnsi="Arial" w:cs="Arial"/>
          <w:color w:val="auto"/>
          <w:highlight w:val="yellow"/>
          <w:lang w:val="en-ZA"/>
          <w:rPrChange w:id="96" w:author="Jamion Booysen" w:date="2020-05-15T13:52:00Z">
            <w:rPr>
              <w:rFonts w:ascii="Arial" w:hAnsi="Arial" w:cs="Arial"/>
              <w:color w:val="auto"/>
              <w:lang w:val="en-ZA"/>
            </w:rPr>
          </w:rPrChange>
        </w:rPr>
        <w:t xml:space="preserve"> to the Municipal Manager</w:t>
      </w:r>
      <w:r w:rsidR="00D44AC2" w:rsidRPr="008A5802">
        <w:rPr>
          <w:rFonts w:ascii="Arial" w:hAnsi="Arial" w:cs="Arial"/>
          <w:color w:val="auto"/>
          <w:highlight w:val="yellow"/>
          <w:lang w:val="en-ZA"/>
          <w:rPrChange w:id="97" w:author="Jamion Booysen" w:date="2020-05-15T13:52:00Z">
            <w:rPr>
              <w:rFonts w:ascii="Arial" w:hAnsi="Arial" w:cs="Arial"/>
              <w:color w:val="auto"/>
              <w:lang w:val="en-ZA"/>
            </w:rPr>
          </w:rPrChange>
        </w:rPr>
        <w:t xml:space="preserve"> for submission to Council.   The </w:t>
      </w:r>
      <w:r w:rsidRPr="008A5802">
        <w:rPr>
          <w:rFonts w:ascii="Arial" w:hAnsi="Arial" w:cs="Arial"/>
          <w:color w:val="auto"/>
          <w:highlight w:val="yellow"/>
          <w:lang w:val="en-ZA"/>
          <w:rPrChange w:id="98" w:author="Jamion Booysen" w:date="2020-05-15T13:52:00Z">
            <w:rPr>
              <w:rFonts w:ascii="Arial" w:hAnsi="Arial" w:cs="Arial"/>
              <w:color w:val="auto"/>
              <w:lang w:val="en-ZA"/>
            </w:rPr>
          </w:rPrChange>
        </w:rPr>
        <w:t>report shall reflect on:</w:t>
      </w:r>
      <w:bookmarkStart w:id="99" w:name="_GoBack"/>
      <w:bookmarkEnd w:id="99"/>
    </w:p>
    <w:p w14:paraId="392411B3" w14:textId="77777777" w:rsidR="00F7756D" w:rsidRPr="007C2AC5" w:rsidRDefault="00F7756D" w:rsidP="006E71EF">
      <w:pPr>
        <w:pStyle w:val="ListParagraph"/>
        <w:numPr>
          <w:ilvl w:val="0"/>
          <w:numId w:val="37"/>
        </w:numPr>
        <w:spacing w:before="240" w:after="0" w:line="360" w:lineRule="auto"/>
        <w:jc w:val="both"/>
        <w:rPr>
          <w:rFonts w:ascii="Arial" w:hAnsi="Arial" w:cs="Arial"/>
          <w:color w:val="auto"/>
          <w:lang w:val="en-ZA"/>
        </w:rPr>
      </w:pPr>
      <w:r w:rsidRPr="007C2AC5">
        <w:rPr>
          <w:rFonts w:ascii="Arial" w:hAnsi="Arial" w:cs="Arial"/>
          <w:color w:val="auto"/>
          <w:lang w:val="en-ZA"/>
        </w:rPr>
        <w:t>Number of indigent households applied;</w:t>
      </w:r>
    </w:p>
    <w:p w14:paraId="37C7C26A" w14:textId="77777777" w:rsidR="00D44AC2" w:rsidRPr="007C2AC5" w:rsidRDefault="00F7756D" w:rsidP="006E71EF">
      <w:pPr>
        <w:pStyle w:val="ListParagraph"/>
        <w:numPr>
          <w:ilvl w:val="0"/>
          <w:numId w:val="37"/>
        </w:numPr>
        <w:spacing w:before="240" w:after="0" w:line="360" w:lineRule="auto"/>
        <w:jc w:val="both"/>
        <w:rPr>
          <w:rFonts w:ascii="Arial" w:hAnsi="Arial" w:cs="Arial"/>
          <w:color w:val="auto"/>
          <w:lang w:val="en-ZA"/>
        </w:rPr>
      </w:pPr>
      <w:r w:rsidRPr="007C2AC5">
        <w:rPr>
          <w:rFonts w:ascii="Arial" w:hAnsi="Arial" w:cs="Arial"/>
          <w:color w:val="auto"/>
          <w:lang w:val="en-ZA"/>
        </w:rPr>
        <w:t>Amount of subsidy allocated per service category;</w:t>
      </w:r>
    </w:p>
    <w:p w14:paraId="057A33CE" w14:textId="77777777" w:rsidR="00D44AC2" w:rsidRPr="007C2AC5" w:rsidRDefault="00F7756D" w:rsidP="006E71EF">
      <w:pPr>
        <w:pStyle w:val="ListParagraph"/>
        <w:numPr>
          <w:ilvl w:val="0"/>
          <w:numId w:val="37"/>
        </w:numPr>
        <w:spacing w:before="240" w:after="0" w:line="360" w:lineRule="auto"/>
        <w:jc w:val="both"/>
        <w:rPr>
          <w:rFonts w:ascii="Arial" w:hAnsi="Arial" w:cs="Arial"/>
          <w:color w:val="auto"/>
          <w:lang w:val="en-ZA"/>
        </w:rPr>
      </w:pPr>
      <w:r w:rsidRPr="007C2AC5">
        <w:rPr>
          <w:rFonts w:ascii="Arial" w:hAnsi="Arial" w:cs="Arial"/>
          <w:color w:val="auto"/>
          <w:lang w:val="en-ZA"/>
        </w:rPr>
        <w:t>Amount of debt accumulating and debt r</w:t>
      </w:r>
      <w:r w:rsidR="00D44AC2" w:rsidRPr="007C2AC5">
        <w:rPr>
          <w:rFonts w:ascii="Arial" w:hAnsi="Arial" w:cs="Arial"/>
          <w:color w:val="auto"/>
          <w:lang w:val="en-ZA"/>
        </w:rPr>
        <w:t xml:space="preserve">ecovery information (number of </w:t>
      </w:r>
      <w:r w:rsidRPr="007C2AC5">
        <w:rPr>
          <w:rFonts w:ascii="Arial" w:hAnsi="Arial" w:cs="Arial"/>
          <w:color w:val="auto"/>
          <w:lang w:val="en-ZA"/>
        </w:rPr>
        <w:t xml:space="preserve">customers; enquires; default arrangements; growth or diminishing of arrear </w:t>
      </w:r>
      <w:r w:rsidR="00D44AC2" w:rsidRPr="007C2AC5">
        <w:rPr>
          <w:rFonts w:ascii="Arial" w:hAnsi="Arial" w:cs="Arial"/>
          <w:color w:val="auto"/>
          <w:lang w:val="en-ZA"/>
        </w:rPr>
        <w:t>debtors (</w:t>
      </w:r>
      <w:r w:rsidRPr="007C2AC5">
        <w:rPr>
          <w:rFonts w:ascii="Arial" w:hAnsi="Arial" w:cs="Arial"/>
          <w:color w:val="auto"/>
          <w:lang w:val="en-ZA"/>
        </w:rPr>
        <w:t>ideally divided into wards, domestic, state, institutional and other such divisions);</w:t>
      </w:r>
    </w:p>
    <w:p w14:paraId="3C220A67" w14:textId="77777777" w:rsidR="00F7756D" w:rsidRPr="007C2AC5" w:rsidRDefault="00D44AC2" w:rsidP="006E71EF">
      <w:pPr>
        <w:pStyle w:val="ListParagraph"/>
        <w:numPr>
          <w:ilvl w:val="0"/>
          <w:numId w:val="37"/>
        </w:numPr>
        <w:spacing w:before="240" w:after="0" w:line="360" w:lineRule="auto"/>
        <w:jc w:val="both"/>
        <w:rPr>
          <w:rFonts w:ascii="Arial" w:hAnsi="Arial" w:cs="Arial"/>
          <w:color w:val="auto"/>
          <w:lang w:val="en-ZA"/>
        </w:rPr>
      </w:pPr>
      <w:r w:rsidRPr="007C2AC5">
        <w:rPr>
          <w:rFonts w:ascii="Arial" w:hAnsi="Arial" w:cs="Arial"/>
          <w:color w:val="auto"/>
          <w:lang w:val="en-ZA"/>
        </w:rPr>
        <w:lastRenderedPageBreak/>
        <w:t xml:space="preserve">Performance </w:t>
      </w:r>
      <w:r w:rsidR="00F7756D" w:rsidRPr="007C2AC5">
        <w:rPr>
          <w:rFonts w:ascii="Arial" w:hAnsi="Arial" w:cs="Arial"/>
          <w:color w:val="auto"/>
          <w:lang w:val="en-ZA"/>
        </w:rPr>
        <w:t xml:space="preserve">against targets set in the municipality’s performance </w:t>
      </w:r>
      <w:r w:rsidRPr="007C2AC5">
        <w:rPr>
          <w:rFonts w:ascii="Arial" w:hAnsi="Arial" w:cs="Arial"/>
          <w:color w:val="auto"/>
          <w:lang w:val="en-ZA"/>
        </w:rPr>
        <w:t xml:space="preserve">management system; and </w:t>
      </w:r>
    </w:p>
    <w:p w14:paraId="00F5DD79" w14:textId="77777777" w:rsidR="00F7756D" w:rsidRPr="007C2AC5" w:rsidRDefault="00F7756D" w:rsidP="006E71EF">
      <w:pPr>
        <w:pStyle w:val="ListParagraph"/>
        <w:numPr>
          <w:ilvl w:val="0"/>
          <w:numId w:val="37"/>
        </w:numPr>
        <w:spacing w:before="240" w:after="0" w:line="360" w:lineRule="auto"/>
        <w:jc w:val="both"/>
        <w:rPr>
          <w:rFonts w:ascii="Arial" w:hAnsi="Arial" w:cs="Arial"/>
          <w:color w:val="auto"/>
          <w:lang w:val="en-ZA"/>
        </w:rPr>
      </w:pPr>
      <w:r w:rsidRPr="007C2AC5">
        <w:rPr>
          <w:rFonts w:ascii="Arial" w:hAnsi="Arial" w:cs="Arial"/>
          <w:color w:val="auto"/>
          <w:lang w:val="en-ZA"/>
        </w:rPr>
        <w:t>Changes in the registered status of indigents.</w:t>
      </w:r>
    </w:p>
    <w:p w14:paraId="733E2C71" w14:textId="77777777" w:rsidR="004D603F" w:rsidRPr="007C2AC5" w:rsidRDefault="004D603F" w:rsidP="004D603F">
      <w:pPr>
        <w:pStyle w:val="ListParagraph"/>
        <w:spacing w:before="240" w:after="0" w:line="360" w:lineRule="auto"/>
        <w:ind w:left="779" w:firstLine="0"/>
        <w:jc w:val="both"/>
        <w:rPr>
          <w:rFonts w:ascii="Arial" w:hAnsi="Arial" w:cs="Arial"/>
          <w:color w:val="auto"/>
          <w:lang w:val="en-ZA"/>
        </w:rPr>
      </w:pPr>
    </w:p>
    <w:p w14:paraId="333BE1D0" w14:textId="77777777" w:rsidR="00F7756D" w:rsidRPr="007C2AC5" w:rsidRDefault="004D603F" w:rsidP="006E71EF">
      <w:pPr>
        <w:pStyle w:val="ListParagraph"/>
        <w:numPr>
          <w:ilvl w:val="0"/>
          <w:numId w:val="42"/>
        </w:numPr>
        <w:spacing w:before="240" w:after="0" w:line="360" w:lineRule="auto"/>
        <w:ind w:left="450" w:hanging="450"/>
        <w:jc w:val="both"/>
        <w:rPr>
          <w:rFonts w:ascii="Arial" w:hAnsi="Arial" w:cs="Arial"/>
          <w:color w:val="auto"/>
          <w:lang w:val="en-ZA"/>
        </w:rPr>
      </w:pPr>
      <w:r w:rsidRPr="007C2AC5">
        <w:rPr>
          <w:rFonts w:ascii="Arial" w:hAnsi="Arial" w:cs="Arial"/>
          <w:b/>
          <w:color w:val="auto"/>
          <w:lang w:val="en-ZA"/>
        </w:rPr>
        <w:t>CAPACITY BUILDING</w:t>
      </w:r>
    </w:p>
    <w:p w14:paraId="1B52CA32" w14:textId="77777777" w:rsidR="004D603F" w:rsidRPr="007C2AC5" w:rsidRDefault="00F7756D" w:rsidP="004D603F">
      <w:pPr>
        <w:spacing w:before="240" w:after="0" w:line="360" w:lineRule="auto"/>
        <w:ind w:left="0" w:firstLine="0"/>
        <w:jc w:val="both"/>
        <w:rPr>
          <w:rFonts w:ascii="Arial" w:hAnsi="Arial" w:cs="Arial"/>
          <w:color w:val="auto"/>
          <w:lang w:val="en-ZA"/>
        </w:rPr>
      </w:pPr>
      <w:r w:rsidRPr="007C2AC5">
        <w:rPr>
          <w:rFonts w:ascii="Arial" w:hAnsi="Arial" w:cs="Arial"/>
          <w:color w:val="auto"/>
          <w:lang w:val="en-ZA"/>
        </w:rPr>
        <w:t>The municipality must ensure that all officials and councillors ar</w:t>
      </w:r>
      <w:r w:rsidR="004D603F" w:rsidRPr="007C2AC5">
        <w:rPr>
          <w:rFonts w:ascii="Arial" w:hAnsi="Arial" w:cs="Arial"/>
          <w:color w:val="auto"/>
          <w:lang w:val="en-ZA"/>
        </w:rPr>
        <w:t>e appropriately capacitated in relation to free basic services including:</w:t>
      </w:r>
    </w:p>
    <w:p w14:paraId="5223ADA4" w14:textId="77777777" w:rsidR="00F7756D" w:rsidRPr="007C2AC5" w:rsidRDefault="00F7756D" w:rsidP="006E71EF">
      <w:pPr>
        <w:numPr>
          <w:ilvl w:val="0"/>
          <w:numId w:val="22"/>
        </w:numPr>
        <w:spacing w:after="0" w:line="360" w:lineRule="auto"/>
        <w:ind w:hanging="180"/>
        <w:jc w:val="both"/>
        <w:rPr>
          <w:rFonts w:ascii="Arial" w:hAnsi="Arial" w:cs="Arial"/>
          <w:color w:val="auto"/>
          <w:lang w:val="en-ZA"/>
        </w:rPr>
      </w:pPr>
      <w:r w:rsidRPr="007C2AC5">
        <w:rPr>
          <w:rFonts w:ascii="Arial" w:hAnsi="Arial" w:cs="Arial"/>
          <w:color w:val="auto"/>
          <w:lang w:val="en-ZA"/>
        </w:rPr>
        <w:t>Database management</w:t>
      </w:r>
    </w:p>
    <w:p w14:paraId="3DC93F60" w14:textId="77777777" w:rsidR="00F7756D" w:rsidRPr="007C2AC5" w:rsidRDefault="00F7756D" w:rsidP="006E71EF">
      <w:pPr>
        <w:numPr>
          <w:ilvl w:val="0"/>
          <w:numId w:val="22"/>
        </w:numPr>
        <w:spacing w:after="0" w:line="360" w:lineRule="auto"/>
        <w:ind w:hanging="180"/>
        <w:jc w:val="both"/>
        <w:rPr>
          <w:rFonts w:ascii="Arial" w:hAnsi="Arial" w:cs="Arial"/>
          <w:color w:val="auto"/>
          <w:lang w:val="en-ZA"/>
        </w:rPr>
      </w:pPr>
      <w:r w:rsidRPr="007C2AC5">
        <w:rPr>
          <w:rFonts w:ascii="Arial" w:hAnsi="Arial" w:cs="Arial"/>
          <w:color w:val="auto"/>
          <w:lang w:val="en-ZA"/>
        </w:rPr>
        <w:t>Demand and revenue management</w:t>
      </w:r>
    </w:p>
    <w:p w14:paraId="6C9114B2" w14:textId="77777777" w:rsidR="00F7756D" w:rsidRPr="007C2AC5" w:rsidRDefault="00A11B4D" w:rsidP="006E71EF">
      <w:pPr>
        <w:numPr>
          <w:ilvl w:val="0"/>
          <w:numId w:val="22"/>
        </w:numPr>
        <w:spacing w:after="0" w:line="360" w:lineRule="auto"/>
        <w:ind w:hanging="180"/>
        <w:jc w:val="both"/>
        <w:rPr>
          <w:rFonts w:ascii="Arial" w:hAnsi="Arial" w:cs="Arial"/>
          <w:color w:val="auto"/>
          <w:lang w:val="en-ZA"/>
        </w:rPr>
      </w:pPr>
      <w:r w:rsidRPr="007C2AC5">
        <w:rPr>
          <w:rFonts w:ascii="Arial" w:hAnsi="Arial" w:cs="Arial"/>
          <w:color w:val="auto"/>
          <w:lang w:val="en-ZA"/>
        </w:rPr>
        <w:t>Policy</w:t>
      </w:r>
      <w:r w:rsidR="00F7756D" w:rsidRPr="007C2AC5">
        <w:rPr>
          <w:rFonts w:ascii="Arial" w:hAnsi="Arial" w:cs="Arial"/>
          <w:color w:val="auto"/>
          <w:lang w:val="en-ZA"/>
        </w:rPr>
        <w:t xml:space="preserve"> and by-law implementation</w:t>
      </w:r>
      <w:bookmarkStart w:id="100" w:name="_Toc359497064"/>
    </w:p>
    <w:p w14:paraId="14D3F42B" w14:textId="77777777" w:rsidR="00AE060F" w:rsidRDefault="00AE060F" w:rsidP="00AE060F">
      <w:pPr>
        <w:spacing w:after="0" w:line="360" w:lineRule="auto"/>
        <w:ind w:left="720" w:firstLine="0"/>
        <w:jc w:val="both"/>
        <w:rPr>
          <w:ins w:id="101" w:author="CFO" w:date="2019-05-09T12:24:00Z"/>
          <w:rFonts w:ascii="Arial" w:hAnsi="Arial" w:cs="Arial"/>
          <w:color w:val="auto"/>
          <w:lang w:val="en-ZA"/>
        </w:rPr>
      </w:pPr>
    </w:p>
    <w:p w14:paraId="224AC0B5" w14:textId="77777777" w:rsidR="0041675F" w:rsidRDefault="0041675F" w:rsidP="00AE060F">
      <w:pPr>
        <w:spacing w:after="0" w:line="360" w:lineRule="auto"/>
        <w:ind w:left="720" w:firstLine="0"/>
        <w:jc w:val="both"/>
        <w:rPr>
          <w:ins w:id="102" w:author="CFO" w:date="2019-05-09T12:24:00Z"/>
          <w:rFonts w:ascii="Arial" w:hAnsi="Arial" w:cs="Arial"/>
          <w:color w:val="auto"/>
          <w:lang w:val="en-ZA"/>
        </w:rPr>
      </w:pPr>
    </w:p>
    <w:p w14:paraId="28CFA43D" w14:textId="77777777" w:rsidR="0041675F" w:rsidRDefault="0041675F" w:rsidP="00AE060F">
      <w:pPr>
        <w:spacing w:after="0" w:line="360" w:lineRule="auto"/>
        <w:ind w:left="720" w:firstLine="0"/>
        <w:jc w:val="both"/>
        <w:rPr>
          <w:ins w:id="103" w:author="CFO" w:date="2019-05-09T12:24:00Z"/>
          <w:rFonts w:ascii="Arial" w:hAnsi="Arial" w:cs="Arial"/>
          <w:color w:val="auto"/>
          <w:lang w:val="en-ZA"/>
        </w:rPr>
      </w:pPr>
    </w:p>
    <w:p w14:paraId="40DC92C0" w14:textId="77777777" w:rsidR="0041675F" w:rsidRDefault="0041675F" w:rsidP="00AE060F">
      <w:pPr>
        <w:spacing w:after="0" w:line="360" w:lineRule="auto"/>
        <w:ind w:left="720" w:firstLine="0"/>
        <w:jc w:val="both"/>
        <w:rPr>
          <w:ins w:id="104" w:author="CFO" w:date="2019-05-09T12:24:00Z"/>
          <w:rFonts w:ascii="Arial" w:hAnsi="Arial" w:cs="Arial"/>
          <w:color w:val="auto"/>
          <w:lang w:val="en-ZA"/>
        </w:rPr>
      </w:pPr>
    </w:p>
    <w:p w14:paraId="68F69A60" w14:textId="77777777" w:rsidR="0041675F" w:rsidRDefault="0041675F" w:rsidP="00AE060F">
      <w:pPr>
        <w:spacing w:after="0" w:line="360" w:lineRule="auto"/>
        <w:ind w:left="720" w:firstLine="0"/>
        <w:jc w:val="both"/>
        <w:rPr>
          <w:ins w:id="105" w:author="CFO" w:date="2019-05-09T12:24:00Z"/>
          <w:rFonts w:ascii="Arial" w:hAnsi="Arial" w:cs="Arial"/>
          <w:color w:val="auto"/>
          <w:lang w:val="en-ZA"/>
        </w:rPr>
      </w:pPr>
    </w:p>
    <w:p w14:paraId="578D51C8" w14:textId="77777777" w:rsidR="0041675F" w:rsidRDefault="0041675F" w:rsidP="00AE060F">
      <w:pPr>
        <w:spacing w:after="0" w:line="360" w:lineRule="auto"/>
        <w:ind w:left="720" w:firstLine="0"/>
        <w:jc w:val="both"/>
        <w:rPr>
          <w:ins w:id="106" w:author="CFO" w:date="2019-05-09T12:24:00Z"/>
          <w:rFonts w:ascii="Arial" w:hAnsi="Arial" w:cs="Arial"/>
          <w:color w:val="auto"/>
          <w:lang w:val="en-ZA"/>
        </w:rPr>
      </w:pPr>
    </w:p>
    <w:p w14:paraId="638737A0" w14:textId="77777777" w:rsidR="0041675F" w:rsidRPr="007C2AC5" w:rsidRDefault="0041675F" w:rsidP="00AE060F">
      <w:pPr>
        <w:spacing w:after="0" w:line="360" w:lineRule="auto"/>
        <w:ind w:left="720" w:firstLine="0"/>
        <w:jc w:val="both"/>
        <w:rPr>
          <w:rFonts w:ascii="Arial" w:hAnsi="Arial" w:cs="Arial"/>
          <w:color w:val="auto"/>
          <w:lang w:val="en-ZA"/>
        </w:rPr>
      </w:pPr>
    </w:p>
    <w:p w14:paraId="556DEA63" w14:textId="77777777" w:rsidR="00F7756D" w:rsidRPr="007C2AC5" w:rsidRDefault="004D603F" w:rsidP="006E71EF">
      <w:pPr>
        <w:pStyle w:val="ListParagraph"/>
        <w:numPr>
          <w:ilvl w:val="0"/>
          <w:numId w:val="42"/>
        </w:numPr>
        <w:spacing w:after="0" w:line="360" w:lineRule="auto"/>
        <w:ind w:left="360"/>
        <w:jc w:val="both"/>
        <w:rPr>
          <w:rFonts w:ascii="Arial" w:hAnsi="Arial" w:cs="Arial"/>
          <w:color w:val="auto"/>
          <w:lang w:val="en-ZA"/>
        </w:rPr>
      </w:pPr>
      <w:r w:rsidRPr="007C2AC5">
        <w:rPr>
          <w:rFonts w:ascii="Arial" w:hAnsi="Arial" w:cs="Arial"/>
          <w:color w:val="auto"/>
          <w:lang w:val="en-ZA"/>
        </w:rPr>
        <w:t xml:space="preserve">  </w:t>
      </w:r>
      <w:r w:rsidRPr="007C2AC5">
        <w:rPr>
          <w:rFonts w:ascii="Arial" w:hAnsi="Arial" w:cs="Arial"/>
          <w:b/>
          <w:color w:val="auto"/>
          <w:lang w:val="en-ZA"/>
        </w:rPr>
        <w:t>RESPONSIBILITY FRAMEWOR</w:t>
      </w:r>
      <w:bookmarkEnd w:id="100"/>
      <w:r w:rsidRPr="007C2AC5">
        <w:rPr>
          <w:rFonts w:ascii="Arial" w:hAnsi="Arial" w:cs="Arial"/>
          <w:b/>
          <w:color w:val="auto"/>
          <w:lang w:val="en-ZA"/>
        </w:rPr>
        <w:t>K</w:t>
      </w:r>
    </w:p>
    <w:p w14:paraId="74C5BC11" w14:textId="77777777" w:rsidR="004D603F" w:rsidRPr="007C2AC5" w:rsidRDefault="004D603F" w:rsidP="004D603F">
      <w:pPr>
        <w:pStyle w:val="ListParagraph"/>
        <w:spacing w:after="0" w:line="360" w:lineRule="auto"/>
        <w:ind w:left="360" w:firstLine="0"/>
        <w:jc w:val="both"/>
        <w:rPr>
          <w:rFonts w:ascii="Arial" w:hAnsi="Arial" w:cs="Arial"/>
          <w:color w:val="auto"/>
          <w:lang w:val="en-ZA"/>
        </w:rPr>
      </w:pPr>
    </w:p>
    <w:p w14:paraId="60CCCBCA" w14:textId="77777777" w:rsidR="004D603F" w:rsidRPr="007C2AC5" w:rsidRDefault="004D603F" w:rsidP="006E71EF">
      <w:pPr>
        <w:pStyle w:val="ListParagraph"/>
        <w:numPr>
          <w:ilvl w:val="1"/>
          <w:numId w:val="42"/>
        </w:numPr>
        <w:spacing w:after="0" w:line="360" w:lineRule="auto"/>
        <w:ind w:left="720"/>
        <w:jc w:val="both"/>
        <w:rPr>
          <w:rFonts w:ascii="Arial" w:hAnsi="Arial" w:cs="Arial"/>
          <w:color w:val="auto"/>
          <w:lang w:val="en-ZA"/>
        </w:rPr>
      </w:pPr>
      <w:r w:rsidRPr="007C2AC5">
        <w:rPr>
          <w:rFonts w:ascii="Arial" w:hAnsi="Arial" w:cs="Arial"/>
          <w:b/>
          <w:bCs/>
          <w:color w:val="auto"/>
          <w:lang w:val="en-ZA"/>
        </w:rPr>
        <w:t>Development and Review</w:t>
      </w:r>
    </w:p>
    <w:p w14:paraId="2BB2E8B7" w14:textId="77777777" w:rsidR="00F7756D" w:rsidRPr="007C2AC5" w:rsidRDefault="00F7756D" w:rsidP="006E71EF">
      <w:pPr>
        <w:pStyle w:val="ListParagraph"/>
        <w:widowControl w:val="0"/>
        <w:numPr>
          <w:ilvl w:val="0"/>
          <w:numId w:val="23"/>
        </w:numPr>
        <w:suppressAutoHyphens/>
        <w:autoSpaceDE w:val="0"/>
        <w:autoSpaceDN w:val="0"/>
        <w:adjustRightInd w:val="0"/>
        <w:spacing w:before="240" w:after="0" w:line="360" w:lineRule="auto"/>
        <w:contextualSpacing w:val="0"/>
        <w:jc w:val="both"/>
        <w:rPr>
          <w:rFonts w:ascii="Arial" w:hAnsi="Arial" w:cs="Arial"/>
          <w:b/>
          <w:bCs/>
          <w:vanish/>
          <w:color w:val="auto"/>
          <w:lang w:val="en-ZA"/>
        </w:rPr>
      </w:pPr>
    </w:p>
    <w:p w14:paraId="09967047" w14:textId="77777777" w:rsidR="00F7756D" w:rsidRPr="007C2AC5" w:rsidRDefault="00F7756D" w:rsidP="006E71EF">
      <w:pPr>
        <w:pStyle w:val="ListParagraph"/>
        <w:widowControl w:val="0"/>
        <w:numPr>
          <w:ilvl w:val="0"/>
          <w:numId w:val="23"/>
        </w:numPr>
        <w:suppressAutoHyphens/>
        <w:autoSpaceDE w:val="0"/>
        <w:autoSpaceDN w:val="0"/>
        <w:adjustRightInd w:val="0"/>
        <w:spacing w:before="240" w:after="0" w:line="360" w:lineRule="auto"/>
        <w:contextualSpacing w:val="0"/>
        <w:jc w:val="both"/>
        <w:rPr>
          <w:rFonts w:ascii="Arial" w:hAnsi="Arial" w:cs="Arial"/>
          <w:b/>
          <w:bCs/>
          <w:vanish/>
          <w:color w:val="auto"/>
          <w:lang w:val="en-ZA"/>
        </w:rPr>
      </w:pPr>
    </w:p>
    <w:p w14:paraId="6B5E0551" w14:textId="77777777" w:rsidR="00F7756D" w:rsidRPr="007C2AC5" w:rsidRDefault="00F7756D" w:rsidP="006E71EF">
      <w:pPr>
        <w:pStyle w:val="ListParagraph"/>
        <w:widowControl w:val="0"/>
        <w:numPr>
          <w:ilvl w:val="0"/>
          <w:numId w:val="23"/>
        </w:numPr>
        <w:suppressAutoHyphens/>
        <w:autoSpaceDE w:val="0"/>
        <w:autoSpaceDN w:val="0"/>
        <w:adjustRightInd w:val="0"/>
        <w:spacing w:before="240" w:after="0" w:line="360" w:lineRule="auto"/>
        <w:contextualSpacing w:val="0"/>
        <w:jc w:val="both"/>
        <w:rPr>
          <w:rFonts w:ascii="Arial" w:hAnsi="Arial" w:cs="Arial"/>
          <w:b/>
          <w:bCs/>
          <w:vanish/>
          <w:color w:val="auto"/>
          <w:lang w:val="en-ZA"/>
        </w:rPr>
      </w:pPr>
    </w:p>
    <w:p w14:paraId="10FEF71B" w14:textId="77777777" w:rsidR="00F7756D" w:rsidRPr="007C2AC5" w:rsidRDefault="00F7756D" w:rsidP="006E71EF">
      <w:pPr>
        <w:pStyle w:val="ListParagraph"/>
        <w:widowControl w:val="0"/>
        <w:numPr>
          <w:ilvl w:val="0"/>
          <w:numId w:val="23"/>
        </w:numPr>
        <w:suppressAutoHyphens/>
        <w:autoSpaceDE w:val="0"/>
        <w:autoSpaceDN w:val="0"/>
        <w:adjustRightInd w:val="0"/>
        <w:spacing w:before="240" w:after="0" w:line="360" w:lineRule="auto"/>
        <w:contextualSpacing w:val="0"/>
        <w:jc w:val="both"/>
        <w:rPr>
          <w:rFonts w:ascii="Arial" w:hAnsi="Arial" w:cs="Arial"/>
          <w:b/>
          <w:bCs/>
          <w:vanish/>
          <w:color w:val="auto"/>
          <w:lang w:val="en-ZA"/>
        </w:rPr>
      </w:pPr>
    </w:p>
    <w:p w14:paraId="205A71E5" w14:textId="77777777" w:rsidR="00F7756D" w:rsidRPr="007C2AC5" w:rsidRDefault="00F7756D" w:rsidP="004D603F">
      <w:pPr>
        <w:autoSpaceDE w:val="0"/>
        <w:autoSpaceDN w:val="0"/>
        <w:adjustRightInd w:val="0"/>
        <w:spacing w:before="240" w:after="0" w:line="360" w:lineRule="auto"/>
        <w:ind w:left="720"/>
        <w:jc w:val="both"/>
        <w:rPr>
          <w:rFonts w:ascii="Arial" w:hAnsi="Arial" w:cs="Arial"/>
          <w:b/>
          <w:bCs/>
          <w:color w:val="auto"/>
          <w:u w:val="single"/>
          <w:lang w:val="en-ZA"/>
        </w:rPr>
      </w:pPr>
      <w:r w:rsidRPr="007C2AC5">
        <w:rPr>
          <w:rFonts w:ascii="Arial" w:hAnsi="Arial" w:cs="Arial"/>
          <w:color w:val="auto"/>
          <w:lang w:val="en-ZA"/>
        </w:rPr>
        <w:t xml:space="preserve">The development and review of this </w:t>
      </w:r>
      <w:r w:rsidR="00A11B4D" w:rsidRPr="007C2AC5">
        <w:rPr>
          <w:rFonts w:ascii="Arial" w:hAnsi="Arial" w:cs="Arial"/>
          <w:color w:val="auto"/>
          <w:lang w:val="en-ZA"/>
        </w:rPr>
        <w:t>Policy</w:t>
      </w:r>
      <w:r w:rsidRPr="007C2AC5">
        <w:rPr>
          <w:rFonts w:ascii="Arial" w:hAnsi="Arial" w:cs="Arial"/>
          <w:color w:val="auto"/>
          <w:lang w:val="en-ZA"/>
        </w:rPr>
        <w:t xml:space="preserve"> remains th</w:t>
      </w:r>
      <w:r w:rsidR="004D603F" w:rsidRPr="007C2AC5">
        <w:rPr>
          <w:rFonts w:ascii="Arial" w:hAnsi="Arial" w:cs="Arial"/>
          <w:color w:val="auto"/>
          <w:lang w:val="en-ZA"/>
        </w:rPr>
        <w:t>e responsibility of the Chief Financial Officer.</w:t>
      </w:r>
      <w:r w:rsidRPr="007C2AC5">
        <w:rPr>
          <w:rFonts w:ascii="Arial" w:hAnsi="Arial" w:cs="Arial"/>
          <w:color w:val="auto"/>
          <w:lang w:val="en-ZA"/>
        </w:rPr>
        <w:t xml:space="preserve">  The review of this </w:t>
      </w:r>
      <w:r w:rsidR="00A11B4D" w:rsidRPr="007C2AC5">
        <w:rPr>
          <w:rFonts w:ascii="Arial" w:hAnsi="Arial" w:cs="Arial"/>
          <w:color w:val="auto"/>
          <w:lang w:val="en-ZA"/>
        </w:rPr>
        <w:t>Policy</w:t>
      </w:r>
      <w:r w:rsidRPr="007C2AC5">
        <w:rPr>
          <w:rFonts w:ascii="Arial" w:hAnsi="Arial" w:cs="Arial"/>
          <w:color w:val="auto"/>
          <w:lang w:val="en-ZA"/>
        </w:rPr>
        <w:t xml:space="preserve"> will be done annually except in extra-ordinary instances where circumstances may dictate a need to review the </w:t>
      </w:r>
      <w:r w:rsidR="00A11B4D" w:rsidRPr="007C2AC5">
        <w:rPr>
          <w:rFonts w:ascii="Arial" w:hAnsi="Arial" w:cs="Arial"/>
          <w:color w:val="auto"/>
          <w:lang w:val="en-ZA"/>
        </w:rPr>
        <w:t>Policy</w:t>
      </w:r>
      <w:r w:rsidRPr="007C2AC5">
        <w:rPr>
          <w:rFonts w:ascii="Arial" w:hAnsi="Arial" w:cs="Arial"/>
          <w:color w:val="auto"/>
          <w:lang w:val="en-ZA"/>
        </w:rPr>
        <w:t xml:space="preserve"> earlier.</w:t>
      </w:r>
    </w:p>
    <w:p w14:paraId="48D022AD" w14:textId="77777777" w:rsidR="00F7756D" w:rsidRPr="007C2AC5" w:rsidRDefault="00F7756D" w:rsidP="006E71EF">
      <w:pPr>
        <w:pStyle w:val="ListParagraph"/>
        <w:widowControl w:val="0"/>
        <w:numPr>
          <w:ilvl w:val="1"/>
          <w:numId w:val="42"/>
        </w:numPr>
        <w:suppressAutoHyphens/>
        <w:autoSpaceDE w:val="0"/>
        <w:autoSpaceDN w:val="0"/>
        <w:adjustRightInd w:val="0"/>
        <w:spacing w:before="240" w:after="0" w:line="360" w:lineRule="auto"/>
        <w:ind w:left="720"/>
        <w:jc w:val="both"/>
        <w:rPr>
          <w:rFonts w:ascii="Arial" w:hAnsi="Arial" w:cs="Arial"/>
          <w:b/>
          <w:bCs/>
          <w:color w:val="auto"/>
          <w:lang w:val="en-ZA"/>
        </w:rPr>
      </w:pPr>
      <w:r w:rsidRPr="007C2AC5">
        <w:rPr>
          <w:rFonts w:ascii="Arial" w:hAnsi="Arial" w:cs="Arial"/>
          <w:b/>
          <w:bCs/>
          <w:color w:val="auto"/>
          <w:lang w:val="en-ZA"/>
        </w:rPr>
        <w:t>Implementation and Monitoring</w:t>
      </w:r>
    </w:p>
    <w:p w14:paraId="73CF216F" w14:textId="77777777" w:rsidR="004D603F" w:rsidRPr="007C2AC5" w:rsidRDefault="004D603F" w:rsidP="004D603F">
      <w:pPr>
        <w:pStyle w:val="ListParagraph"/>
        <w:widowControl w:val="0"/>
        <w:suppressAutoHyphens/>
        <w:autoSpaceDE w:val="0"/>
        <w:autoSpaceDN w:val="0"/>
        <w:adjustRightInd w:val="0"/>
        <w:spacing w:before="240" w:after="0" w:line="360" w:lineRule="auto"/>
        <w:ind w:firstLine="0"/>
        <w:jc w:val="both"/>
        <w:rPr>
          <w:rFonts w:ascii="Arial" w:hAnsi="Arial" w:cs="Arial"/>
          <w:b/>
          <w:bCs/>
          <w:color w:val="auto"/>
          <w:lang w:val="en-ZA"/>
        </w:rPr>
      </w:pPr>
    </w:p>
    <w:p w14:paraId="6C429050" w14:textId="77777777" w:rsidR="00F7756D" w:rsidRPr="007C2AC5" w:rsidRDefault="00F7756D" w:rsidP="006E71EF">
      <w:pPr>
        <w:pStyle w:val="ListParagraph"/>
        <w:numPr>
          <w:ilvl w:val="0"/>
          <w:numId w:val="38"/>
        </w:numPr>
        <w:autoSpaceDE w:val="0"/>
        <w:autoSpaceDN w:val="0"/>
        <w:adjustRightInd w:val="0"/>
        <w:spacing w:before="240" w:after="0" w:line="360" w:lineRule="auto"/>
        <w:ind w:left="1080"/>
        <w:jc w:val="both"/>
        <w:rPr>
          <w:rFonts w:ascii="Arial" w:hAnsi="Arial" w:cs="Arial"/>
          <w:color w:val="auto"/>
          <w:lang w:val="en-ZA"/>
        </w:rPr>
      </w:pPr>
      <w:r w:rsidRPr="007C2AC5">
        <w:rPr>
          <w:rFonts w:ascii="Arial" w:hAnsi="Arial" w:cs="Arial"/>
          <w:color w:val="auto"/>
          <w:lang w:val="en-ZA"/>
        </w:rPr>
        <w:t>The finance department</w:t>
      </w:r>
      <w:r w:rsidR="004D603F" w:rsidRPr="007C2AC5">
        <w:rPr>
          <w:rFonts w:ascii="Arial" w:hAnsi="Arial" w:cs="Arial"/>
          <w:color w:val="auto"/>
          <w:lang w:val="en-ZA"/>
        </w:rPr>
        <w:t>, under guidance by the Chief Financial Officer,</w:t>
      </w:r>
      <w:r w:rsidRPr="007C2AC5">
        <w:rPr>
          <w:rFonts w:ascii="Arial" w:hAnsi="Arial" w:cs="Arial"/>
          <w:color w:val="auto"/>
          <w:lang w:val="en-ZA"/>
        </w:rPr>
        <w:t xml:space="preserve"> has </w:t>
      </w:r>
      <w:r w:rsidR="004D603F" w:rsidRPr="007C2AC5">
        <w:rPr>
          <w:rFonts w:ascii="Arial" w:hAnsi="Arial" w:cs="Arial"/>
          <w:color w:val="auto"/>
          <w:lang w:val="en-ZA"/>
        </w:rPr>
        <w:t>the</w:t>
      </w:r>
      <w:r w:rsidRPr="007C2AC5">
        <w:rPr>
          <w:rFonts w:ascii="Arial" w:hAnsi="Arial" w:cs="Arial"/>
          <w:color w:val="auto"/>
          <w:lang w:val="en-ZA"/>
        </w:rPr>
        <w:t xml:space="preserve"> responsibility of </w:t>
      </w:r>
      <w:r w:rsidR="004D603F" w:rsidRPr="007C2AC5">
        <w:rPr>
          <w:rFonts w:ascii="Arial" w:hAnsi="Arial" w:cs="Arial"/>
          <w:color w:val="auto"/>
          <w:lang w:val="en-ZA"/>
        </w:rPr>
        <w:t>implement and uphold</w:t>
      </w:r>
      <w:r w:rsidRPr="007C2AC5">
        <w:rPr>
          <w:rFonts w:ascii="Arial" w:hAnsi="Arial" w:cs="Arial"/>
          <w:color w:val="auto"/>
          <w:lang w:val="en-ZA"/>
        </w:rPr>
        <w:t xml:space="preserve"> the </w:t>
      </w:r>
      <w:r w:rsidR="004D603F" w:rsidRPr="007C2AC5">
        <w:rPr>
          <w:rFonts w:ascii="Arial" w:hAnsi="Arial" w:cs="Arial"/>
          <w:color w:val="auto"/>
          <w:lang w:val="en-ZA"/>
        </w:rPr>
        <w:t>Indigent</w:t>
      </w:r>
      <w:r w:rsidR="00451BD3" w:rsidRPr="007C2AC5">
        <w:rPr>
          <w:rFonts w:ascii="Arial" w:hAnsi="Arial" w:cs="Arial"/>
          <w:color w:val="auto"/>
          <w:lang w:val="en-ZA"/>
        </w:rPr>
        <w:t xml:space="preserve"> Support Policy</w:t>
      </w:r>
      <w:r w:rsidRPr="007C2AC5">
        <w:rPr>
          <w:rFonts w:ascii="Arial" w:hAnsi="Arial" w:cs="Arial"/>
          <w:color w:val="auto"/>
          <w:lang w:val="en-ZA"/>
        </w:rPr>
        <w:t>.</w:t>
      </w:r>
    </w:p>
    <w:p w14:paraId="50A749F8" w14:textId="77777777" w:rsidR="00F7756D" w:rsidRPr="007C2AC5" w:rsidRDefault="00F7756D" w:rsidP="006E71EF">
      <w:pPr>
        <w:pStyle w:val="ListParagraph"/>
        <w:numPr>
          <w:ilvl w:val="0"/>
          <w:numId w:val="38"/>
        </w:numPr>
        <w:autoSpaceDE w:val="0"/>
        <w:autoSpaceDN w:val="0"/>
        <w:adjustRightInd w:val="0"/>
        <w:spacing w:before="240" w:after="0" w:line="360" w:lineRule="auto"/>
        <w:ind w:left="1080"/>
        <w:jc w:val="both"/>
        <w:rPr>
          <w:rFonts w:ascii="Arial" w:hAnsi="Arial" w:cs="Arial"/>
          <w:color w:val="auto"/>
          <w:lang w:val="en-ZA"/>
        </w:rPr>
      </w:pPr>
      <w:r w:rsidRPr="007C2AC5">
        <w:rPr>
          <w:rFonts w:ascii="Arial" w:hAnsi="Arial" w:cs="Arial"/>
          <w:color w:val="auto"/>
          <w:lang w:val="en-ZA"/>
        </w:rPr>
        <w:t>The C</w:t>
      </w:r>
      <w:r w:rsidR="004D603F" w:rsidRPr="007C2AC5">
        <w:rPr>
          <w:rFonts w:ascii="Arial" w:hAnsi="Arial" w:cs="Arial"/>
          <w:color w:val="auto"/>
          <w:lang w:val="en-ZA"/>
        </w:rPr>
        <w:t xml:space="preserve">hief </w:t>
      </w:r>
      <w:r w:rsidRPr="007C2AC5">
        <w:rPr>
          <w:rFonts w:ascii="Arial" w:hAnsi="Arial" w:cs="Arial"/>
          <w:color w:val="auto"/>
          <w:lang w:val="en-ZA"/>
        </w:rPr>
        <w:t>F</w:t>
      </w:r>
      <w:r w:rsidR="004D603F" w:rsidRPr="007C2AC5">
        <w:rPr>
          <w:rFonts w:ascii="Arial" w:hAnsi="Arial" w:cs="Arial"/>
          <w:color w:val="auto"/>
          <w:lang w:val="en-ZA"/>
        </w:rPr>
        <w:t xml:space="preserve">inancial </w:t>
      </w:r>
      <w:r w:rsidRPr="007C2AC5">
        <w:rPr>
          <w:rFonts w:ascii="Arial" w:hAnsi="Arial" w:cs="Arial"/>
          <w:color w:val="auto"/>
          <w:lang w:val="en-ZA"/>
        </w:rPr>
        <w:t>O</w:t>
      </w:r>
      <w:r w:rsidR="004D603F" w:rsidRPr="007C2AC5">
        <w:rPr>
          <w:rFonts w:ascii="Arial" w:hAnsi="Arial" w:cs="Arial"/>
          <w:color w:val="auto"/>
          <w:lang w:val="en-ZA"/>
        </w:rPr>
        <w:t>fficer</w:t>
      </w:r>
      <w:r w:rsidRPr="007C2AC5">
        <w:rPr>
          <w:rFonts w:ascii="Arial" w:hAnsi="Arial" w:cs="Arial"/>
          <w:color w:val="auto"/>
          <w:lang w:val="en-ZA"/>
        </w:rPr>
        <w:t xml:space="preserve"> must monitor and report on compliance with the </w:t>
      </w:r>
      <w:r w:rsidR="00A11B4D" w:rsidRPr="007C2AC5">
        <w:rPr>
          <w:rFonts w:ascii="Arial" w:hAnsi="Arial" w:cs="Arial"/>
          <w:color w:val="auto"/>
          <w:lang w:val="en-ZA"/>
        </w:rPr>
        <w:t>Policy</w:t>
      </w:r>
      <w:r w:rsidRPr="007C2AC5">
        <w:rPr>
          <w:rFonts w:ascii="Arial" w:hAnsi="Arial" w:cs="Arial"/>
          <w:color w:val="auto"/>
          <w:lang w:val="en-ZA"/>
        </w:rPr>
        <w:t xml:space="preserve"> to the Municipal Manager and Council.</w:t>
      </w:r>
    </w:p>
    <w:p w14:paraId="3CCD8124" w14:textId="77777777" w:rsidR="00F7756D" w:rsidRPr="007C2AC5" w:rsidRDefault="00F7756D" w:rsidP="006E71EF">
      <w:pPr>
        <w:pStyle w:val="ListParagraph"/>
        <w:numPr>
          <w:ilvl w:val="0"/>
          <w:numId w:val="38"/>
        </w:numPr>
        <w:autoSpaceDE w:val="0"/>
        <w:autoSpaceDN w:val="0"/>
        <w:adjustRightInd w:val="0"/>
        <w:spacing w:before="240" w:after="0" w:line="360" w:lineRule="auto"/>
        <w:ind w:left="1080"/>
        <w:jc w:val="both"/>
        <w:rPr>
          <w:rFonts w:ascii="Arial" w:hAnsi="Arial" w:cs="Arial"/>
          <w:color w:val="auto"/>
          <w:lang w:val="en-ZA"/>
        </w:rPr>
      </w:pPr>
      <w:r w:rsidRPr="007C2AC5">
        <w:rPr>
          <w:rFonts w:ascii="Arial" w:hAnsi="Arial" w:cs="Arial"/>
          <w:color w:val="auto"/>
          <w:lang w:val="en-ZA"/>
        </w:rPr>
        <w:t xml:space="preserve">The Municipal Manager must take corrective / disciplinary actions to address any non-compliance </w:t>
      </w:r>
      <w:r w:rsidR="004D603F" w:rsidRPr="007C2AC5">
        <w:rPr>
          <w:rFonts w:ascii="Arial" w:hAnsi="Arial" w:cs="Arial"/>
          <w:color w:val="auto"/>
          <w:lang w:val="en-ZA"/>
        </w:rPr>
        <w:t>with</w:t>
      </w:r>
      <w:r w:rsidRPr="007C2AC5">
        <w:rPr>
          <w:rFonts w:ascii="Arial" w:hAnsi="Arial" w:cs="Arial"/>
          <w:color w:val="auto"/>
          <w:lang w:val="en-ZA"/>
        </w:rPr>
        <w:t xml:space="preserve"> the </w:t>
      </w:r>
      <w:r w:rsidR="00A11B4D" w:rsidRPr="007C2AC5">
        <w:rPr>
          <w:rFonts w:ascii="Arial" w:hAnsi="Arial" w:cs="Arial"/>
          <w:color w:val="auto"/>
          <w:lang w:val="en-ZA"/>
        </w:rPr>
        <w:t>Policy</w:t>
      </w:r>
      <w:r w:rsidR="004D603F" w:rsidRPr="007C2AC5">
        <w:rPr>
          <w:rFonts w:ascii="Arial" w:hAnsi="Arial" w:cs="Arial"/>
          <w:color w:val="auto"/>
          <w:lang w:val="en-ZA"/>
        </w:rPr>
        <w:t>.</w:t>
      </w:r>
    </w:p>
    <w:p w14:paraId="32E017F2" w14:textId="77777777" w:rsidR="00F7756D" w:rsidRPr="007C2AC5" w:rsidRDefault="00F7756D" w:rsidP="006E71EF">
      <w:pPr>
        <w:pStyle w:val="ListParagraph"/>
        <w:numPr>
          <w:ilvl w:val="0"/>
          <w:numId w:val="38"/>
        </w:numPr>
        <w:autoSpaceDE w:val="0"/>
        <w:autoSpaceDN w:val="0"/>
        <w:adjustRightInd w:val="0"/>
        <w:spacing w:before="240" w:after="0" w:line="360" w:lineRule="auto"/>
        <w:ind w:left="1080"/>
        <w:jc w:val="both"/>
        <w:rPr>
          <w:rFonts w:ascii="Arial" w:hAnsi="Arial" w:cs="Arial"/>
          <w:color w:val="auto"/>
          <w:lang w:val="en-ZA"/>
        </w:rPr>
      </w:pPr>
      <w:r w:rsidRPr="007C2AC5">
        <w:rPr>
          <w:rFonts w:ascii="Arial" w:hAnsi="Arial" w:cs="Arial"/>
          <w:color w:val="auto"/>
          <w:lang w:val="en-ZA"/>
        </w:rPr>
        <w:lastRenderedPageBreak/>
        <w:t xml:space="preserve">The Council must monitor the implementation of the </w:t>
      </w:r>
      <w:r w:rsidR="00A11B4D" w:rsidRPr="007C2AC5">
        <w:rPr>
          <w:rFonts w:ascii="Arial" w:hAnsi="Arial" w:cs="Arial"/>
          <w:color w:val="auto"/>
          <w:lang w:val="en-ZA"/>
        </w:rPr>
        <w:t>Policy</w:t>
      </w:r>
      <w:r w:rsidRPr="007C2AC5">
        <w:rPr>
          <w:rFonts w:ascii="Arial" w:hAnsi="Arial" w:cs="Arial"/>
          <w:color w:val="auto"/>
          <w:lang w:val="en-ZA"/>
        </w:rPr>
        <w:t xml:space="preserve"> and also play an oversight role to ensure that all municipal officials adhere to the </w:t>
      </w:r>
      <w:r w:rsidR="00A11B4D" w:rsidRPr="007C2AC5">
        <w:rPr>
          <w:rFonts w:ascii="Arial" w:hAnsi="Arial" w:cs="Arial"/>
          <w:color w:val="auto"/>
          <w:lang w:val="en-ZA"/>
        </w:rPr>
        <w:t>Policy</w:t>
      </w:r>
      <w:r w:rsidR="004D603F" w:rsidRPr="007C2AC5">
        <w:rPr>
          <w:rFonts w:ascii="Arial" w:hAnsi="Arial" w:cs="Arial"/>
          <w:color w:val="auto"/>
          <w:lang w:val="en-ZA"/>
        </w:rPr>
        <w:t xml:space="preserve"> at all times without interfering in individual cases</w:t>
      </w:r>
      <w:r w:rsidR="00454D47" w:rsidRPr="007C2AC5">
        <w:rPr>
          <w:rFonts w:ascii="Arial" w:hAnsi="Arial" w:cs="Arial"/>
          <w:color w:val="auto"/>
          <w:lang w:val="en-ZA"/>
        </w:rPr>
        <w:t xml:space="preserve"> or the administration of the system.</w:t>
      </w:r>
    </w:p>
    <w:p w14:paraId="5A037EE5" w14:textId="77777777" w:rsidR="00F7756D" w:rsidRPr="007C2AC5" w:rsidRDefault="00F7756D" w:rsidP="006E71EF">
      <w:pPr>
        <w:widowControl w:val="0"/>
        <w:numPr>
          <w:ilvl w:val="1"/>
          <w:numId w:val="42"/>
        </w:numPr>
        <w:suppressAutoHyphens/>
        <w:autoSpaceDE w:val="0"/>
        <w:autoSpaceDN w:val="0"/>
        <w:adjustRightInd w:val="0"/>
        <w:spacing w:before="240" w:after="0" w:line="360" w:lineRule="auto"/>
        <w:ind w:left="720"/>
        <w:jc w:val="both"/>
        <w:rPr>
          <w:rFonts w:ascii="Arial" w:hAnsi="Arial" w:cs="Arial"/>
          <w:b/>
          <w:bCs/>
          <w:color w:val="auto"/>
          <w:lang w:val="en-ZA"/>
        </w:rPr>
      </w:pPr>
      <w:r w:rsidRPr="007C2AC5">
        <w:rPr>
          <w:rFonts w:ascii="Arial" w:hAnsi="Arial" w:cs="Arial"/>
          <w:b/>
          <w:bCs/>
          <w:color w:val="auto"/>
          <w:lang w:val="en-ZA"/>
        </w:rPr>
        <w:t>Enforcement</w:t>
      </w:r>
    </w:p>
    <w:p w14:paraId="53280B2E" w14:textId="77777777" w:rsidR="00F7756D" w:rsidRPr="007C2AC5" w:rsidRDefault="00F7756D" w:rsidP="00986DFC">
      <w:pPr>
        <w:autoSpaceDE w:val="0"/>
        <w:autoSpaceDN w:val="0"/>
        <w:adjustRightInd w:val="0"/>
        <w:spacing w:before="240" w:after="0" w:line="360" w:lineRule="auto"/>
        <w:ind w:left="720"/>
        <w:jc w:val="both"/>
        <w:rPr>
          <w:rFonts w:ascii="Arial" w:hAnsi="Arial" w:cs="Arial"/>
          <w:color w:val="auto"/>
          <w:lang w:val="en-ZA"/>
        </w:rPr>
      </w:pPr>
      <w:r w:rsidRPr="007C2AC5">
        <w:rPr>
          <w:rFonts w:ascii="Arial" w:hAnsi="Arial" w:cs="Arial"/>
          <w:color w:val="auto"/>
          <w:lang w:val="en-ZA"/>
        </w:rPr>
        <w:t>I</w:t>
      </w:r>
      <w:r w:rsidR="00454D47" w:rsidRPr="007C2AC5">
        <w:rPr>
          <w:rFonts w:ascii="Arial" w:hAnsi="Arial" w:cs="Arial"/>
          <w:color w:val="auto"/>
          <w:lang w:val="en-ZA"/>
        </w:rPr>
        <w:t>t is the responsibility of the Municipal Manager, Chief Financial Officer and C</w:t>
      </w:r>
      <w:r w:rsidRPr="007C2AC5">
        <w:rPr>
          <w:rFonts w:ascii="Arial" w:hAnsi="Arial" w:cs="Arial"/>
          <w:color w:val="auto"/>
          <w:lang w:val="en-ZA"/>
        </w:rPr>
        <w:t xml:space="preserve">ouncil to ensure that all provisions of this </w:t>
      </w:r>
      <w:r w:rsidR="00A11B4D" w:rsidRPr="007C2AC5">
        <w:rPr>
          <w:rFonts w:ascii="Arial" w:hAnsi="Arial" w:cs="Arial"/>
          <w:color w:val="auto"/>
          <w:lang w:val="en-ZA"/>
        </w:rPr>
        <w:t>Policy</w:t>
      </w:r>
      <w:r w:rsidRPr="007C2AC5">
        <w:rPr>
          <w:rFonts w:ascii="Arial" w:hAnsi="Arial" w:cs="Arial"/>
          <w:color w:val="auto"/>
          <w:lang w:val="en-ZA"/>
        </w:rPr>
        <w:t xml:space="preserve"> are strictly adhered to at all times.  </w:t>
      </w:r>
    </w:p>
    <w:p w14:paraId="4241C472" w14:textId="77777777" w:rsidR="00F7756D" w:rsidRPr="007C2AC5" w:rsidRDefault="00AE060F" w:rsidP="00454D47">
      <w:pPr>
        <w:pStyle w:val="Heading1"/>
        <w:keepLines w:val="0"/>
        <w:spacing w:before="240" w:after="0" w:line="360" w:lineRule="auto"/>
        <w:ind w:left="720" w:hanging="720"/>
        <w:jc w:val="both"/>
        <w:rPr>
          <w:rFonts w:ascii="Arial" w:hAnsi="Arial" w:cs="Arial"/>
          <w:color w:val="auto"/>
          <w:sz w:val="22"/>
          <w:lang w:val="en-ZA"/>
        </w:rPr>
      </w:pPr>
      <w:bookmarkStart w:id="107" w:name="_Toc359497065"/>
      <w:r w:rsidRPr="007C2AC5">
        <w:rPr>
          <w:rFonts w:ascii="Arial" w:hAnsi="Arial" w:cs="Arial"/>
          <w:color w:val="auto"/>
          <w:sz w:val="22"/>
          <w:lang w:val="en-ZA"/>
        </w:rPr>
        <w:t>23.</w:t>
      </w:r>
      <w:r w:rsidR="00F7756D" w:rsidRPr="007C2AC5">
        <w:rPr>
          <w:rFonts w:ascii="Arial" w:hAnsi="Arial" w:cs="Arial"/>
          <w:color w:val="auto"/>
          <w:sz w:val="22"/>
          <w:lang w:val="en-ZA"/>
        </w:rPr>
        <w:t xml:space="preserve">    INFORMATION AND EDUCATION</w:t>
      </w:r>
      <w:bookmarkEnd w:id="107"/>
    </w:p>
    <w:p w14:paraId="701A0FFE" w14:textId="77777777" w:rsidR="00454D47" w:rsidRPr="007C2AC5" w:rsidRDefault="00F7756D" w:rsidP="006E71EF">
      <w:pPr>
        <w:pStyle w:val="ListParagraph"/>
        <w:numPr>
          <w:ilvl w:val="0"/>
          <w:numId w:val="39"/>
        </w:numPr>
        <w:spacing w:before="240" w:after="0" w:line="360" w:lineRule="auto"/>
        <w:jc w:val="both"/>
        <w:rPr>
          <w:rFonts w:ascii="Arial" w:hAnsi="Arial" w:cs="Arial"/>
          <w:color w:val="auto"/>
          <w:lang w:val="en-ZA"/>
        </w:rPr>
      </w:pPr>
      <w:r w:rsidRPr="007C2AC5">
        <w:rPr>
          <w:rFonts w:ascii="Arial" w:hAnsi="Arial" w:cs="Arial"/>
          <w:color w:val="auto"/>
          <w:lang w:val="en-ZA"/>
        </w:rPr>
        <w:t xml:space="preserve">A signed copy of this </w:t>
      </w:r>
      <w:r w:rsidR="00454D47" w:rsidRPr="007C2AC5">
        <w:rPr>
          <w:rFonts w:ascii="Arial" w:hAnsi="Arial" w:cs="Arial"/>
          <w:color w:val="auto"/>
          <w:lang w:val="en-ZA"/>
        </w:rPr>
        <w:t>Policy shall</w:t>
      </w:r>
      <w:r w:rsidRPr="007C2AC5">
        <w:rPr>
          <w:rFonts w:ascii="Arial" w:hAnsi="Arial" w:cs="Arial"/>
          <w:color w:val="auto"/>
          <w:lang w:val="en-ZA"/>
        </w:rPr>
        <w:t xml:space="preserve"> be placed on the municipality’s website under “policies” within 5 days after its tabling or approval by the council.   A signed hard copy of the </w:t>
      </w:r>
      <w:r w:rsidR="00A11B4D" w:rsidRPr="007C2AC5">
        <w:rPr>
          <w:rFonts w:ascii="Arial" w:hAnsi="Arial" w:cs="Arial"/>
          <w:color w:val="auto"/>
          <w:lang w:val="en-ZA"/>
        </w:rPr>
        <w:t>Policy</w:t>
      </w:r>
      <w:r w:rsidRPr="007C2AC5">
        <w:rPr>
          <w:rFonts w:ascii="Arial" w:hAnsi="Arial" w:cs="Arial"/>
          <w:color w:val="auto"/>
          <w:lang w:val="en-ZA"/>
        </w:rPr>
        <w:t xml:space="preserve"> </w:t>
      </w:r>
      <w:r w:rsidR="00454D47" w:rsidRPr="007C2AC5">
        <w:rPr>
          <w:rFonts w:ascii="Arial" w:hAnsi="Arial" w:cs="Arial"/>
          <w:color w:val="auto"/>
          <w:lang w:val="en-ZA"/>
        </w:rPr>
        <w:t>shall</w:t>
      </w:r>
      <w:r w:rsidRPr="007C2AC5">
        <w:rPr>
          <w:rFonts w:ascii="Arial" w:hAnsi="Arial" w:cs="Arial"/>
          <w:color w:val="auto"/>
          <w:lang w:val="en-ZA"/>
        </w:rPr>
        <w:t xml:space="preserve"> be placed in a file of policies which must be placed in an appropriate location in each Department / section for easy access to the relevant departmental personnel. </w:t>
      </w:r>
    </w:p>
    <w:p w14:paraId="32E48786" w14:textId="77777777" w:rsidR="00F7756D" w:rsidRPr="007C2AC5" w:rsidRDefault="00F7756D" w:rsidP="00454D47">
      <w:pPr>
        <w:pStyle w:val="ListParagraph"/>
        <w:spacing w:before="240" w:after="0" w:line="360" w:lineRule="auto"/>
        <w:ind w:firstLine="0"/>
        <w:jc w:val="both"/>
        <w:rPr>
          <w:rFonts w:ascii="Arial" w:hAnsi="Arial" w:cs="Arial"/>
          <w:color w:val="auto"/>
          <w:lang w:val="en-ZA"/>
        </w:rPr>
      </w:pPr>
      <w:r w:rsidRPr="007C2AC5">
        <w:rPr>
          <w:rFonts w:ascii="Arial" w:hAnsi="Arial" w:cs="Arial"/>
          <w:color w:val="auto"/>
          <w:lang w:val="en-ZA"/>
        </w:rPr>
        <w:t xml:space="preserve"> </w:t>
      </w:r>
    </w:p>
    <w:p w14:paraId="042FEA16" w14:textId="77777777" w:rsidR="00BA15C8" w:rsidRPr="007C2AC5" w:rsidRDefault="00F7756D" w:rsidP="00BA15C8">
      <w:pPr>
        <w:pStyle w:val="ListParagraph"/>
        <w:numPr>
          <w:ilvl w:val="0"/>
          <w:numId w:val="39"/>
        </w:numPr>
        <w:spacing w:before="240" w:after="0" w:line="360" w:lineRule="auto"/>
        <w:jc w:val="both"/>
        <w:rPr>
          <w:rFonts w:ascii="Arial" w:hAnsi="Arial" w:cs="Arial"/>
          <w:color w:val="auto"/>
          <w:lang w:val="en-ZA"/>
        </w:rPr>
      </w:pPr>
      <w:r w:rsidRPr="007C2AC5">
        <w:rPr>
          <w:rFonts w:ascii="Arial" w:hAnsi="Arial" w:cs="Arial"/>
          <w:color w:val="auto"/>
          <w:lang w:val="en-ZA"/>
        </w:rPr>
        <w:t>All staff members, council</w:t>
      </w:r>
      <w:r w:rsidR="00454D47" w:rsidRPr="007C2AC5">
        <w:rPr>
          <w:rFonts w:ascii="Arial" w:hAnsi="Arial" w:cs="Arial"/>
          <w:color w:val="auto"/>
          <w:lang w:val="en-ZA"/>
        </w:rPr>
        <w:t>l</w:t>
      </w:r>
      <w:r w:rsidRPr="007C2AC5">
        <w:rPr>
          <w:rFonts w:ascii="Arial" w:hAnsi="Arial" w:cs="Arial"/>
          <w:color w:val="auto"/>
          <w:lang w:val="en-ZA"/>
        </w:rPr>
        <w:t xml:space="preserve">ors and communities should be made aware of the </w:t>
      </w:r>
      <w:r w:rsidR="00A11B4D" w:rsidRPr="007C2AC5">
        <w:rPr>
          <w:rFonts w:ascii="Arial" w:hAnsi="Arial" w:cs="Arial"/>
          <w:color w:val="auto"/>
          <w:lang w:val="en-ZA"/>
        </w:rPr>
        <w:t>Policy</w:t>
      </w:r>
      <w:r w:rsidRPr="007C2AC5">
        <w:rPr>
          <w:rFonts w:ascii="Arial" w:hAnsi="Arial" w:cs="Arial"/>
          <w:color w:val="auto"/>
          <w:lang w:val="en-ZA"/>
        </w:rPr>
        <w:t xml:space="preserve"> through workshops, information sharing sessions, comm</w:t>
      </w:r>
      <w:r w:rsidR="00454D47" w:rsidRPr="007C2AC5">
        <w:rPr>
          <w:rFonts w:ascii="Arial" w:hAnsi="Arial" w:cs="Arial"/>
          <w:color w:val="auto"/>
          <w:lang w:val="en-ZA"/>
        </w:rPr>
        <w:t>unity outreach programs and ward committees</w:t>
      </w:r>
      <w:r w:rsidRPr="007C2AC5">
        <w:rPr>
          <w:rFonts w:ascii="Arial" w:hAnsi="Arial" w:cs="Arial"/>
          <w:color w:val="auto"/>
          <w:lang w:val="en-ZA"/>
        </w:rPr>
        <w:t xml:space="preserve">.  </w:t>
      </w:r>
    </w:p>
    <w:p w14:paraId="3D340FA1" w14:textId="77777777" w:rsidR="00BA15C8" w:rsidRPr="007C2AC5" w:rsidRDefault="00BA15C8" w:rsidP="00BA15C8">
      <w:pPr>
        <w:pStyle w:val="ListParagraph"/>
        <w:spacing w:before="240" w:after="0" w:line="360" w:lineRule="auto"/>
        <w:ind w:firstLine="0"/>
        <w:jc w:val="both"/>
        <w:rPr>
          <w:rFonts w:ascii="Arial" w:hAnsi="Arial" w:cs="Arial"/>
          <w:color w:val="auto"/>
          <w:lang w:val="en-ZA"/>
        </w:rPr>
      </w:pPr>
    </w:p>
    <w:p w14:paraId="114871D4" w14:textId="77777777" w:rsidR="00F7756D" w:rsidRPr="007C2AC5" w:rsidRDefault="00F7756D" w:rsidP="006E71EF">
      <w:pPr>
        <w:pStyle w:val="ListParagraph"/>
        <w:numPr>
          <w:ilvl w:val="0"/>
          <w:numId w:val="39"/>
        </w:numPr>
        <w:spacing w:before="240" w:after="0" w:line="360" w:lineRule="auto"/>
        <w:jc w:val="both"/>
        <w:rPr>
          <w:rFonts w:ascii="Arial" w:hAnsi="Arial" w:cs="Arial"/>
          <w:color w:val="auto"/>
          <w:lang w:val="en-ZA"/>
        </w:rPr>
      </w:pPr>
      <w:r w:rsidRPr="007C2AC5">
        <w:rPr>
          <w:rFonts w:ascii="Arial" w:hAnsi="Arial" w:cs="Arial"/>
          <w:color w:val="auto"/>
          <w:lang w:val="en-ZA"/>
        </w:rPr>
        <w:t xml:space="preserve">New staff members </w:t>
      </w:r>
      <w:r w:rsidR="00454D47" w:rsidRPr="007C2AC5">
        <w:rPr>
          <w:rFonts w:ascii="Arial" w:hAnsi="Arial" w:cs="Arial"/>
          <w:color w:val="auto"/>
          <w:lang w:val="en-ZA"/>
        </w:rPr>
        <w:t>must</w:t>
      </w:r>
      <w:r w:rsidRPr="007C2AC5">
        <w:rPr>
          <w:rFonts w:ascii="Arial" w:hAnsi="Arial" w:cs="Arial"/>
          <w:color w:val="auto"/>
          <w:lang w:val="en-ZA"/>
        </w:rPr>
        <w:t xml:space="preserve"> be inducted on the applicable policies of the municipality as </w:t>
      </w:r>
      <w:r w:rsidR="00454D47" w:rsidRPr="007C2AC5">
        <w:rPr>
          <w:rFonts w:ascii="Arial" w:hAnsi="Arial" w:cs="Arial"/>
          <w:color w:val="auto"/>
          <w:lang w:val="en-ZA"/>
        </w:rPr>
        <w:t>detailed in the municipality’s R</w:t>
      </w:r>
      <w:r w:rsidRPr="007C2AC5">
        <w:rPr>
          <w:rFonts w:ascii="Arial" w:hAnsi="Arial" w:cs="Arial"/>
          <w:color w:val="auto"/>
          <w:lang w:val="en-ZA"/>
        </w:rPr>
        <w:t xml:space="preserve">ecruitment </w:t>
      </w:r>
      <w:r w:rsidR="00A11B4D" w:rsidRPr="007C2AC5">
        <w:rPr>
          <w:rFonts w:ascii="Arial" w:hAnsi="Arial" w:cs="Arial"/>
          <w:color w:val="auto"/>
          <w:lang w:val="en-ZA"/>
        </w:rPr>
        <w:t>Policy</w:t>
      </w:r>
      <w:r w:rsidRPr="007C2AC5">
        <w:rPr>
          <w:rFonts w:ascii="Arial" w:hAnsi="Arial" w:cs="Arial"/>
          <w:color w:val="auto"/>
          <w:lang w:val="en-ZA"/>
        </w:rPr>
        <w:t xml:space="preserve">. </w:t>
      </w:r>
    </w:p>
    <w:p w14:paraId="2343796E" w14:textId="77777777" w:rsidR="00454D47" w:rsidRPr="007C2AC5" w:rsidRDefault="00454D47" w:rsidP="00454D47">
      <w:pPr>
        <w:pStyle w:val="ListParagraph"/>
        <w:spacing w:before="240" w:after="0" w:line="360" w:lineRule="auto"/>
        <w:ind w:firstLine="0"/>
        <w:jc w:val="both"/>
        <w:rPr>
          <w:rFonts w:ascii="Arial" w:hAnsi="Arial" w:cs="Arial"/>
          <w:color w:val="auto"/>
          <w:lang w:val="en-ZA"/>
        </w:rPr>
      </w:pPr>
    </w:p>
    <w:p w14:paraId="6E963944" w14:textId="77777777" w:rsidR="00454D47" w:rsidRDefault="00F7756D" w:rsidP="006E71EF">
      <w:pPr>
        <w:pStyle w:val="ListParagraph"/>
        <w:numPr>
          <w:ilvl w:val="0"/>
          <w:numId w:val="39"/>
        </w:numPr>
        <w:spacing w:before="240" w:after="0" w:line="360" w:lineRule="auto"/>
        <w:jc w:val="both"/>
        <w:rPr>
          <w:rFonts w:ascii="Arial" w:hAnsi="Arial" w:cs="Arial"/>
          <w:color w:val="auto"/>
          <w:lang w:val="en-ZA"/>
        </w:rPr>
      </w:pPr>
      <w:r w:rsidRPr="007C2AC5">
        <w:rPr>
          <w:rFonts w:ascii="Arial" w:hAnsi="Arial" w:cs="Arial"/>
          <w:color w:val="auto"/>
          <w:lang w:val="en-ZA"/>
        </w:rPr>
        <w:t xml:space="preserve">Attendance registers must be signed by community members during the information sharing sessions and community outreach programs as proof that they have </w:t>
      </w:r>
      <w:r w:rsidR="00454D47" w:rsidRPr="007C2AC5">
        <w:rPr>
          <w:rFonts w:ascii="Arial" w:hAnsi="Arial" w:cs="Arial"/>
          <w:color w:val="auto"/>
          <w:lang w:val="en-ZA"/>
        </w:rPr>
        <w:t>been informed about the contents of the Policy and that they understand the implications thereof.</w:t>
      </w:r>
      <w:r w:rsidR="00593EC0" w:rsidRPr="007C2AC5">
        <w:rPr>
          <w:rFonts w:ascii="Arial" w:hAnsi="Arial" w:cs="Arial"/>
          <w:color w:val="auto"/>
          <w:lang w:val="en-ZA"/>
        </w:rPr>
        <w:t xml:space="preserve"> </w:t>
      </w:r>
    </w:p>
    <w:p w14:paraId="141FCA69" w14:textId="77777777" w:rsidR="007C2AC5" w:rsidRPr="007C2AC5" w:rsidRDefault="007C2AC5" w:rsidP="007C2AC5">
      <w:pPr>
        <w:pStyle w:val="ListParagraph"/>
        <w:rPr>
          <w:rFonts w:ascii="Arial" w:hAnsi="Arial" w:cs="Arial"/>
          <w:color w:val="auto"/>
          <w:lang w:val="en-ZA"/>
        </w:rPr>
      </w:pPr>
    </w:p>
    <w:p w14:paraId="22A4D66B" w14:textId="77777777" w:rsidR="007C2AC5" w:rsidRPr="007C2AC5" w:rsidRDefault="007C2AC5" w:rsidP="007C2AC5">
      <w:pPr>
        <w:pStyle w:val="ListParagraph"/>
        <w:spacing w:before="240" w:after="0" w:line="360" w:lineRule="auto"/>
        <w:ind w:firstLine="0"/>
        <w:jc w:val="both"/>
        <w:rPr>
          <w:rFonts w:ascii="Arial" w:hAnsi="Arial" w:cs="Arial"/>
          <w:color w:val="auto"/>
          <w:lang w:val="en-ZA"/>
        </w:rPr>
      </w:pPr>
    </w:p>
    <w:p w14:paraId="28C28A29" w14:textId="77777777" w:rsidR="00454D47" w:rsidRPr="007C2AC5" w:rsidRDefault="00454D47" w:rsidP="00454D47">
      <w:pPr>
        <w:pStyle w:val="ListParagraph"/>
        <w:spacing w:before="240" w:after="0" w:line="360" w:lineRule="auto"/>
        <w:ind w:firstLine="0"/>
        <w:jc w:val="both"/>
        <w:rPr>
          <w:rFonts w:ascii="Arial" w:hAnsi="Arial" w:cs="Arial"/>
          <w:color w:val="auto"/>
          <w:lang w:val="en-ZA"/>
        </w:rPr>
      </w:pPr>
    </w:p>
    <w:p w14:paraId="4A3AFEB7" w14:textId="77777777" w:rsidR="00857030" w:rsidRPr="007C2AC5" w:rsidRDefault="00AE060F" w:rsidP="006E71EF">
      <w:pPr>
        <w:pStyle w:val="ListParagraph"/>
        <w:numPr>
          <w:ilvl w:val="3"/>
          <w:numId w:val="26"/>
        </w:numPr>
        <w:spacing w:before="240" w:after="0" w:line="360" w:lineRule="auto"/>
        <w:ind w:left="360"/>
        <w:jc w:val="both"/>
        <w:rPr>
          <w:rFonts w:ascii="Arial" w:hAnsi="Arial" w:cs="Arial"/>
          <w:color w:val="auto"/>
          <w:lang w:val="en-ZA"/>
        </w:rPr>
      </w:pPr>
      <w:r w:rsidRPr="007C2AC5">
        <w:rPr>
          <w:rFonts w:ascii="Arial" w:eastAsia="Cambria" w:hAnsi="Arial" w:cs="Arial"/>
          <w:b/>
          <w:color w:val="auto"/>
          <w:lang w:val="en-ZA"/>
        </w:rPr>
        <w:t xml:space="preserve"> </w:t>
      </w:r>
      <w:r w:rsidR="00454D47" w:rsidRPr="007C2AC5">
        <w:rPr>
          <w:rFonts w:ascii="Arial" w:eastAsia="Cambria" w:hAnsi="Arial" w:cs="Arial"/>
          <w:b/>
          <w:color w:val="auto"/>
          <w:lang w:val="en-ZA"/>
        </w:rPr>
        <w:t xml:space="preserve">MISCONDUCT BY OFFICIALS  </w:t>
      </w:r>
    </w:p>
    <w:p w14:paraId="544A98AF" w14:textId="77777777" w:rsidR="00857030" w:rsidRPr="007C2AC5" w:rsidRDefault="00593EC0" w:rsidP="006E71EF">
      <w:pPr>
        <w:numPr>
          <w:ilvl w:val="0"/>
          <w:numId w:val="45"/>
        </w:numPr>
        <w:spacing w:before="240" w:after="0" w:line="360" w:lineRule="auto"/>
        <w:ind w:left="810"/>
        <w:jc w:val="both"/>
        <w:rPr>
          <w:rFonts w:ascii="Arial" w:hAnsi="Arial" w:cs="Arial"/>
          <w:color w:val="auto"/>
          <w:lang w:val="en-ZA"/>
        </w:rPr>
      </w:pPr>
      <w:r w:rsidRPr="007C2AC5">
        <w:rPr>
          <w:rFonts w:ascii="Arial" w:hAnsi="Arial" w:cs="Arial"/>
          <w:color w:val="auto"/>
          <w:lang w:val="en-ZA"/>
        </w:rPr>
        <w:t xml:space="preserve">Any official of the municipality commits an act of misconduct if he/she deliberately or negligently-   </w:t>
      </w:r>
    </w:p>
    <w:p w14:paraId="4CD0421F" w14:textId="77777777" w:rsidR="00857030" w:rsidRPr="007C2AC5" w:rsidRDefault="00593EC0" w:rsidP="006E71EF">
      <w:pPr>
        <w:numPr>
          <w:ilvl w:val="2"/>
          <w:numId w:val="42"/>
        </w:numPr>
        <w:spacing w:before="240" w:after="0" w:line="360" w:lineRule="auto"/>
        <w:ind w:left="1080"/>
        <w:jc w:val="both"/>
        <w:rPr>
          <w:rFonts w:ascii="Arial" w:hAnsi="Arial" w:cs="Arial"/>
          <w:color w:val="auto"/>
          <w:lang w:val="en-ZA"/>
        </w:rPr>
      </w:pPr>
      <w:r w:rsidRPr="007C2AC5">
        <w:rPr>
          <w:rFonts w:ascii="Arial" w:hAnsi="Arial" w:cs="Arial"/>
          <w:color w:val="auto"/>
          <w:lang w:val="en-ZA"/>
        </w:rPr>
        <w:t xml:space="preserve">contravenes a provision of this </w:t>
      </w:r>
      <w:r w:rsidR="00A11B4D" w:rsidRPr="007C2AC5">
        <w:rPr>
          <w:rFonts w:ascii="Arial" w:hAnsi="Arial" w:cs="Arial"/>
          <w:color w:val="auto"/>
          <w:lang w:val="en-ZA"/>
        </w:rPr>
        <w:t>Policy</w:t>
      </w:r>
      <w:r w:rsidRPr="007C2AC5">
        <w:rPr>
          <w:rFonts w:ascii="Arial" w:hAnsi="Arial" w:cs="Arial"/>
          <w:color w:val="auto"/>
          <w:lang w:val="en-ZA"/>
        </w:rPr>
        <w:t xml:space="preserve">;  </w:t>
      </w:r>
    </w:p>
    <w:p w14:paraId="6C858337" w14:textId="77777777" w:rsidR="00857030" w:rsidRPr="007C2AC5" w:rsidRDefault="00593EC0" w:rsidP="006E71EF">
      <w:pPr>
        <w:numPr>
          <w:ilvl w:val="2"/>
          <w:numId w:val="42"/>
        </w:numPr>
        <w:spacing w:before="240" w:after="0" w:line="360" w:lineRule="auto"/>
        <w:ind w:left="1080"/>
        <w:jc w:val="both"/>
        <w:rPr>
          <w:rFonts w:ascii="Arial" w:hAnsi="Arial" w:cs="Arial"/>
          <w:color w:val="auto"/>
          <w:lang w:val="en-ZA"/>
        </w:rPr>
      </w:pPr>
      <w:r w:rsidRPr="007C2AC5">
        <w:rPr>
          <w:rFonts w:ascii="Arial" w:hAnsi="Arial" w:cs="Arial"/>
          <w:color w:val="auto"/>
          <w:lang w:val="en-ZA"/>
        </w:rPr>
        <w:t xml:space="preserve">fails to comply with a duty imposed by a provision of this </w:t>
      </w:r>
      <w:r w:rsidR="00A11B4D" w:rsidRPr="007C2AC5">
        <w:rPr>
          <w:rFonts w:ascii="Arial" w:hAnsi="Arial" w:cs="Arial"/>
          <w:color w:val="auto"/>
          <w:lang w:val="en-ZA"/>
        </w:rPr>
        <w:t>Policy</w:t>
      </w:r>
      <w:r w:rsidRPr="007C2AC5">
        <w:rPr>
          <w:rFonts w:ascii="Arial" w:hAnsi="Arial" w:cs="Arial"/>
          <w:color w:val="auto"/>
          <w:lang w:val="en-ZA"/>
        </w:rPr>
        <w:t xml:space="preserve">;  </w:t>
      </w:r>
    </w:p>
    <w:p w14:paraId="5907BAA8" w14:textId="77777777" w:rsidR="00857030" w:rsidRPr="007C2AC5" w:rsidRDefault="00593EC0" w:rsidP="006E71EF">
      <w:pPr>
        <w:numPr>
          <w:ilvl w:val="2"/>
          <w:numId w:val="42"/>
        </w:numPr>
        <w:spacing w:before="240" w:after="0" w:line="360" w:lineRule="auto"/>
        <w:ind w:left="1080"/>
        <w:jc w:val="both"/>
        <w:rPr>
          <w:rFonts w:ascii="Arial" w:hAnsi="Arial" w:cs="Arial"/>
          <w:color w:val="auto"/>
          <w:lang w:val="en-ZA"/>
        </w:rPr>
      </w:pPr>
      <w:r w:rsidRPr="007C2AC5">
        <w:rPr>
          <w:rFonts w:ascii="Arial" w:hAnsi="Arial" w:cs="Arial"/>
          <w:color w:val="auto"/>
          <w:lang w:val="en-ZA"/>
        </w:rPr>
        <w:lastRenderedPageBreak/>
        <w:t xml:space="preserve">makes or permits, or instructs another official of the municipality to make an unauthorised, irregular or fruitless and wasteful expenditure; or  </w:t>
      </w:r>
    </w:p>
    <w:p w14:paraId="1890AB9B" w14:textId="77777777" w:rsidR="00857030" w:rsidRPr="007C2AC5" w:rsidRDefault="00593EC0" w:rsidP="006E71EF">
      <w:pPr>
        <w:numPr>
          <w:ilvl w:val="2"/>
          <w:numId w:val="42"/>
        </w:numPr>
        <w:spacing w:before="240" w:after="0" w:line="360" w:lineRule="auto"/>
        <w:ind w:left="1080"/>
        <w:jc w:val="both"/>
        <w:rPr>
          <w:rFonts w:ascii="Arial" w:hAnsi="Arial" w:cs="Arial"/>
          <w:color w:val="auto"/>
          <w:lang w:val="en-ZA"/>
        </w:rPr>
      </w:pPr>
      <w:proofErr w:type="gramStart"/>
      <w:r w:rsidRPr="007C2AC5">
        <w:rPr>
          <w:rFonts w:ascii="Arial" w:hAnsi="Arial" w:cs="Arial"/>
          <w:color w:val="auto"/>
          <w:lang w:val="en-ZA"/>
        </w:rPr>
        <w:t>provides</w:t>
      </w:r>
      <w:proofErr w:type="gramEnd"/>
      <w:r w:rsidRPr="007C2AC5">
        <w:rPr>
          <w:rFonts w:ascii="Arial" w:hAnsi="Arial" w:cs="Arial"/>
          <w:color w:val="auto"/>
          <w:lang w:val="en-ZA"/>
        </w:rPr>
        <w:t xml:space="preserve"> incorrect or misleading information in any document or report relating to any activity in terms of this </w:t>
      </w:r>
      <w:r w:rsidR="00A11B4D" w:rsidRPr="007C2AC5">
        <w:rPr>
          <w:rFonts w:ascii="Arial" w:hAnsi="Arial" w:cs="Arial"/>
          <w:color w:val="auto"/>
          <w:lang w:val="en-ZA"/>
        </w:rPr>
        <w:t>Policy</w:t>
      </w:r>
      <w:r w:rsidRPr="007C2AC5">
        <w:rPr>
          <w:rFonts w:ascii="Arial" w:hAnsi="Arial" w:cs="Arial"/>
          <w:color w:val="auto"/>
          <w:lang w:val="en-ZA"/>
        </w:rPr>
        <w:t xml:space="preserve">.  </w:t>
      </w:r>
    </w:p>
    <w:p w14:paraId="0114145B" w14:textId="77777777" w:rsidR="00857030" w:rsidRPr="007C2AC5" w:rsidRDefault="00593EC0" w:rsidP="006E71EF">
      <w:pPr>
        <w:pStyle w:val="ListParagraph"/>
        <w:numPr>
          <w:ilvl w:val="0"/>
          <w:numId w:val="45"/>
        </w:numPr>
        <w:spacing w:before="240" w:after="0" w:line="360" w:lineRule="auto"/>
        <w:ind w:left="810"/>
        <w:jc w:val="both"/>
        <w:rPr>
          <w:rFonts w:ascii="Arial" w:hAnsi="Arial" w:cs="Arial"/>
          <w:color w:val="auto"/>
          <w:lang w:val="en-ZA"/>
        </w:rPr>
      </w:pPr>
      <w:r w:rsidRPr="007C2AC5">
        <w:rPr>
          <w:rFonts w:ascii="Arial" w:hAnsi="Arial" w:cs="Arial"/>
          <w:color w:val="auto"/>
          <w:lang w:val="en-ZA"/>
        </w:rPr>
        <w:t xml:space="preserve">The municipality must -  </w:t>
      </w:r>
    </w:p>
    <w:p w14:paraId="7A5D9FA0" w14:textId="77777777" w:rsidR="00857030" w:rsidRPr="007C2AC5" w:rsidRDefault="00593EC0" w:rsidP="006E71EF">
      <w:pPr>
        <w:numPr>
          <w:ilvl w:val="0"/>
          <w:numId w:val="46"/>
        </w:numPr>
        <w:spacing w:before="240" w:after="0" w:line="360" w:lineRule="auto"/>
        <w:ind w:left="1080"/>
        <w:jc w:val="both"/>
        <w:rPr>
          <w:rFonts w:ascii="Arial" w:hAnsi="Arial" w:cs="Arial"/>
          <w:color w:val="auto"/>
          <w:lang w:val="en-ZA"/>
        </w:rPr>
      </w:pPr>
      <w:r w:rsidRPr="007C2AC5">
        <w:rPr>
          <w:rFonts w:ascii="Arial" w:hAnsi="Arial" w:cs="Arial"/>
          <w:color w:val="auto"/>
          <w:lang w:val="en-ZA"/>
        </w:rPr>
        <w:t xml:space="preserve">investigate allegations of misconduct or suspected misconduct against an official of the municipality unless such allegations or suspicion are speculative or unfounded; and  </w:t>
      </w:r>
    </w:p>
    <w:p w14:paraId="74C1C2A5" w14:textId="77777777" w:rsidR="0041675F" w:rsidRPr="0041675F" w:rsidRDefault="00593EC0">
      <w:pPr>
        <w:numPr>
          <w:ilvl w:val="0"/>
          <w:numId w:val="46"/>
        </w:numPr>
        <w:spacing w:before="240" w:after="0" w:line="360" w:lineRule="auto"/>
        <w:ind w:left="1080"/>
        <w:jc w:val="both"/>
        <w:rPr>
          <w:rFonts w:ascii="Arial" w:hAnsi="Arial" w:cs="Arial"/>
          <w:color w:val="auto"/>
          <w:lang w:val="en-ZA"/>
        </w:rPr>
        <w:pPrChange w:id="108" w:author="CFO" w:date="2019-05-09T12:25:00Z">
          <w:pPr>
            <w:numPr>
              <w:numId w:val="46"/>
            </w:numPr>
            <w:spacing w:before="240" w:after="0" w:line="360" w:lineRule="auto"/>
            <w:ind w:left="2505" w:hanging="180"/>
            <w:jc w:val="both"/>
          </w:pPr>
        </w:pPrChange>
      </w:pPr>
      <w:proofErr w:type="gramStart"/>
      <w:r w:rsidRPr="007C2AC5">
        <w:rPr>
          <w:rFonts w:ascii="Arial" w:hAnsi="Arial" w:cs="Arial"/>
          <w:color w:val="auto"/>
          <w:lang w:val="en-ZA"/>
        </w:rPr>
        <w:t>if</w:t>
      </w:r>
      <w:proofErr w:type="gramEnd"/>
      <w:r w:rsidRPr="007C2AC5">
        <w:rPr>
          <w:rFonts w:ascii="Arial" w:hAnsi="Arial" w:cs="Arial"/>
          <w:color w:val="auto"/>
          <w:lang w:val="en-ZA"/>
        </w:rPr>
        <w:t xml:space="preserve"> the investigation warrants such a step, institute disciplinary proceedings against the official in accordance with systems and procedures referred to in Section 67 of the Municipal Systems Act, read with Schedule 2 of that Act. </w:t>
      </w:r>
      <w:del w:id="109" w:author="CFO" w:date="2019-05-09T12:25:00Z">
        <w:r w:rsidRPr="007C2AC5" w:rsidDel="0041675F">
          <w:rPr>
            <w:rFonts w:ascii="Arial" w:hAnsi="Arial" w:cs="Arial"/>
            <w:color w:val="auto"/>
            <w:lang w:val="en-ZA"/>
          </w:rPr>
          <w:delText xml:space="preserve"> </w:delText>
        </w:r>
      </w:del>
    </w:p>
    <w:p w14:paraId="4855338B" w14:textId="77777777" w:rsidR="00857030" w:rsidRPr="007C2AC5" w:rsidRDefault="009C51B7" w:rsidP="006E71EF">
      <w:pPr>
        <w:pStyle w:val="Heading1"/>
        <w:numPr>
          <w:ilvl w:val="3"/>
          <w:numId w:val="26"/>
        </w:numPr>
        <w:tabs>
          <w:tab w:val="center" w:pos="2189"/>
        </w:tabs>
        <w:spacing w:before="240" w:after="0" w:line="360" w:lineRule="auto"/>
        <w:ind w:left="360"/>
        <w:jc w:val="both"/>
        <w:rPr>
          <w:rFonts w:ascii="Arial" w:hAnsi="Arial" w:cs="Arial"/>
          <w:color w:val="auto"/>
          <w:sz w:val="22"/>
          <w:lang w:val="en-ZA"/>
        </w:rPr>
      </w:pPr>
      <w:r w:rsidRPr="007C2AC5">
        <w:rPr>
          <w:rFonts w:ascii="Arial" w:hAnsi="Arial" w:cs="Arial"/>
          <w:color w:val="auto"/>
          <w:sz w:val="22"/>
          <w:lang w:val="en-ZA"/>
        </w:rPr>
        <w:t xml:space="preserve">  OFFENCES AND PENALTIES  </w:t>
      </w:r>
    </w:p>
    <w:p w14:paraId="07A7423A" w14:textId="77777777" w:rsidR="00857030" w:rsidRPr="007C2AC5" w:rsidRDefault="00593EC0" w:rsidP="009C51B7">
      <w:pPr>
        <w:spacing w:before="240" w:after="0" w:line="360" w:lineRule="auto"/>
        <w:ind w:left="9" w:firstLine="0"/>
        <w:jc w:val="both"/>
        <w:rPr>
          <w:rFonts w:ascii="Arial" w:hAnsi="Arial" w:cs="Arial"/>
          <w:color w:val="auto"/>
          <w:lang w:val="en-ZA"/>
        </w:rPr>
      </w:pPr>
      <w:r w:rsidRPr="007C2AC5">
        <w:rPr>
          <w:rFonts w:ascii="Arial" w:hAnsi="Arial" w:cs="Arial"/>
          <w:b/>
          <w:color w:val="auto"/>
          <w:lang w:val="en-ZA"/>
        </w:rPr>
        <w:t xml:space="preserve"> </w:t>
      </w:r>
      <w:r w:rsidRPr="007C2AC5">
        <w:rPr>
          <w:rFonts w:ascii="Arial" w:hAnsi="Arial" w:cs="Arial"/>
          <w:color w:val="auto"/>
          <w:lang w:val="en-ZA"/>
        </w:rPr>
        <w:t xml:space="preserve">Any person who –  </w:t>
      </w:r>
    </w:p>
    <w:p w14:paraId="36A45FAC" w14:textId="77777777" w:rsidR="00857030" w:rsidRPr="007C2AC5" w:rsidRDefault="00593EC0" w:rsidP="006E71EF">
      <w:pPr>
        <w:numPr>
          <w:ilvl w:val="0"/>
          <w:numId w:val="12"/>
        </w:numPr>
        <w:spacing w:before="240" w:after="0" w:line="360" w:lineRule="auto"/>
        <w:ind w:hanging="360"/>
        <w:jc w:val="both"/>
        <w:rPr>
          <w:rFonts w:ascii="Arial" w:hAnsi="Arial" w:cs="Arial"/>
          <w:color w:val="auto"/>
          <w:lang w:val="en-ZA"/>
        </w:rPr>
      </w:pPr>
      <w:r w:rsidRPr="007C2AC5">
        <w:rPr>
          <w:rFonts w:ascii="Arial" w:hAnsi="Arial" w:cs="Arial"/>
          <w:color w:val="auto"/>
          <w:lang w:val="en-ZA"/>
        </w:rPr>
        <w:t>knowingly provides false or misleading information in an applic</w:t>
      </w:r>
      <w:r w:rsidR="009C51B7" w:rsidRPr="007C2AC5">
        <w:rPr>
          <w:rFonts w:ascii="Arial" w:hAnsi="Arial" w:cs="Arial"/>
          <w:color w:val="auto"/>
          <w:lang w:val="en-ZA"/>
        </w:rPr>
        <w:t>ation for indigent support;</w:t>
      </w:r>
    </w:p>
    <w:p w14:paraId="5AF71097" w14:textId="77777777" w:rsidR="00857030" w:rsidRPr="007C2AC5" w:rsidRDefault="00593EC0" w:rsidP="006E71EF">
      <w:pPr>
        <w:numPr>
          <w:ilvl w:val="0"/>
          <w:numId w:val="12"/>
        </w:numPr>
        <w:spacing w:before="240" w:after="0" w:line="360" w:lineRule="auto"/>
        <w:ind w:hanging="360"/>
        <w:jc w:val="both"/>
        <w:rPr>
          <w:rFonts w:ascii="Arial" w:hAnsi="Arial" w:cs="Arial"/>
          <w:color w:val="auto"/>
          <w:lang w:val="en-ZA"/>
        </w:rPr>
      </w:pPr>
      <w:r w:rsidRPr="007C2AC5">
        <w:rPr>
          <w:rFonts w:ascii="Arial" w:hAnsi="Arial" w:cs="Arial"/>
          <w:color w:val="auto"/>
          <w:lang w:val="en-ZA"/>
        </w:rPr>
        <w:t>fails to notify the municipality of change in status to the extent that the income threshold deter</w:t>
      </w:r>
      <w:r w:rsidR="00D51702" w:rsidRPr="007C2AC5">
        <w:rPr>
          <w:rFonts w:ascii="Arial" w:hAnsi="Arial" w:cs="Arial"/>
          <w:color w:val="auto"/>
          <w:lang w:val="en-ZA"/>
        </w:rPr>
        <w:t xml:space="preserve">mined annually is exceeded; </w:t>
      </w:r>
    </w:p>
    <w:p w14:paraId="53445928" w14:textId="77777777" w:rsidR="00857030" w:rsidRPr="007C2AC5" w:rsidRDefault="00593EC0" w:rsidP="006E71EF">
      <w:pPr>
        <w:numPr>
          <w:ilvl w:val="0"/>
          <w:numId w:val="12"/>
        </w:numPr>
        <w:spacing w:before="240" w:after="0" w:line="360" w:lineRule="auto"/>
        <w:ind w:hanging="360"/>
        <w:jc w:val="both"/>
        <w:rPr>
          <w:rFonts w:ascii="Arial" w:hAnsi="Arial" w:cs="Arial"/>
          <w:color w:val="auto"/>
          <w:lang w:val="en-ZA"/>
        </w:rPr>
      </w:pPr>
      <w:r w:rsidRPr="007C2AC5">
        <w:rPr>
          <w:rFonts w:ascii="Arial" w:hAnsi="Arial" w:cs="Arial"/>
          <w:color w:val="auto"/>
          <w:lang w:val="en-ZA"/>
        </w:rPr>
        <w:t xml:space="preserve">interferes with or obstructs an official of the municipality in the execution of his/her duties performed in terms if this </w:t>
      </w:r>
      <w:r w:rsidR="00A11B4D" w:rsidRPr="007C2AC5">
        <w:rPr>
          <w:rFonts w:ascii="Arial" w:hAnsi="Arial" w:cs="Arial"/>
          <w:color w:val="auto"/>
          <w:lang w:val="en-ZA"/>
        </w:rPr>
        <w:t>Policy</w:t>
      </w:r>
      <w:r w:rsidR="00D51702" w:rsidRPr="007C2AC5">
        <w:rPr>
          <w:rFonts w:ascii="Arial" w:hAnsi="Arial" w:cs="Arial"/>
          <w:color w:val="auto"/>
          <w:lang w:val="en-ZA"/>
        </w:rPr>
        <w:t xml:space="preserve">; </w:t>
      </w:r>
    </w:p>
    <w:p w14:paraId="001D2761" w14:textId="77777777" w:rsidR="00857030" w:rsidRPr="007C2AC5" w:rsidRDefault="00593EC0" w:rsidP="006E71EF">
      <w:pPr>
        <w:numPr>
          <w:ilvl w:val="0"/>
          <w:numId w:val="12"/>
        </w:numPr>
        <w:spacing w:before="240" w:after="0" w:line="360" w:lineRule="auto"/>
        <w:ind w:hanging="360"/>
        <w:jc w:val="both"/>
        <w:rPr>
          <w:rFonts w:ascii="Arial" w:hAnsi="Arial" w:cs="Arial"/>
          <w:color w:val="auto"/>
          <w:lang w:val="en-ZA"/>
        </w:rPr>
      </w:pPr>
      <w:r w:rsidRPr="007C2AC5">
        <w:rPr>
          <w:rFonts w:ascii="Arial" w:hAnsi="Arial" w:cs="Arial"/>
          <w:color w:val="auto"/>
          <w:lang w:val="en-ZA"/>
        </w:rPr>
        <w:t xml:space="preserve">interferes with any measuring- or restrictive device provided by the municipality in terms of the Indigent Support </w:t>
      </w:r>
      <w:r w:rsidR="00A11B4D" w:rsidRPr="007C2AC5">
        <w:rPr>
          <w:rFonts w:ascii="Arial" w:hAnsi="Arial" w:cs="Arial"/>
          <w:color w:val="auto"/>
          <w:lang w:val="en-ZA"/>
        </w:rPr>
        <w:t>Policy</w:t>
      </w:r>
      <w:r w:rsidRPr="007C2AC5">
        <w:rPr>
          <w:rFonts w:ascii="Arial" w:hAnsi="Arial" w:cs="Arial"/>
          <w:color w:val="auto"/>
          <w:lang w:val="en-ZA"/>
        </w:rPr>
        <w:t xml:space="preserve">;  </w:t>
      </w:r>
    </w:p>
    <w:p w14:paraId="797C7187" w14:textId="77777777" w:rsidR="00857030" w:rsidRPr="007C2AC5" w:rsidRDefault="00013321" w:rsidP="00D51702">
      <w:pPr>
        <w:spacing w:before="240" w:after="0" w:line="360" w:lineRule="auto"/>
        <w:jc w:val="both"/>
        <w:rPr>
          <w:rFonts w:ascii="Arial" w:hAnsi="Arial" w:cs="Arial"/>
          <w:color w:val="auto"/>
          <w:lang w:val="en-ZA"/>
        </w:rPr>
      </w:pPr>
      <w:r w:rsidRPr="007C2AC5">
        <w:rPr>
          <w:rFonts w:ascii="Arial" w:hAnsi="Arial" w:cs="Arial"/>
          <w:color w:val="auto"/>
          <w:lang w:val="en-ZA"/>
        </w:rPr>
        <w:t xml:space="preserve"> OR </w:t>
      </w:r>
      <w:r w:rsidR="00D51702" w:rsidRPr="007C2AC5">
        <w:rPr>
          <w:rFonts w:ascii="Arial" w:hAnsi="Arial" w:cs="Arial"/>
          <w:color w:val="auto"/>
          <w:lang w:val="en-ZA"/>
        </w:rPr>
        <w:t>c</w:t>
      </w:r>
      <w:r w:rsidR="00593EC0" w:rsidRPr="007C2AC5">
        <w:rPr>
          <w:rFonts w:ascii="Arial" w:hAnsi="Arial" w:cs="Arial"/>
          <w:color w:val="auto"/>
          <w:lang w:val="en-ZA"/>
        </w:rPr>
        <w:t xml:space="preserve">ommits an offence and upon conviction shall be liable to –  </w:t>
      </w:r>
    </w:p>
    <w:p w14:paraId="361C3837" w14:textId="77777777" w:rsidR="00857030" w:rsidRPr="007C2AC5" w:rsidRDefault="00593EC0" w:rsidP="006E71EF">
      <w:pPr>
        <w:numPr>
          <w:ilvl w:val="0"/>
          <w:numId w:val="40"/>
        </w:numPr>
        <w:spacing w:before="240" w:after="0" w:line="360" w:lineRule="auto"/>
        <w:ind w:left="450" w:hanging="360"/>
        <w:jc w:val="both"/>
        <w:rPr>
          <w:rFonts w:ascii="Arial" w:hAnsi="Arial" w:cs="Arial"/>
          <w:color w:val="auto"/>
          <w:lang w:val="en-ZA"/>
        </w:rPr>
      </w:pPr>
      <w:r w:rsidRPr="007C2AC5">
        <w:rPr>
          <w:rFonts w:ascii="Arial" w:hAnsi="Arial" w:cs="Arial"/>
          <w:color w:val="auto"/>
          <w:lang w:val="en-ZA"/>
        </w:rPr>
        <w:t xml:space="preserve">a fine or imprisonment, or either such fine or imprisonment or both such fine and such imprisonment;  </w:t>
      </w:r>
    </w:p>
    <w:p w14:paraId="73A554B1" w14:textId="77777777" w:rsidR="00857030" w:rsidRPr="007C2AC5" w:rsidRDefault="00593EC0" w:rsidP="006E71EF">
      <w:pPr>
        <w:numPr>
          <w:ilvl w:val="0"/>
          <w:numId w:val="40"/>
        </w:numPr>
        <w:spacing w:before="240" w:after="0" w:line="360" w:lineRule="auto"/>
        <w:ind w:left="450" w:hanging="360"/>
        <w:jc w:val="both"/>
        <w:rPr>
          <w:rFonts w:ascii="Arial" w:hAnsi="Arial" w:cs="Arial"/>
          <w:color w:val="auto"/>
          <w:lang w:val="en-ZA"/>
        </w:rPr>
      </w:pPr>
      <w:r w:rsidRPr="007C2AC5">
        <w:rPr>
          <w:rFonts w:ascii="Arial" w:hAnsi="Arial" w:cs="Arial"/>
          <w:color w:val="auto"/>
          <w:lang w:val="en-ZA"/>
        </w:rPr>
        <w:t xml:space="preserve">in the case of a continuing offence –  </w:t>
      </w:r>
    </w:p>
    <w:p w14:paraId="28AF0BC7" w14:textId="77777777" w:rsidR="00857030" w:rsidRPr="007C2AC5" w:rsidRDefault="00593EC0" w:rsidP="006E71EF">
      <w:pPr>
        <w:numPr>
          <w:ilvl w:val="1"/>
          <w:numId w:val="41"/>
        </w:numPr>
        <w:spacing w:before="240" w:after="0" w:line="360" w:lineRule="auto"/>
        <w:ind w:left="810" w:hanging="360"/>
        <w:jc w:val="both"/>
        <w:rPr>
          <w:rFonts w:ascii="Arial" w:hAnsi="Arial" w:cs="Arial"/>
          <w:color w:val="auto"/>
          <w:lang w:val="en-ZA"/>
        </w:rPr>
      </w:pPr>
      <w:r w:rsidRPr="007C2AC5">
        <w:rPr>
          <w:rFonts w:ascii="Arial" w:hAnsi="Arial" w:cs="Arial"/>
          <w:color w:val="auto"/>
          <w:lang w:val="en-ZA"/>
        </w:rPr>
        <w:t xml:space="preserve">an additional fine or an additional period of imprisonment; </w:t>
      </w:r>
    </w:p>
    <w:p w14:paraId="5E63A656" w14:textId="77777777" w:rsidR="00857030" w:rsidRPr="007C2AC5" w:rsidRDefault="00593EC0" w:rsidP="006E71EF">
      <w:pPr>
        <w:numPr>
          <w:ilvl w:val="1"/>
          <w:numId w:val="41"/>
        </w:numPr>
        <w:spacing w:before="240" w:after="0" w:line="360" w:lineRule="auto"/>
        <w:ind w:left="810" w:hanging="360"/>
        <w:jc w:val="both"/>
        <w:rPr>
          <w:rFonts w:ascii="Arial" w:hAnsi="Arial" w:cs="Arial"/>
          <w:color w:val="auto"/>
          <w:lang w:val="en-ZA"/>
        </w:rPr>
      </w:pPr>
      <w:r w:rsidRPr="007C2AC5">
        <w:rPr>
          <w:rFonts w:ascii="Arial" w:hAnsi="Arial" w:cs="Arial"/>
          <w:color w:val="auto"/>
          <w:lang w:val="en-ZA"/>
        </w:rPr>
        <w:lastRenderedPageBreak/>
        <w:t xml:space="preserve">such additional imprisonment </w:t>
      </w:r>
      <w:r w:rsidR="00D51702" w:rsidRPr="007C2AC5">
        <w:rPr>
          <w:rFonts w:ascii="Arial" w:hAnsi="Arial" w:cs="Arial"/>
          <w:color w:val="auto"/>
          <w:lang w:val="en-ZA"/>
        </w:rPr>
        <w:t xml:space="preserve">without the option of a fine; </w:t>
      </w:r>
      <w:r w:rsidRPr="007C2AC5">
        <w:rPr>
          <w:rFonts w:ascii="Arial" w:hAnsi="Arial" w:cs="Arial"/>
          <w:color w:val="auto"/>
          <w:lang w:val="en-ZA"/>
        </w:rPr>
        <w:t xml:space="preserve">   </w:t>
      </w:r>
    </w:p>
    <w:p w14:paraId="2FF1114D" w14:textId="77777777" w:rsidR="00D51702" w:rsidRPr="007C2AC5" w:rsidRDefault="00593EC0" w:rsidP="006E71EF">
      <w:pPr>
        <w:numPr>
          <w:ilvl w:val="1"/>
          <w:numId w:val="41"/>
        </w:numPr>
        <w:spacing w:before="240" w:after="0" w:line="360" w:lineRule="auto"/>
        <w:ind w:left="810" w:right="-10" w:hanging="360"/>
        <w:jc w:val="both"/>
        <w:rPr>
          <w:rFonts w:ascii="Arial" w:hAnsi="Arial" w:cs="Arial"/>
          <w:color w:val="auto"/>
          <w:lang w:val="en-ZA"/>
        </w:rPr>
      </w:pPr>
      <w:r w:rsidRPr="007C2AC5">
        <w:rPr>
          <w:rFonts w:ascii="Arial" w:hAnsi="Arial" w:cs="Arial"/>
          <w:color w:val="auto"/>
          <w:lang w:val="en-ZA"/>
        </w:rPr>
        <w:t>both such add</w:t>
      </w:r>
      <w:r w:rsidR="00D51702" w:rsidRPr="007C2AC5">
        <w:rPr>
          <w:rFonts w:ascii="Arial" w:hAnsi="Arial" w:cs="Arial"/>
          <w:color w:val="auto"/>
          <w:lang w:val="en-ZA"/>
        </w:rPr>
        <w:t xml:space="preserve">itional fine and imprisonment </w:t>
      </w:r>
      <w:r w:rsidRPr="007C2AC5">
        <w:rPr>
          <w:rFonts w:ascii="Arial" w:hAnsi="Arial" w:cs="Arial"/>
          <w:color w:val="auto"/>
          <w:lang w:val="en-ZA"/>
        </w:rPr>
        <w:t xml:space="preserve">for each day on </w:t>
      </w:r>
      <w:r w:rsidR="00D51702" w:rsidRPr="007C2AC5">
        <w:rPr>
          <w:rFonts w:ascii="Arial" w:hAnsi="Arial" w:cs="Arial"/>
          <w:color w:val="auto"/>
          <w:lang w:val="en-ZA"/>
        </w:rPr>
        <w:t>which such offence is continued; and</w:t>
      </w:r>
    </w:p>
    <w:p w14:paraId="4E318B91" w14:textId="77777777" w:rsidR="00857030" w:rsidRPr="007C2AC5" w:rsidRDefault="00D51702" w:rsidP="006E71EF">
      <w:pPr>
        <w:numPr>
          <w:ilvl w:val="1"/>
          <w:numId w:val="41"/>
        </w:numPr>
        <w:spacing w:before="240" w:after="0" w:line="360" w:lineRule="auto"/>
        <w:ind w:left="810" w:right="-10" w:hanging="360"/>
        <w:jc w:val="both"/>
        <w:rPr>
          <w:rFonts w:ascii="Arial" w:hAnsi="Arial" w:cs="Arial"/>
          <w:color w:val="auto"/>
          <w:lang w:val="en-ZA"/>
        </w:rPr>
      </w:pPr>
      <w:r w:rsidRPr="007C2AC5">
        <w:rPr>
          <w:rFonts w:ascii="Arial" w:hAnsi="Arial" w:cs="Arial"/>
          <w:color w:val="auto"/>
          <w:lang w:val="en-ZA"/>
        </w:rPr>
        <w:t xml:space="preserve"> </w:t>
      </w:r>
      <w:proofErr w:type="gramStart"/>
      <w:r w:rsidR="00593EC0" w:rsidRPr="007C2AC5">
        <w:rPr>
          <w:rFonts w:ascii="Arial" w:hAnsi="Arial" w:cs="Arial"/>
          <w:color w:val="auto"/>
          <w:lang w:val="en-ZA"/>
        </w:rPr>
        <w:t>a</w:t>
      </w:r>
      <w:proofErr w:type="gramEnd"/>
      <w:r w:rsidR="00593EC0" w:rsidRPr="007C2AC5">
        <w:rPr>
          <w:rFonts w:ascii="Arial" w:hAnsi="Arial" w:cs="Arial"/>
          <w:color w:val="auto"/>
          <w:lang w:val="en-ZA"/>
        </w:rPr>
        <w:t xml:space="preserve"> further amount equal to any costs and expenses found by the court to have been incurred by the municipality as result of such contravention</w:t>
      </w:r>
      <w:r w:rsidRPr="007C2AC5">
        <w:rPr>
          <w:rFonts w:ascii="Arial" w:hAnsi="Arial" w:cs="Arial"/>
          <w:color w:val="auto"/>
          <w:lang w:val="en-ZA"/>
        </w:rPr>
        <w:t>, omission</w:t>
      </w:r>
      <w:r w:rsidR="00593EC0" w:rsidRPr="007C2AC5">
        <w:rPr>
          <w:rFonts w:ascii="Arial" w:hAnsi="Arial" w:cs="Arial"/>
          <w:color w:val="auto"/>
          <w:lang w:val="en-ZA"/>
        </w:rPr>
        <w:t xml:space="preserve"> or failure</w:t>
      </w:r>
      <w:r w:rsidRPr="007C2AC5">
        <w:rPr>
          <w:rFonts w:ascii="Arial" w:hAnsi="Arial" w:cs="Arial"/>
          <w:color w:val="auto"/>
          <w:lang w:val="en-ZA"/>
        </w:rPr>
        <w:t xml:space="preserve"> to comply</w:t>
      </w:r>
      <w:r w:rsidR="00593EC0" w:rsidRPr="007C2AC5">
        <w:rPr>
          <w:rFonts w:ascii="Arial" w:hAnsi="Arial" w:cs="Arial"/>
          <w:color w:val="auto"/>
          <w:lang w:val="en-ZA"/>
        </w:rPr>
        <w:t xml:space="preserve">.  </w:t>
      </w:r>
    </w:p>
    <w:p w14:paraId="5DC41649" w14:textId="77777777" w:rsidR="00857030" w:rsidRPr="007C2AC5" w:rsidRDefault="00D51702" w:rsidP="006E71EF">
      <w:pPr>
        <w:pStyle w:val="Heading1"/>
        <w:numPr>
          <w:ilvl w:val="3"/>
          <w:numId w:val="26"/>
        </w:numPr>
        <w:tabs>
          <w:tab w:val="center" w:pos="1250"/>
        </w:tabs>
        <w:spacing w:before="240" w:after="0" w:line="360" w:lineRule="auto"/>
        <w:ind w:left="360"/>
        <w:jc w:val="both"/>
        <w:rPr>
          <w:rFonts w:ascii="Arial" w:hAnsi="Arial" w:cs="Arial"/>
          <w:color w:val="auto"/>
          <w:sz w:val="22"/>
          <w:lang w:val="en-ZA"/>
        </w:rPr>
      </w:pPr>
      <w:r w:rsidRPr="007C2AC5">
        <w:rPr>
          <w:rFonts w:ascii="Arial" w:hAnsi="Arial" w:cs="Arial"/>
          <w:color w:val="auto"/>
          <w:sz w:val="22"/>
          <w:lang w:val="en-ZA"/>
        </w:rPr>
        <w:t xml:space="preserve">  AUTHENTICATION AND SERVING OF NOTICES</w:t>
      </w:r>
    </w:p>
    <w:p w14:paraId="4697DBD7" w14:textId="77777777" w:rsidR="00D51702" w:rsidRPr="007C2AC5" w:rsidRDefault="00D51702" w:rsidP="00D51702">
      <w:pPr>
        <w:rPr>
          <w:color w:val="auto"/>
          <w:lang w:val="en-ZA"/>
        </w:rPr>
      </w:pPr>
    </w:p>
    <w:p w14:paraId="4AD9A178" w14:textId="77777777" w:rsidR="00857030" w:rsidRPr="007C2AC5" w:rsidRDefault="00593EC0" w:rsidP="006E71EF">
      <w:pPr>
        <w:pStyle w:val="ListParagraph"/>
        <w:numPr>
          <w:ilvl w:val="1"/>
          <w:numId w:val="47"/>
        </w:numPr>
        <w:ind w:left="450"/>
        <w:rPr>
          <w:color w:val="auto"/>
          <w:lang w:val="en-ZA"/>
        </w:rPr>
      </w:pPr>
      <w:r w:rsidRPr="007C2AC5">
        <w:rPr>
          <w:rFonts w:ascii="Arial" w:hAnsi="Arial" w:cs="Arial"/>
          <w:color w:val="auto"/>
          <w:lang w:val="en-ZA"/>
        </w:rPr>
        <w:t xml:space="preserve">Any notice or other document that is served on a person is regarded as duly served -  </w:t>
      </w:r>
    </w:p>
    <w:p w14:paraId="1A1454AF" w14:textId="77777777" w:rsidR="00857030" w:rsidRPr="007C2AC5" w:rsidRDefault="00593EC0" w:rsidP="006E71EF">
      <w:pPr>
        <w:numPr>
          <w:ilvl w:val="0"/>
          <w:numId w:val="13"/>
        </w:numPr>
        <w:spacing w:before="240" w:after="0" w:line="360" w:lineRule="auto"/>
        <w:ind w:left="900" w:hanging="360"/>
        <w:jc w:val="both"/>
        <w:rPr>
          <w:rFonts w:ascii="Arial" w:hAnsi="Arial" w:cs="Arial"/>
          <w:color w:val="auto"/>
          <w:lang w:val="en-ZA"/>
        </w:rPr>
      </w:pPr>
      <w:r w:rsidRPr="007C2AC5">
        <w:rPr>
          <w:rFonts w:ascii="Arial" w:hAnsi="Arial" w:cs="Arial"/>
          <w:color w:val="auto"/>
          <w:lang w:val="en-ZA"/>
        </w:rPr>
        <w:t xml:space="preserve">when it has been delivered to that person personally;  </w:t>
      </w:r>
    </w:p>
    <w:p w14:paraId="19017A1E" w14:textId="77777777" w:rsidR="00857030" w:rsidRPr="007C2AC5" w:rsidRDefault="00593EC0" w:rsidP="006E71EF">
      <w:pPr>
        <w:numPr>
          <w:ilvl w:val="0"/>
          <w:numId w:val="13"/>
        </w:numPr>
        <w:spacing w:before="240" w:after="0" w:line="360" w:lineRule="auto"/>
        <w:ind w:left="900" w:hanging="360"/>
        <w:jc w:val="both"/>
        <w:rPr>
          <w:rFonts w:ascii="Arial" w:hAnsi="Arial" w:cs="Arial"/>
          <w:color w:val="auto"/>
          <w:lang w:val="en-ZA"/>
        </w:rPr>
      </w:pPr>
      <w:r w:rsidRPr="007C2AC5">
        <w:rPr>
          <w:rFonts w:ascii="Arial" w:hAnsi="Arial" w:cs="Arial"/>
          <w:color w:val="auto"/>
          <w:lang w:val="en-ZA"/>
        </w:rPr>
        <w:t xml:space="preserve">when it has been left at that person’s place of residence or business in the Republic with a person over the age of 16 years;  </w:t>
      </w:r>
    </w:p>
    <w:p w14:paraId="68B6A1BE" w14:textId="77777777" w:rsidR="00857030" w:rsidRPr="007C2AC5" w:rsidRDefault="00593EC0" w:rsidP="006E71EF">
      <w:pPr>
        <w:numPr>
          <w:ilvl w:val="0"/>
          <w:numId w:val="13"/>
        </w:numPr>
        <w:spacing w:before="240" w:after="0" w:line="360" w:lineRule="auto"/>
        <w:ind w:left="900" w:hanging="360"/>
        <w:jc w:val="both"/>
        <w:rPr>
          <w:rFonts w:ascii="Arial" w:hAnsi="Arial" w:cs="Arial"/>
          <w:color w:val="auto"/>
          <w:lang w:val="en-ZA"/>
        </w:rPr>
      </w:pPr>
      <w:r w:rsidRPr="007C2AC5">
        <w:rPr>
          <w:rFonts w:ascii="Arial" w:hAnsi="Arial" w:cs="Arial"/>
          <w:color w:val="auto"/>
          <w:lang w:val="en-ZA"/>
        </w:rPr>
        <w:t xml:space="preserve">when it has been posted by registered or certified mail to that person’s last known residential or address in the Republic and an acknowledgement of the posting thereof, from the postal service, is obtained;  </w:t>
      </w:r>
    </w:p>
    <w:p w14:paraId="4167F5DA" w14:textId="77777777" w:rsidR="00857030" w:rsidRPr="007C2AC5" w:rsidRDefault="00593EC0" w:rsidP="006E71EF">
      <w:pPr>
        <w:numPr>
          <w:ilvl w:val="0"/>
          <w:numId w:val="13"/>
        </w:numPr>
        <w:spacing w:before="240" w:after="0" w:line="360" w:lineRule="auto"/>
        <w:ind w:left="900" w:hanging="360"/>
        <w:jc w:val="both"/>
        <w:rPr>
          <w:rFonts w:ascii="Arial" w:hAnsi="Arial" w:cs="Arial"/>
          <w:color w:val="auto"/>
          <w:lang w:val="en-ZA"/>
        </w:rPr>
      </w:pPr>
      <w:r w:rsidRPr="007C2AC5">
        <w:rPr>
          <w:rFonts w:ascii="Arial" w:hAnsi="Arial" w:cs="Arial"/>
          <w:color w:val="auto"/>
          <w:lang w:val="en-ZA"/>
        </w:rPr>
        <w:t xml:space="preserve">if that person’s address in the Republic is unknown, when it has been served on that person’s agent or representative in the Republic in the manner provided by paragraphs  (a), (b) and (c);  </w:t>
      </w:r>
    </w:p>
    <w:p w14:paraId="4C4F8163" w14:textId="77777777" w:rsidR="00857030" w:rsidRPr="007C2AC5" w:rsidRDefault="00593EC0" w:rsidP="006E71EF">
      <w:pPr>
        <w:numPr>
          <w:ilvl w:val="0"/>
          <w:numId w:val="13"/>
        </w:numPr>
        <w:spacing w:before="240" w:after="0" w:line="360" w:lineRule="auto"/>
        <w:ind w:left="900" w:hanging="360"/>
        <w:jc w:val="both"/>
        <w:rPr>
          <w:rFonts w:ascii="Arial" w:hAnsi="Arial" w:cs="Arial"/>
          <w:color w:val="auto"/>
          <w:lang w:val="en-ZA"/>
        </w:rPr>
      </w:pPr>
      <w:r w:rsidRPr="007C2AC5">
        <w:rPr>
          <w:rFonts w:ascii="Arial" w:hAnsi="Arial" w:cs="Arial"/>
          <w:color w:val="auto"/>
          <w:lang w:val="en-ZA"/>
        </w:rPr>
        <w:t xml:space="preserve">if that person’s address, agent or representative in the Republic is unknown, when it has been posted in a conspicuous place on the land or business premises to which it relates;  </w:t>
      </w:r>
    </w:p>
    <w:p w14:paraId="2123A0F6" w14:textId="77777777" w:rsidR="009C463A" w:rsidRPr="007C2AC5" w:rsidRDefault="00593EC0" w:rsidP="006E71EF">
      <w:pPr>
        <w:numPr>
          <w:ilvl w:val="0"/>
          <w:numId w:val="13"/>
        </w:numPr>
        <w:spacing w:before="240" w:after="0" w:line="360" w:lineRule="auto"/>
        <w:ind w:left="900" w:hanging="360"/>
        <w:jc w:val="both"/>
        <w:rPr>
          <w:rFonts w:ascii="Arial" w:hAnsi="Arial" w:cs="Arial"/>
          <w:color w:val="auto"/>
          <w:lang w:val="en-ZA"/>
        </w:rPr>
      </w:pPr>
      <w:r w:rsidRPr="007C2AC5">
        <w:rPr>
          <w:rFonts w:ascii="Arial" w:hAnsi="Arial" w:cs="Arial"/>
          <w:color w:val="auto"/>
          <w:lang w:val="en-ZA"/>
        </w:rPr>
        <w:t>in the event of a body corporate, when it has been delivered at the registered office of the business premises of such body corporate</w:t>
      </w:r>
      <w:r w:rsidR="009C463A" w:rsidRPr="007C2AC5">
        <w:rPr>
          <w:rFonts w:ascii="Arial" w:hAnsi="Arial" w:cs="Arial"/>
          <w:color w:val="auto"/>
          <w:lang w:val="en-ZA"/>
        </w:rPr>
        <w:t xml:space="preserve">; </w:t>
      </w:r>
    </w:p>
    <w:p w14:paraId="6EE2C9B7" w14:textId="77777777" w:rsidR="00857030" w:rsidRPr="007C2AC5" w:rsidRDefault="00593EC0" w:rsidP="006E71EF">
      <w:pPr>
        <w:numPr>
          <w:ilvl w:val="0"/>
          <w:numId w:val="13"/>
        </w:numPr>
        <w:spacing w:before="240" w:after="0" w:line="360" w:lineRule="auto"/>
        <w:ind w:left="900" w:hanging="360"/>
        <w:jc w:val="both"/>
        <w:rPr>
          <w:rFonts w:ascii="Arial" w:hAnsi="Arial" w:cs="Arial"/>
          <w:color w:val="auto"/>
          <w:lang w:val="en-ZA"/>
        </w:rPr>
      </w:pPr>
      <w:r w:rsidRPr="007C2AC5">
        <w:rPr>
          <w:rFonts w:ascii="Arial" w:hAnsi="Arial" w:cs="Arial"/>
          <w:color w:val="auto"/>
          <w:lang w:val="en-ZA"/>
        </w:rPr>
        <w:t xml:space="preserve"> </w:t>
      </w:r>
      <w:r w:rsidR="009C463A" w:rsidRPr="007C2AC5">
        <w:rPr>
          <w:rFonts w:ascii="Arial" w:hAnsi="Arial" w:cs="Arial"/>
          <w:color w:val="auto"/>
          <w:lang w:val="en-ZA"/>
        </w:rPr>
        <w:t xml:space="preserve">Serving </w:t>
      </w:r>
      <w:r w:rsidRPr="007C2AC5">
        <w:rPr>
          <w:rFonts w:ascii="Arial" w:hAnsi="Arial" w:cs="Arial"/>
          <w:color w:val="auto"/>
          <w:lang w:val="en-ZA"/>
        </w:rPr>
        <w:t>o</w:t>
      </w:r>
      <w:r w:rsidR="009C463A" w:rsidRPr="007C2AC5">
        <w:rPr>
          <w:rFonts w:ascii="Arial" w:hAnsi="Arial" w:cs="Arial"/>
          <w:color w:val="auto"/>
          <w:lang w:val="en-ZA"/>
        </w:rPr>
        <w:t>f a copy is deemed to be served with the original;</w:t>
      </w:r>
    </w:p>
    <w:p w14:paraId="0D617535" w14:textId="77777777" w:rsidR="00857030" w:rsidRPr="007C2AC5" w:rsidRDefault="009C463A" w:rsidP="006E71EF">
      <w:pPr>
        <w:numPr>
          <w:ilvl w:val="0"/>
          <w:numId w:val="13"/>
        </w:numPr>
        <w:spacing w:before="240" w:after="0" w:line="360" w:lineRule="auto"/>
        <w:ind w:left="900" w:hanging="360"/>
        <w:jc w:val="both"/>
        <w:rPr>
          <w:rFonts w:ascii="Arial" w:hAnsi="Arial" w:cs="Arial"/>
          <w:color w:val="auto"/>
          <w:lang w:val="en-ZA"/>
        </w:rPr>
      </w:pPr>
      <w:r w:rsidRPr="007C2AC5">
        <w:rPr>
          <w:rFonts w:ascii="Arial" w:hAnsi="Arial" w:cs="Arial"/>
          <w:color w:val="auto"/>
          <w:lang w:val="en-ZA"/>
        </w:rPr>
        <w:t xml:space="preserve">When any notice or other document is served on the owner, occupier, holder of any property </w:t>
      </w:r>
      <w:r w:rsidR="00593EC0" w:rsidRPr="007C2AC5">
        <w:rPr>
          <w:rFonts w:ascii="Arial" w:hAnsi="Arial" w:cs="Arial"/>
          <w:color w:val="auto"/>
          <w:lang w:val="en-ZA"/>
        </w:rPr>
        <w:t xml:space="preserve">or holder of any right in any property, it is sufficient if that person is described in the notice, or other document, as the owner, occupier, holder of the property or holder of the right in question, and it is not necessary to name that person.  </w:t>
      </w:r>
    </w:p>
    <w:p w14:paraId="6EDA3251" w14:textId="77777777" w:rsidR="00F7756D" w:rsidRPr="007C2AC5" w:rsidRDefault="009C463A" w:rsidP="006E71EF">
      <w:pPr>
        <w:pStyle w:val="Heading1"/>
        <w:numPr>
          <w:ilvl w:val="3"/>
          <w:numId w:val="26"/>
        </w:numPr>
        <w:spacing w:before="240" w:after="0" w:line="360" w:lineRule="auto"/>
        <w:ind w:left="360"/>
        <w:jc w:val="both"/>
        <w:rPr>
          <w:rFonts w:ascii="Arial" w:hAnsi="Arial" w:cs="Arial"/>
          <w:color w:val="auto"/>
          <w:sz w:val="22"/>
          <w:lang w:val="en-ZA"/>
        </w:rPr>
      </w:pPr>
      <w:bookmarkStart w:id="110" w:name="_Toc359497066"/>
      <w:r w:rsidRPr="007C2AC5">
        <w:rPr>
          <w:rFonts w:ascii="Arial" w:hAnsi="Arial" w:cs="Arial"/>
          <w:color w:val="auto"/>
          <w:sz w:val="22"/>
          <w:lang w:val="en-ZA"/>
        </w:rPr>
        <w:lastRenderedPageBreak/>
        <w:t xml:space="preserve">  </w:t>
      </w:r>
      <w:r w:rsidR="00A11B4D" w:rsidRPr="007C2AC5">
        <w:rPr>
          <w:rFonts w:ascii="Arial" w:hAnsi="Arial" w:cs="Arial"/>
          <w:color w:val="auto"/>
          <w:sz w:val="22"/>
          <w:lang w:val="en-ZA"/>
        </w:rPr>
        <w:t>POLICY</w:t>
      </w:r>
      <w:r w:rsidR="00F7756D" w:rsidRPr="007C2AC5">
        <w:rPr>
          <w:rFonts w:ascii="Arial" w:hAnsi="Arial" w:cs="Arial"/>
          <w:color w:val="auto"/>
          <w:sz w:val="22"/>
          <w:lang w:val="en-ZA"/>
        </w:rPr>
        <w:t xml:space="preserve"> </w:t>
      </w:r>
      <w:r w:rsidRPr="007C2AC5">
        <w:rPr>
          <w:rFonts w:ascii="Arial" w:hAnsi="Arial" w:cs="Arial"/>
          <w:color w:val="auto"/>
          <w:sz w:val="22"/>
          <w:lang w:val="en-ZA"/>
        </w:rPr>
        <w:t>REPEAL AND COMMENCEMENT DATE</w:t>
      </w:r>
      <w:bookmarkEnd w:id="110"/>
    </w:p>
    <w:p w14:paraId="43C932E1" w14:textId="77777777" w:rsidR="00F7756D" w:rsidRPr="007C2AC5" w:rsidRDefault="00F7756D" w:rsidP="009C463A">
      <w:pPr>
        <w:spacing w:before="240" w:after="0" w:line="360" w:lineRule="auto"/>
        <w:jc w:val="both"/>
        <w:rPr>
          <w:rFonts w:ascii="Arial" w:hAnsi="Arial" w:cs="Arial"/>
          <w:color w:val="auto"/>
          <w:lang w:val="en-ZA"/>
        </w:rPr>
      </w:pPr>
      <w:r w:rsidRPr="007C2AC5">
        <w:rPr>
          <w:rFonts w:ascii="Arial" w:hAnsi="Arial" w:cs="Arial"/>
          <w:color w:val="auto"/>
          <w:lang w:val="en-ZA"/>
        </w:rPr>
        <w:t xml:space="preserve">This </w:t>
      </w:r>
      <w:r w:rsidR="00A11B4D" w:rsidRPr="007C2AC5">
        <w:rPr>
          <w:rFonts w:ascii="Arial" w:hAnsi="Arial" w:cs="Arial"/>
          <w:color w:val="auto"/>
          <w:lang w:val="en-ZA"/>
        </w:rPr>
        <w:t>Policy</w:t>
      </w:r>
      <w:r w:rsidRPr="007C2AC5">
        <w:rPr>
          <w:rFonts w:ascii="Arial" w:hAnsi="Arial" w:cs="Arial"/>
          <w:color w:val="auto"/>
          <w:lang w:val="en-ZA"/>
        </w:rPr>
        <w:t xml:space="preserve"> replaces </w:t>
      </w:r>
      <w:del w:id="111" w:author="CFO" w:date="2019-05-09T12:26:00Z">
        <w:r w:rsidRPr="007C2AC5" w:rsidDel="0041675F">
          <w:rPr>
            <w:rFonts w:ascii="Arial" w:hAnsi="Arial" w:cs="Arial"/>
            <w:color w:val="auto"/>
            <w:lang w:val="en-ZA"/>
          </w:rPr>
          <w:delText xml:space="preserve">any other </w:delText>
        </w:r>
        <w:r w:rsidR="00A11B4D" w:rsidRPr="007C2AC5" w:rsidDel="0041675F">
          <w:rPr>
            <w:rFonts w:ascii="Arial" w:hAnsi="Arial" w:cs="Arial"/>
            <w:color w:val="auto"/>
            <w:lang w:val="en-ZA"/>
          </w:rPr>
          <w:delText>Policy</w:delText>
        </w:r>
        <w:r w:rsidRPr="007C2AC5" w:rsidDel="0041675F">
          <w:rPr>
            <w:rFonts w:ascii="Arial" w:hAnsi="Arial" w:cs="Arial"/>
            <w:color w:val="auto"/>
            <w:lang w:val="en-ZA"/>
          </w:rPr>
          <w:delText xml:space="preserve"> or Council resolutions </w:delText>
        </w:r>
        <w:r w:rsidR="007C2AC5" w:rsidDel="0041675F">
          <w:rPr>
            <w:rFonts w:ascii="Arial" w:hAnsi="Arial" w:cs="Arial"/>
            <w:color w:val="auto"/>
            <w:lang w:val="en-ZA"/>
          </w:rPr>
          <w:delText>of any of the 3 disestablished municipalities that merged into Dr Beyers Naudé Municipality</w:delText>
        </w:r>
      </w:del>
      <w:del w:id="112" w:author="CFO" w:date="2019-05-09T12:27:00Z">
        <w:r w:rsidR="007C2AC5" w:rsidDel="009E3736">
          <w:rPr>
            <w:rFonts w:ascii="Arial" w:hAnsi="Arial" w:cs="Arial"/>
            <w:color w:val="auto"/>
            <w:lang w:val="en-ZA"/>
          </w:rPr>
          <w:delText xml:space="preserve"> as well as</w:delText>
        </w:r>
      </w:del>
      <w:r w:rsidR="007C2AC5">
        <w:rPr>
          <w:rFonts w:ascii="Arial" w:hAnsi="Arial" w:cs="Arial"/>
          <w:color w:val="auto"/>
          <w:lang w:val="en-ZA"/>
        </w:rPr>
        <w:t xml:space="preserve"> any previous policy of Dr </w:t>
      </w:r>
      <w:proofErr w:type="spellStart"/>
      <w:r w:rsidR="007C2AC5">
        <w:rPr>
          <w:rFonts w:ascii="Arial" w:hAnsi="Arial" w:cs="Arial"/>
          <w:color w:val="auto"/>
          <w:lang w:val="en-ZA"/>
        </w:rPr>
        <w:t>Beyers</w:t>
      </w:r>
      <w:proofErr w:type="spellEnd"/>
      <w:r w:rsidR="007C2AC5">
        <w:rPr>
          <w:rFonts w:ascii="Arial" w:hAnsi="Arial" w:cs="Arial"/>
          <w:color w:val="auto"/>
          <w:lang w:val="en-ZA"/>
        </w:rPr>
        <w:t xml:space="preserve"> </w:t>
      </w:r>
      <w:proofErr w:type="spellStart"/>
      <w:r w:rsidR="007C2AC5">
        <w:rPr>
          <w:rFonts w:ascii="Arial" w:hAnsi="Arial" w:cs="Arial"/>
          <w:color w:val="auto"/>
          <w:lang w:val="en-ZA"/>
        </w:rPr>
        <w:t>Naudé</w:t>
      </w:r>
      <w:proofErr w:type="spellEnd"/>
      <w:r w:rsidR="007C2AC5">
        <w:rPr>
          <w:rFonts w:ascii="Arial" w:hAnsi="Arial" w:cs="Arial"/>
          <w:color w:val="auto"/>
          <w:lang w:val="en-ZA"/>
        </w:rPr>
        <w:t xml:space="preserve"> Municipality </w:t>
      </w:r>
      <w:r w:rsidRPr="007C2AC5">
        <w:rPr>
          <w:rFonts w:ascii="Arial" w:hAnsi="Arial" w:cs="Arial"/>
          <w:color w:val="auto"/>
          <w:lang w:val="en-ZA"/>
        </w:rPr>
        <w:t>as fa</w:t>
      </w:r>
      <w:r w:rsidR="005009C5" w:rsidRPr="007C2AC5">
        <w:rPr>
          <w:rFonts w:ascii="Arial" w:hAnsi="Arial" w:cs="Arial"/>
          <w:color w:val="auto"/>
          <w:lang w:val="en-ZA"/>
        </w:rPr>
        <w:t xml:space="preserve">r as </w:t>
      </w:r>
      <w:r w:rsidR="007C2AC5">
        <w:rPr>
          <w:rFonts w:ascii="Arial" w:hAnsi="Arial" w:cs="Arial"/>
          <w:color w:val="auto"/>
          <w:lang w:val="en-ZA"/>
        </w:rPr>
        <w:t>it</w:t>
      </w:r>
      <w:r w:rsidR="005009C5" w:rsidRPr="007C2AC5">
        <w:rPr>
          <w:rFonts w:ascii="Arial" w:hAnsi="Arial" w:cs="Arial"/>
          <w:color w:val="auto"/>
          <w:lang w:val="en-ZA"/>
        </w:rPr>
        <w:t xml:space="preserve"> may refer to indigent subsidies </w:t>
      </w:r>
      <w:r w:rsidRPr="007C2AC5">
        <w:rPr>
          <w:rFonts w:ascii="Arial" w:hAnsi="Arial" w:cs="Arial"/>
          <w:color w:val="auto"/>
          <w:lang w:val="en-ZA"/>
        </w:rPr>
        <w:t xml:space="preserve">as defined in this </w:t>
      </w:r>
      <w:r w:rsidR="00A11B4D" w:rsidRPr="007C2AC5">
        <w:rPr>
          <w:rFonts w:ascii="Arial" w:hAnsi="Arial" w:cs="Arial"/>
          <w:color w:val="auto"/>
          <w:lang w:val="en-ZA"/>
        </w:rPr>
        <w:t>Policy</w:t>
      </w:r>
      <w:r w:rsidRPr="007C2AC5">
        <w:rPr>
          <w:rFonts w:ascii="Arial" w:hAnsi="Arial" w:cs="Arial"/>
          <w:color w:val="auto"/>
          <w:lang w:val="en-ZA"/>
        </w:rPr>
        <w:t>.</w:t>
      </w:r>
    </w:p>
    <w:p w14:paraId="18B1B97B" w14:textId="77777777" w:rsidR="00F7756D" w:rsidRPr="007C2AC5" w:rsidRDefault="00F7756D" w:rsidP="009C463A">
      <w:pPr>
        <w:spacing w:before="240" w:after="0" w:line="360" w:lineRule="auto"/>
        <w:jc w:val="both"/>
        <w:rPr>
          <w:rFonts w:ascii="Arial" w:hAnsi="Arial" w:cs="Arial"/>
          <w:color w:val="auto"/>
          <w:lang w:val="en-ZA"/>
        </w:rPr>
      </w:pPr>
      <w:r w:rsidRPr="007C2AC5">
        <w:rPr>
          <w:rFonts w:ascii="Arial" w:hAnsi="Arial" w:cs="Arial"/>
          <w:color w:val="auto"/>
          <w:lang w:val="en-ZA"/>
        </w:rPr>
        <w:t xml:space="preserve">Once approved or adopted by the Council, the </w:t>
      </w:r>
      <w:del w:id="113" w:author="CFO" w:date="2019-05-09T12:27:00Z">
        <w:r w:rsidR="00451BD3" w:rsidRPr="007C2AC5" w:rsidDel="009E3736">
          <w:rPr>
            <w:rFonts w:ascii="Arial" w:hAnsi="Arial" w:cs="Arial"/>
            <w:color w:val="auto"/>
            <w:lang w:val="en-ZA"/>
          </w:rPr>
          <w:delText>Policy</w:delText>
        </w:r>
      </w:del>
      <w:ins w:id="114" w:author="CFO" w:date="2019-05-09T12:27:00Z">
        <w:r w:rsidR="009E3736">
          <w:rPr>
            <w:rFonts w:ascii="Arial" w:hAnsi="Arial" w:cs="Arial"/>
            <w:color w:val="auto"/>
            <w:lang w:val="en-ZA"/>
          </w:rPr>
          <w:t xml:space="preserve"> Indigent</w:t>
        </w:r>
      </w:ins>
      <w:r w:rsidR="00451BD3" w:rsidRPr="007C2AC5">
        <w:rPr>
          <w:rFonts w:ascii="Arial" w:hAnsi="Arial" w:cs="Arial"/>
          <w:color w:val="auto"/>
          <w:lang w:val="en-ZA"/>
        </w:rPr>
        <w:t xml:space="preserve"> Support Policy</w:t>
      </w:r>
      <w:r w:rsidRPr="007C2AC5">
        <w:rPr>
          <w:rFonts w:ascii="Arial" w:hAnsi="Arial" w:cs="Arial"/>
          <w:color w:val="auto"/>
          <w:lang w:val="en-ZA"/>
        </w:rPr>
        <w:t xml:space="preserve"> will form part of Municipality’s internal control mec</w:t>
      </w:r>
      <w:r w:rsidR="009C463A" w:rsidRPr="007C2AC5">
        <w:rPr>
          <w:rFonts w:ascii="Arial" w:hAnsi="Arial" w:cs="Arial"/>
          <w:color w:val="auto"/>
          <w:lang w:val="en-ZA"/>
        </w:rPr>
        <w:t>hanism, Delegations Register</w:t>
      </w:r>
      <w:r w:rsidRPr="007C2AC5">
        <w:rPr>
          <w:rFonts w:ascii="Arial" w:hAnsi="Arial" w:cs="Arial"/>
          <w:color w:val="auto"/>
          <w:lang w:val="en-ZA"/>
        </w:rPr>
        <w:t xml:space="preserve"> and Financial Regulations of the Dr </w:t>
      </w:r>
      <w:proofErr w:type="spellStart"/>
      <w:r w:rsidRPr="007C2AC5">
        <w:rPr>
          <w:rFonts w:ascii="Arial" w:hAnsi="Arial" w:cs="Arial"/>
          <w:color w:val="auto"/>
          <w:lang w:val="en-ZA"/>
        </w:rPr>
        <w:t>Beyers</w:t>
      </w:r>
      <w:proofErr w:type="spellEnd"/>
      <w:r w:rsidRPr="007C2AC5">
        <w:rPr>
          <w:rFonts w:ascii="Arial" w:hAnsi="Arial" w:cs="Arial"/>
          <w:color w:val="auto"/>
          <w:lang w:val="en-ZA"/>
        </w:rPr>
        <w:t xml:space="preserve"> </w:t>
      </w:r>
      <w:proofErr w:type="spellStart"/>
      <w:r w:rsidR="00BA04D3" w:rsidRPr="007C2AC5">
        <w:rPr>
          <w:rFonts w:ascii="Arial" w:hAnsi="Arial" w:cs="Arial"/>
          <w:color w:val="auto"/>
          <w:lang w:val="en-ZA"/>
        </w:rPr>
        <w:t>Naudé</w:t>
      </w:r>
      <w:proofErr w:type="spellEnd"/>
      <w:r w:rsidRPr="007C2AC5">
        <w:rPr>
          <w:rFonts w:ascii="Arial" w:hAnsi="Arial" w:cs="Arial"/>
          <w:color w:val="auto"/>
          <w:lang w:val="en-ZA"/>
        </w:rPr>
        <w:t xml:space="preserve"> Municipality.</w:t>
      </w:r>
    </w:p>
    <w:p w14:paraId="7525720E" w14:textId="77777777" w:rsidR="00F7756D" w:rsidRPr="007C2AC5" w:rsidRDefault="00F7756D" w:rsidP="009C463A">
      <w:pPr>
        <w:spacing w:before="240" w:after="0" w:line="360" w:lineRule="auto"/>
        <w:jc w:val="both"/>
        <w:rPr>
          <w:rFonts w:ascii="Arial" w:hAnsi="Arial" w:cs="Arial"/>
          <w:color w:val="auto"/>
          <w:lang w:val="en-ZA"/>
        </w:rPr>
      </w:pPr>
      <w:r w:rsidRPr="007C2AC5">
        <w:rPr>
          <w:rFonts w:ascii="Arial" w:hAnsi="Arial" w:cs="Arial"/>
          <w:bCs/>
          <w:color w:val="auto"/>
          <w:lang w:val="en-ZA"/>
        </w:rPr>
        <w:t xml:space="preserve">The implementation of this </w:t>
      </w:r>
      <w:r w:rsidR="00A11B4D" w:rsidRPr="007C2AC5">
        <w:rPr>
          <w:rFonts w:ascii="Arial" w:hAnsi="Arial" w:cs="Arial"/>
          <w:bCs/>
          <w:color w:val="auto"/>
          <w:lang w:val="en-ZA"/>
        </w:rPr>
        <w:t>Policy</w:t>
      </w:r>
      <w:r w:rsidRPr="007C2AC5">
        <w:rPr>
          <w:rFonts w:ascii="Arial" w:hAnsi="Arial" w:cs="Arial"/>
          <w:bCs/>
          <w:color w:val="auto"/>
          <w:lang w:val="en-ZA"/>
        </w:rPr>
        <w:t xml:space="preserve"> takes effect </w:t>
      </w:r>
      <w:r w:rsidR="009C463A" w:rsidRPr="007C2AC5">
        <w:rPr>
          <w:rFonts w:ascii="Arial" w:hAnsi="Arial" w:cs="Arial"/>
          <w:bCs/>
          <w:color w:val="auto"/>
          <w:lang w:val="en-ZA"/>
        </w:rPr>
        <w:t>on 1 July 201</w:t>
      </w:r>
      <w:ins w:id="115" w:author="CFO" w:date="2019-05-09T12:28:00Z">
        <w:r w:rsidR="009E3736">
          <w:rPr>
            <w:rFonts w:ascii="Arial" w:hAnsi="Arial" w:cs="Arial"/>
            <w:bCs/>
            <w:color w:val="auto"/>
            <w:lang w:val="en-ZA"/>
          </w:rPr>
          <w:t>9</w:t>
        </w:r>
      </w:ins>
      <w:del w:id="116" w:author="CFO" w:date="2019-05-09T12:28:00Z">
        <w:r w:rsidR="009C463A" w:rsidRPr="007C2AC5" w:rsidDel="009E3736">
          <w:rPr>
            <w:rFonts w:ascii="Arial" w:hAnsi="Arial" w:cs="Arial"/>
            <w:bCs/>
            <w:color w:val="auto"/>
            <w:lang w:val="en-ZA"/>
          </w:rPr>
          <w:delText>8</w:delText>
        </w:r>
      </w:del>
      <w:r w:rsidRPr="007C2AC5">
        <w:rPr>
          <w:rFonts w:ascii="Arial" w:hAnsi="Arial" w:cs="Arial"/>
          <w:bCs/>
          <w:color w:val="auto"/>
          <w:lang w:val="en-ZA"/>
        </w:rPr>
        <w:t xml:space="preserve"> and the </w:t>
      </w:r>
      <w:r w:rsidR="00A11B4D" w:rsidRPr="007C2AC5">
        <w:rPr>
          <w:rFonts w:ascii="Arial" w:hAnsi="Arial" w:cs="Arial"/>
          <w:bCs/>
          <w:color w:val="auto"/>
          <w:lang w:val="en-ZA"/>
        </w:rPr>
        <w:t>Policy</w:t>
      </w:r>
      <w:r w:rsidRPr="007C2AC5">
        <w:rPr>
          <w:rFonts w:ascii="Arial" w:hAnsi="Arial" w:cs="Arial"/>
          <w:bCs/>
          <w:color w:val="auto"/>
          <w:lang w:val="en-ZA"/>
        </w:rPr>
        <w:t xml:space="preserve"> </w:t>
      </w:r>
      <w:r w:rsidRPr="007C2AC5">
        <w:rPr>
          <w:rFonts w:ascii="Arial" w:hAnsi="Arial" w:cs="Arial"/>
          <w:color w:val="auto"/>
          <w:lang w:val="en-ZA"/>
        </w:rPr>
        <w:t>must be reviewed within 12 months of its current date of effect or earlier if dictated by circumstances or any change to existing legislation.</w:t>
      </w:r>
      <w:bookmarkStart w:id="117" w:name="_Toc359497067"/>
    </w:p>
    <w:p w14:paraId="38958324" w14:textId="77777777" w:rsidR="00F7756D" w:rsidRPr="007C2AC5" w:rsidRDefault="00A11B4D" w:rsidP="006E71EF">
      <w:pPr>
        <w:pStyle w:val="Heading1"/>
        <w:numPr>
          <w:ilvl w:val="3"/>
          <w:numId w:val="26"/>
        </w:numPr>
        <w:spacing w:before="240" w:after="0" w:line="360" w:lineRule="auto"/>
        <w:ind w:left="540" w:hanging="540"/>
        <w:jc w:val="both"/>
        <w:rPr>
          <w:rFonts w:ascii="Arial" w:hAnsi="Arial" w:cs="Arial"/>
          <w:color w:val="auto"/>
          <w:sz w:val="22"/>
          <w:lang w:val="en-ZA"/>
        </w:rPr>
      </w:pPr>
      <w:r w:rsidRPr="007C2AC5">
        <w:rPr>
          <w:rFonts w:ascii="Arial" w:hAnsi="Arial" w:cs="Arial"/>
          <w:color w:val="auto"/>
          <w:sz w:val="22"/>
          <w:lang w:val="en-ZA"/>
        </w:rPr>
        <w:t>POLICY</w:t>
      </w:r>
      <w:r w:rsidR="00F7756D" w:rsidRPr="007C2AC5">
        <w:rPr>
          <w:rFonts w:ascii="Arial" w:hAnsi="Arial" w:cs="Arial"/>
          <w:color w:val="auto"/>
          <w:sz w:val="22"/>
          <w:lang w:val="en-ZA"/>
        </w:rPr>
        <w:t xml:space="preserve"> APPROVAL</w:t>
      </w:r>
      <w:bookmarkEnd w:id="117"/>
      <w:r w:rsidR="00BA7D8E" w:rsidRPr="007C2AC5">
        <w:rPr>
          <w:rFonts w:ascii="Arial" w:hAnsi="Arial" w:cs="Arial"/>
          <w:color w:val="auto"/>
          <w:sz w:val="22"/>
          <w:lang w:val="en-ZA"/>
        </w:rPr>
        <w:t xml:space="preserve"> AND COMMENCEMENT</w:t>
      </w:r>
    </w:p>
    <w:p w14:paraId="5AD4BFE3" w14:textId="77777777" w:rsidR="00F7756D" w:rsidRPr="007C2AC5" w:rsidRDefault="00BA7D8E" w:rsidP="00355A1B">
      <w:pPr>
        <w:spacing w:before="240" w:after="0" w:line="360" w:lineRule="auto"/>
        <w:jc w:val="both"/>
        <w:rPr>
          <w:rFonts w:ascii="Arial" w:hAnsi="Arial" w:cs="Arial"/>
          <w:color w:val="auto"/>
          <w:lang w:val="en-ZA"/>
        </w:rPr>
      </w:pPr>
      <w:r w:rsidRPr="007C2AC5">
        <w:rPr>
          <w:rFonts w:ascii="Arial" w:hAnsi="Arial" w:cs="Arial"/>
          <w:color w:val="auto"/>
          <w:lang w:val="en-ZA"/>
        </w:rPr>
        <w:t>This Indigent Support Policy is a</w:t>
      </w:r>
      <w:r w:rsidR="00BA15C8" w:rsidRPr="007C2AC5">
        <w:rPr>
          <w:rFonts w:ascii="Arial" w:hAnsi="Arial" w:cs="Arial"/>
          <w:color w:val="auto"/>
          <w:lang w:val="en-ZA"/>
        </w:rPr>
        <w:t>pproved by Cou</w:t>
      </w:r>
      <w:r w:rsidR="005009C5" w:rsidRPr="007C2AC5">
        <w:rPr>
          <w:rFonts w:ascii="Arial" w:hAnsi="Arial" w:cs="Arial"/>
          <w:color w:val="auto"/>
          <w:lang w:val="en-ZA"/>
        </w:rPr>
        <w:t>ncil (resolution number</w:t>
      </w:r>
      <w:r w:rsidR="00C41370">
        <w:rPr>
          <w:rFonts w:ascii="Arial" w:hAnsi="Arial" w:cs="Arial"/>
          <w:color w:val="auto"/>
          <w:lang w:val="en-ZA"/>
        </w:rPr>
        <w:t xml:space="preserve"> </w:t>
      </w:r>
      <w:del w:id="118" w:author="CFO" w:date="2019-05-09T12:28:00Z">
        <w:r w:rsidR="00C41370" w:rsidDel="009E3736">
          <w:rPr>
            <w:rFonts w:ascii="Arial" w:hAnsi="Arial" w:cs="Arial"/>
            <w:color w:val="auto"/>
            <w:lang w:val="en-ZA"/>
          </w:rPr>
          <w:delText>SCOUN-055.218)</w:delText>
        </w:r>
      </w:del>
      <w:r w:rsidR="005009C5" w:rsidRPr="007C2AC5">
        <w:rPr>
          <w:rFonts w:ascii="Arial" w:hAnsi="Arial" w:cs="Arial"/>
          <w:color w:val="auto"/>
          <w:lang w:val="en-ZA"/>
        </w:rPr>
        <w:t xml:space="preserve"> on</w:t>
      </w:r>
      <w:r w:rsidR="00C41370">
        <w:rPr>
          <w:rFonts w:ascii="Arial" w:hAnsi="Arial" w:cs="Arial"/>
          <w:color w:val="auto"/>
          <w:lang w:val="en-ZA"/>
        </w:rPr>
        <w:t xml:space="preserve"> </w:t>
      </w:r>
      <w:del w:id="119" w:author="CFO" w:date="2019-05-09T12:28:00Z">
        <w:r w:rsidR="00C41370" w:rsidDel="009E3736">
          <w:rPr>
            <w:rFonts w:ascii="Arial" w:hAnsi="Arial" w:cs="Arial"/>
            <w:color w:val="auto"/>
            <w:lang w:val="en-ZA"/>
          </w:rPr>
          <w:delText>29</w:delText>
        </w:r>
        <w:r w:rsidR="001F4770" w:rsidDel="009E3736">
          <w:rPr>
            <w:rFonts w:ascii="Arial" w:hAnsi="Arial" w:cs="Arial"/>
            <w:color w:val="auto"/>
            <w:lang w:val="en-ZA"/>
          </w:rPr>
          <w:delText xml:space="preserve"> </w:delText>
        </w:r>
        <w:r w:rsidR="008E4636" w:rsidRPr="007C2AC5" w:rsidDel="009E3736">
          <w:rPr>
            <w:rFonts w:ascii="Arial" w:hAnsi="Arial" w:cs="Arial"/>
            <w:color w:val="auto"/>
            <w:lang w:val="en-ZA"/>
          </w:rPr>
          <w:delText xml:space="preserve">May </w:delText>
        </w:r>
        <w:r w:rsidR="00355A1B" w:rsidRPr="007C2AC5" w:rsidDel="009E3736">
          <w:rPr>
            <w:rFonts w:ascii="Arial" w:hAnsi="Arial" w:cs="Arial"/>
            <w:color w:val="auto"/>
            <w:lang w:val="en-ZA"/>
          </w:rPr>
          <w:delText>2018</w:delText>
        </w:r>
      </w:del>
      <w:r w:rsidRPr="007C2AC5">
        <w:rPr>
          <w:rFonts w:ascii="Arial" w:hAnsi="Arial" w:cs="Arial"/>
          <w:color w:val="auto"/>
          <w:lang w:val="en-ZA"/>
        </w:rPr>
        <w:t xml:space="preserve"> </w:t>
      </w:r>
      <w:r w:rsidR="00BA15C8" w:rsidRPr="007C2AC5">
        <w:rPr>
          <w:rFonts w:ascii="Arial" w:hAnsi="Arial" w:cs="Arial"/>
          <w:color w:val="auto"/>
          <w:lang w:val="en-ZA"/>
        </w:rPr>
        <w:t>and will be implemented with</w:t>
      </w:r>
      <w:r w:rsidRPr="007C2AC5">
        <w:rPr>
          <w:rFonts w:ascii="Arial" w:hAnsi="Arial" w:cs="Arial"/>
          <w:color w:val="auto"/>
          <w:lang w:val="en-ZA"/>
        </w:rPr>
        <w:t xml:space="preserve"> effect from 1 July 201</w:t>
      </w:r>
      <w:del w:id="120" w:author="CFO" w:date="2019-05-09T12:28:00Z">
        <w:r w:rsidRPr="007C2AC5" w:rsidDel="009E3736">
          <w:rPr>
            <w:rFonts w:ascii="Arial" w:hAnsi="Arial" w:cs="Arial"/>
            <w:color w:val="auto"/>
            <w:lang w:val="en-ZA"/>
          </w:rPr>
          <w:delText>8</w:delText>
        </w:r>
      </w:del>
      <w:ins w:id="121" w:author="CFO" w:date="2019-05-09T12:28:00Z">
        <w:r w:rsidR="009E3736">
          <w:rPr>
            <w:rFonts w:ascii="Arial" w:hAnsi="Arial" w:cs="Arial"/>
            <w:color w:val="auto"/>
            <w:lang w:val="en-ZA"/>
          </w:rPr>
          <w:t>9</w:t>
        </w:r>
      </w:ins>
      <w:r w:rsidRPr="007C2AC5">
        <w:rPr>
          <w:rFonts w:ascii="Arial" w:hAnsi="Arial" w:cs="Arial"/>
          <w:color w:val="auto"/>
          <w:lang w:val="en-ZA"/>
        </w:rPr>
        <w:t>.</w:t>
      </w:r>
    </w:p>
    <w:sectPr w:rsidR="00F7756D" w:rsidRPr="007C2AC5">
      <w:footerReference w:type="even" r:id="rId8"/>
      <w:footerReference w:type="default" r:id="rId9"/>
      <w:footerReference w:type="first" r:id="rId10"/>
      <w:pgSz w:w="12240" w:h="15840"/>
      <w:pgMar w:top="803" w:right="1429" w:bottom="1295" w:left="1426" w:header="720" w:footer="73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A61A4B" w14:textId="77777777" w:rsidR="00A87CC6" w:rsidRDefault="00A87CC6">
      <w:pPr>
        <w:spacing w:after="0" w:line="240" w:lineRule="auto"/>
      </w:pPr>
      <w:r>
        <w:separator/>
      </w:r>
    </w:p>
  </w:endnote>
  <w:endnote w:type="continuationSeparator" w:id="0">
    <w:p w14:paraId="782A6A6C" w14:textId="77777777" w:rsidR="00A87CC6" w:rsidRDefault="00A87C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644221" w14:textId="77777777" w:rsidR="0041675F" w:rsidRDefault="0041675F">
    <w:pPr>
      <w:spacing w:after="0" w:line="259" w:lineRule="auto"/>
      <w:ind w:left="6" w:firstLine="0"/>
      <w:jc w:val="center"/>
    </w:pPr>
    <w:r>
      <w:fldChar w:fldCharType="begin"/>
    </w:r>
    <w:r>
      <w:instrText xml:space="preserve"> PAGE   \* MERGEFORMAT </w:instrText>
    </w:r>
    <w:r>
      <w:fldChar w:fldCharType="separate"/>
    </w:r>
    <w:r>
      <w:t>1</w:t>
    </w:r>
    <w:r>
      <w:fldChar w:fldCharType="end"/>
    </w:r>
    <w:r>
      <w:t xml:space="preserve">  </w:t>
    </w:r>
  </w:p>
  <w:p w14:paraId="3D49D410" w14:textId="77777777" w:rsidR="0041675F" w:rsidRDefault="0041675F">
    <w:pPr>
      <w:spacing w:after="0" w:line="259" w:lineRule="auto"/>
      <w:ind w:left="14" w:firstLine="0"/>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3CFB8F" w14:textId="77777777" w:rsidR="0041675F" w:rsidRDefault="0041675F" w:rsidP="00F7756D">
    <w:pPr>
      <w:pStyle w:val="Footer"/>
    </w:pPr>
  </w:p>
  <w:p w14:paraId="1B8B3F45" w14:textId="77777777" w:rsidR="0041675F" w:rsidRDefault="0041675F" w:rsidP="00F7756D">
    <w:pPr>
      <w:pStyle w:val="Footer"/>
    </w:pPr>
  </w:p>
  <w:p w14:paraId="4806F4E3" w14:textId="77777777" w:rsidR="0041675F" w:rsidRDefault="0041675F" w:rsidP="00F7756D">
    <w:pPr>
      <w:pStyle w:val="Footer"/>
    </w:pPr>
    <w:r>
      <w:t xml:space="preserve">Indigent Support Policy    2019                                                                                                                    </w:t>
    </w:r>
    <w:sdt>
      <w:sdtPr>
        <w:id w:val="1970009661"/>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8A5802">
          <w:rPr>
            <w:noProof/>
          </w:rPr>
          <w:t>21</w:t>
        </w:r>
        <w:r>
          <w:rPr>
            <w:noProof/>
          </w:rPr>
          <w:fldChar w:fldCharType="end"/>
        </w:r>
      </w:sdtContent>
    </w:sdt>
  </w:p>
  <w:p w14:paraId="4DED7DFF" w14:textId="77777777" w:rsidR="0041675F" w:rsidRDefault="0041675F">
    <w:pPr>
      <w:spacing w:after="0" w:line="259" w:lineRule="auto"/>
      <w:ind w:left="14" w:firstLine="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E33977" w14:textId="77777777" w:rsidR="0041675F" w:rsidRDefault="0041675F">
    <w:pPr>
      <w:spacing w:after="0" w:line="259" w:lineRule="auto"/>
      <w:ind w:left="6" w:firstLine="0"/>
      <w:jc w:val="center"/>
    </w:pPr>
    <w:r>
      <w:fldChar w:fldCharType="begin"/>
    </w:r>
    <w:r>
      <w:instrText xml:space="preserve"> PAGE   \* MERGEFORMAT </w:instrText>
    </w:r>
    <w:r>
      <w:fldChar w:fldCharType="separate"/>
    </w:r>
    <w:r>
      <w:t>1</w:t>
    </w:r>
    <w:r>
      <w:fldChar w:fldCharType="end"/>
    </w:r>
    <w:r>
      <w:t xml:space="preserve">  </w:t>
    </w:r>
  </w:p>
  <w:p w14:paraId="43207E85" w14:textId="77777777" w:rsidR="0041675F" w:rsidRDefault="0041675F">
    <w:pPr>
      <w:spacing w:after="0" w:line="259" w:lineRule="auto"/>
      <w:ind w:left="14" w:firstLine="0"/>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9A5F6B" w14:textId="77777777" w:rsidR="00A87CC6" w:rsidRDefault="00A87CC6">
      <w:pPr>
        <w:spacing w:after="0" w:line="240" w:lineRule="auto"/>
      </w:pPr>
      <w:r>
        <w:separator/>
      </w:r>
    </w:p>
  </w:footnote>
  <w:footnote w:type="continuationSeparator" w:id="0">
    <w:p w14:paraId="1B39FA74" w14:textId="77777777" w:rsidR="00A87CC6" w:rsidRDefault="00A87CC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66760"/>
    <w:multiLevelType w:val="hybridMultilevel"/>
    <w:tmpl w:val="556A4B50"/>
    <w:lvl w:ilvl="0" w:tplc="C854F850">
      <w:start w:val="1"/>
      <w:numFmt w:val="lowerLetter"/>
      <w:lvlText w:val="%1)"/>
      <w:lvlJc w:val="left"/>
      <w:pPr>
        <w:ind w:left="719" w:hanging="360"/>
      </w:pPr>
      <w:rPr>
        <w:rFonts w:ascii="Arial" w:eastAsia="Calibri" w:hAnsi="Arial" w:cs="Arial" w:hint="default"/>
        <w:b w:val="0"/>
        <w:i w:val="0"/>
        <w:strike w:val="0"/>
        <w:dstrike w:val="0"/>
        <w:color w:val="000000"/>
        <w:sz w:val="22"/>
        <w:szCs w:val="22"/>
        <w:u w:val="none" w:color="000000"/>
        <w:bdr w:val="none" w:sz="0" w:space="0" w:color="auto"/>
        <w:shd w:val="clear" w:color="auto" w:fill="auto"/>
        <w:vertAlign w:val="baseline"/>
      </w:rPr>
    </w:lvl>
    <w:lvl w:ilvl="1" w:tplc="04090019">
      <w:start w:val="1"/>
      <w:numFmt w:val="lowerLetter"/>
      <w:lvlText w:val="%2."/>
      <w:lvlJc w:val="left"/>
      <w:pPr>
        <w:ind w:left="1439" w:hanging="360"/>
      </w:pPr>
    </w:lvl>
    <w:lvl w:ilvl="2" w:tplc="0409001B" w:tentative="1">
      <w:start w:val="1"/>
      <w:numFmt w:val="lowerRoman"/>
      <w:lvlText w:val="%3."/>
      <w:lvlJc w:val="right"/>
      <w:pPr>
        <w:ind w:left="2159" w:hanging="180"/>
      </w:pPr>
    </w:lvl>
    <w:lvl w:ilvl="3" w:tplc="0409000F" w:tentative="1">
      <w:start w:val="1"/>
      <w:numFmt w:val="decimal"/>
      <w:lvlText w:val="%4."/>
      <w:lvlJc w:val="left"/>
      <w:pPr>
        <w:ind w:left="2879" w:hanging="360"/>
      </w:pPr>
    </w:lvl>
    <w:lvl w:ilvl="4" w:tplc="04090019" w:tentative="1">
      <w:start w:val="1"/>
      <w:numFmt w:val="lowerLetter"/>
      <w:lvlText w:val="%5."/>
      <w:lvlJc w:val="left"/>
      <w:pPr>
        <w:ind w:left="3599" w:hanging="360"/>
      </w:pPr>
    </w:lvl>
    <w:lvl w:ilvl="5" w:tplc="0409001B" w:tentative="1">
      <w:start w:val="1"/>
      <w:numFmt w:val="lowerRoman"/>
      <w:lvlText w:val="%6."/>
      <w:lvlJc w:val="right"/>
      <w:pPr>
        <w:ind w:left="4319" w:hanging="180"/>
      </w:pPr>
    </w:lvl>
    <w:lvl w:ilvl="6" w:tplc="0409000F" w:tentative="1">
      <w:start w:val="1"/>
      <w:numFmt w:val="decimal"/>
      <w:lvlText w:val="%7."/>
      <w:lvlJc w:val="left"/>
      <w:pPr>
        <w:ind w:left="5039" w:hanging="360"/>
      </w:pPr>
    </w:lvl>
    <w:lvl w:ilvl="7" w:tplc="04090019" w:tentative="1">
      <w:start w:val="1"/>
      <w:numFmt w:val="lowerLetter"/>
      <w:lvlText w:val="%8."/>
      <w:lvlJc w:val="left"/>
      <w:pPr>
        <w:ind w:left="5759" w:hanging="360"/>
      </w:pPr>
    </w:lvl>
    <w:lvl w:ilvl="8" w:tplc="0409001B" w:tentative="1">
      <w:start w:val="1"/>
      <w:numFmt w:val="lowerRoman"/>
      <w:lvlText w:val="%9."/>
      <w:lvlJc w:val="right"/>
      <w:pPr>
        <w:ind w:left="6479" w:hanging="180"/>
      </w:pPr>
    </w:lvl>
  </w:abstractNum>
  <w:abstractNum w:abstractNumId="1" w15:restartNumberingAfterBreak="0">
    <w:nsid w:val="0BE05508"/>
    <w:multiLevelType w:val="hybridMultilevel"/>
    <w:tmpl w:val="8FF657F0"/>
    <w:lvl w:ilvl="0" w:tplc="4AFC13B2">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0E6B510">
      <w:start w:val="1"/>
      <w:numFmt w:val="lowerLetter"/>
      <w:lvlText w:val="%2"/>
      <w:lvlJc w:val="left"/>
      <w:pPr>
        <w:ind w:left="6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C985288">
      <w:start w:val="1"/>
      <w:numFmt w:val="lowerRoman"/>
      <w:lvlRestart w:val="0"/>
      <w:lvlText w:val="%3."/>
      <w:lvlJc w:val="left"/>
      <w:pPr>
        <w:ind w:left="1092"/>
      </w:pPr>
      <w:rPr>
        <w:rFonts w:ascii="Arial" w:eastAsia="Calibri" w:hAnsi="Arial" w:cs="Arial" w:hint="default"/>
        <w:b w:val="0"/>
        <w:i w:val="0"/>
        <w:strike w:val="0"/>
        <w:dstrike w:val="0"/>
        <w:color w:val="000000"/>
        <w:sz w:val="22"/>
        <w:szCs w:val="22"/>
        <w:u w:val="none" w:color="000000"/>
        <w:bdr w:val="none" w:sz="0" w:space="0" w:color="auto"/>
        <w:shd w:val="clear" w:color="auto" w:fill="auto"/>
        <w:vertAlign w:val="baseline"/>
      </w:rPr>
    </w:lvl>
    <w:lvl w:ilvl="3" w:tplc="BE52DAA2">
      <w:start w:val="1"/>
      <w:numFmt w:val="decimal"/>
      <w:lvlText w:val="%4"/>
      <w:lvlJc w:val="left"/>
      <w:pPr>
        <w:ind w:left="16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07EDA8A">
      <w:start w:val="1"/>
      <w:numFmt w:val="lowerLetter"/>
      <w:lvlText w:val="%5"/>
      <w:lvlJc w:val="left"/>
      <w:pPr>
        <w:ind w:left="23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B44D9CC">
      <w:start w:val="1"/>
      <w:numFmt w:val="lowerRoman"/>
      <w:lvlText w:val="%6"/>
      <w:lvlJc w:val="left"/>
      <w:pPr>
        <w:ind w:left="30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12A6B32">
      <w:start w:val="1"/>
      <w:numFmt w:val="decimal"/>
      <w:lvlText w:val="%7"/>
      <w:lvlJc w:val="left"/>
      <w:pPr>
        <w:ind w:left="37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7FA1ABC">
      <w:start w:val="1"/>
      <w:numFmt w:val="lowerLetter"/>
      <w:lvlText w:val="%8"/>
      <w:lvlJc w:val="left"/>
      <w:pPr>
        <w:ind w:left="44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3F6EFF0">
      <w:start w:val="1"/>
      <w:numFmt w:val="lowerRoman"/>
      <w:lvlText w:val="%9"/>
      <w:lvlJc w:val="left"/>
      <w:pPr>
        <w:ind w:left="52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C9A3196"/>
    <w:multiLevelType w:val="hybridMultilevel"/>
    <w:tmpl w:val="19F67C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C6448B"/>
    <w:multiLevelType w:val="hybridMultilevel"/>
    <w:tmpl w:val="75D855CC"/>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3D74028"/>
    <w:multiLevelType w:val="hybridMultilevel"/>
    <w:tmpl w:val="88B4E63C"/>
    <w:lvl w:ilvl="0" w:tplc="04090019">
      <w:start w:val="1"/>
      <w:numFmt w:val="lowerLetter"/>
      <w:lvlText w:val="%1."/>
      <w:lvlJc w:val="left"/>
      <w:pPr>
        <w:ind w:left="734"/>
      </w:pPr>
      <w:rPr>
        <w:rFonts w:hint="default"/>
        <w:b w:val="0"/>
        <w:i w:val="0"/>
        <w:strike w:val="0"/>
        <w:dstrike w:val="0"/>
        <w:color w:val="000000"/>
        <w:sz w:val="22"/>
        <w:szCs w:val="22"/>
        <w:u w:val="none" w:color="000000"/>
        <w:bdr w:val="none" w:sz="0" w:space="0" w:color="auto"/>
        <w:shd w:val="clear" w:color="auto" w:fill="auto"/>
        <w:vertAlign w:val="baseline"/>
      </w:rPr>
    </w:lvl>
    <w:lvl w:ilvl="1" w:tplc="59C8CC6C">
      <w:start w:val="1"/>
      <w:numFmt w:val="lowerLetter"/>
      <w:lvlText w:val="%2"/>
      <w:lvlJc w:val="left"/>
      <w:pPr>
        <w:ind w:left="14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03C490E">
      <w:start w:val="1"/>
      <w:numFmt w:val="lowerRoman"/>
      <w:lvlText w:val="%3"/>
      <w:lvlJc w:val="left"/>
      <w:pPr>
        <w:ind w:left="21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466A130">
      <w:start w:val="1"/>
      <w:numFmt w:val="decimal"/>
      <w:lvlText w:val="%4"/>
      <w:lvlJc w:val="left"/>
      <w:pPr>
        <w:ind w:left="28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BE6864C">
      <w:start w:val="1"/>
      <w:numFmt w:val="lowerLetter"/>
      <w:lvlText w:val="%5"/>
      <w:lvlJc w:val="left"/>
      <w:pPr>
        <w:ind w:left="36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A2C0BFC">
      <w:start w:val="1"/>
      <w:numFmt w:val="lowerRoman"/>
      <w:lvlText w:val="%6"/>
      <w:lvlJc w:val="left"/>
      <w:pPr>
        <w:ind w:left="43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418E150">
      <w:start w:val="1"/>
      <w:numFmt w:val="decimal"/>
      <w:lvlText w:val="%7"/>
      <w:lvlJc w:val="left"/>
      <w:pPr>
        <w:ind w:left="50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A7876F4">
      <w:start w:val="1"/>
      <w:numFmt w:val="lowerLetter"/>
      <w:lvlText w:val="%8"/>
      <w:lvlJc w:val="left"/>
      <w:pPr>
        <w:ind w:left="57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FB26E6C">
      <w:start w:val="1"/>
      <w:numFmt w:val="lowerRoman"/>
      <w:lvlText w:val="%9"/>
      <w:lvlJc w:val="left"/>
      <w:pPr>
        <w:ind w:left="64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145E7CA8"/>
    <w:multiLevelType w:val="hybridMultilevel"/>
    <w:tmpl w:val="3C92FDE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831BC7"/>
    <w:multiLevelType w:val="hybridMultilevel"/>
    <w:tmpl w:val="4120DD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6D0737"/>
    <w:multiLevelType w:val="hybridMultilevel"/>
    <w:tmpl w:val="DF7AE544"/>
    <w:lvl w:ilvl="0" w:tplc="04090017">
      <w:start w:val="1"/>
      <w:numFmt w:val="lowerLetter"/>
      <w:lvlText w:val="%1)"/>
      <w:lvlJc w:val="left"/>
      <w:pPr>
        <w:ind w:left="779" w:hanging="360"/>
      </w:pPr>
    </w:lvl>
    <w:lvl w:ilvl="1" w:tplc="04090019" w:tentative="1">
      <w:start w:val="1"/>
      <w:numFmt w:val="lowerLetter"/>
      <w:lvlText w:val="%2."/>
      <w:lvlJc w:val="left"/>
      <w:pPr>
        <w:ind w:left="1499" w:hanging="360"/>
      </w:pPr>
    </w:lvl>
    <w:lvl w:ilvl="2" w:tplc="0409001B" w:tentative="1">
      <w:start w:val="1"/>
      <w:numFmt w:val="lowerRoman"/>
      <w:lvlText w:val="%3."/>
      <w:lvlJc w:val="right"/>
      <w:pPr>
        <w:ind w:left="2219" w:hanging="180"/>
      </w:pPr>
    </w:lvl>
    <w:lvl w:ilvl="3" w:tplc="0409000F" w:tentative="1">
      <w:start w:val="1"/>
      <w:numFmt w:val="decimal"/>
      <w:lvlText w:val="%4."/>
      <w:lvlJc w:val="left"/>
      <w:pPr>
        <w:ind w:left="2939" w:hanging="360"/>
      </w:pPr>
    </w:lvl>
    <w:lvl w:ilvl="4" w:tplc="04090019" w:tentative="1">
      <w:start w:val="1"/>
      <w:numFmt w:val="lowerLetter"/>
      <w:lvlText w:val="%5."/>
      <w:lvlJc w:val="left"/>
      <w:pPr>
        <w:ind w:left="3659" w:hanging="360"/>
      </w:pPr>
    </w:lvl>
    <w:lvl w:ilvl="5" w:tplc="0409001B" w:tentative="1">
      <w:start w:val="1"/>
      <w:numFmt w:val="lowerRoman"/>
      <w:lvlText w:val="%6."/>
      <w:lvlJc w:val="right"/>
      <w:pPr>
        <w:ind w:left="4379" w:hanging="180"/>
      </w:pPr>
    </w:lvl>
    <w:lvl w:ilvl="6" w:tplc="0409000F" w:tentative="1">
      <w:start w:val="1"/>
      <w:numFmt w:val="decimal"/>
      <w:lvlText w:val="%7."/>
      <w:lvlJc w:val="left"/>
      <w:pPr>
        <w:ind w:left="5099" w:hanging="360"/>
      </w:pPr>
    </w:lvl>
    <w:lvl w:ilvl="7" w:tplc="04090019" w:tentative="1">
      <w:start w:val="1"/>
      <w:numFmt w:val="lowerLetter"/>
      <w:lvlText w:val="%8."/>
      <w:lvlJc w:val="left"/>
      <w:pPr>
        <w:ind w:left="5819" w:hanging="360"/>
      </w:pPr>
    </w:lvl>
    <w:lvl w:ilvl="8" w:tplc="0409001B" w:tentative="1">
      <w:start w:val="1"/>
      <w:numFmt w:val="lowerRoman"/>
      <w:lvlText w:val="%9."/>
      <w:lvlJc w:val="right"/>
      <w:pPr>
        <w:ind w:left="6539" w:hanging="180"/>
      </w:pPr>
    </w:lvl>
  </w:abstractNum>
  <w:abstractNum w:abstractNumId="8" w15:restartNumberingAfterBreak="0">
    <w:nsid w:val="196E3E55"/>
    <w:multiLevelType w:val="hybridMultilevel"/>
    <w:tmpl w:val="03D8D59A"/>
    <w:lvl w:ilvl="0" w:tplc="0B8AE9EE">
      <w:start w:val="1"/>
      <w:numFmt w:val="lowerLetter"/>
      <w:lvlText w:val="%1."/>
      <w:lvlJc w:val="left"/>
      <w:pPr>
        <w:ind w:left="705" w:hanging="360"/>
      </w:pPr>
      <w:rPr>
        <w:b w:val="0"/>
      </w:rPr>
    </w:lvl>
    <w:lvl w:ilvl="1" w:tplc="04090019">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9" w15:restartNumberingAfterBreak="0">
    <w:nsid w:val="1A2E14F6"/>
    <w:multiLevelType w:val="hybridMultilevel"/>
    <w:tmpl w:val="B7BAF0E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8B2E46"/>
    <w:multiLevelType w:val="hybridMultilevel"/>
    <w:tmpl w:val="ED5EBC9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E391582"/>
    <w:multiLevelType w:val="hybridMultilevel"/>
    <w:tmpl w:val="AD8A2F4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ECC211F"/>
    <w:multiLevelType w:val="hybridMultilevel"/>
    <w:tmpl w:val="C524ACC4"/>
    <w:lvl w:ilvl="0" w:tplc="04090017">
      <w:start w:val="1"/>
      <w:numFmt w:val="lowerLetter"/>
      <w:lvlText w:val="%1)"/>
      <w:lvlJc w:val="left"/>
      <w:pPr>
        <w:ind w:left="530"/>
      </w:pPr>
      <w:rPr>
        <w:b w:val="0"/>
        <w:i w:val="0"/>
        <w:strike w:val="0"/>
        <w:dstrike w:val="0"/>
        <w:color w:val="000000"/>
        <w:sz w:val="22"/>
        <w:szCs w:val="22"/>
        <w:u w:val="none" w:color="000000"/>
        <w:bdr w:val="none" w:sz="0" w:space="0" w:color="auto"/>
        <w:shd w:val="clear" w:color="auto" w:fill="auto"/>
        <w:vertAlign w:val="baseline"/>
      </w:rPr>
    </w:lvl>
    <w:lvl w:ilvl="1" w:tplc="FB744D10">
      <w:start w:val="1"/>
      <w:numFmt w:val="bullet"/>
      <w:lvlText w:val="o"/>
      <w:lvlJc w:val="left"/>
      <w:pPr>
        <w:ind w:left="12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488AFA0">
      <w:start w:val="1"/>
      <w:numFmt w:val="bullet"/>
      <w:lvlText w:val="▪"/>
      <w:lvlJc w:val="left"/>
      <w:pPr>
        <w:ind w:left="19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3528AD0">
      <w:start w:val="1"/>
      <w:numFmt w:val="bullet"/>
      <w:lvlText w:val="•"/>
      <w:lvlJc w:val="left"/>
      <w:pPr>
        <w:ind w:left="27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8C26806">
      <w:start w:val="1"/>
      <w:numFmt w:val="bullet"/>
      <w:lvlText w:val="o"/>
      <w:lvlJc w:val="left"/>
      <w:pPr>
        <w:ind w:left="34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2EF25B6C">
      <w:start w:val="1"/>
      <w:numFmt w:val="bullet"/>
      <w:lvlText w:val="▪"/>
      <w:lvlJc w:val="left"/>
      <w:pPr>
        <w:ind w:left="41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B1A44E96">
      <w:start w:val="1"/>
      <w:numFmt w:val="bullet"/>
      <w:lvlText w:val="•"/>
      <w:lvlJc w:val="left"/>
      <w:pPr>
        <w:ind w:left="48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DD225DE">
      <w:start w:val="1"/>
      <w:numFmt w:val="bullet"/>
      <w:lvlText w:val="o"/>
      <w:lvlJc w:val="left"/>
      <w:pPr>
        <w:ind w:left="55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8186A90">
      <w:start w:val="1"/>
      <w:numFmt w:val="bullet"/>
      <w:lvlText w:val="▪"/>
      <w:lvlJc w:val="left"/>
      <w:pPr>
        <w:ind w:left="63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1FA70840"/>
    <w:multiLevelType w:val="hybridMultilevel"/>
    <w:tmpl w:val="28745E4C"/>
    <w:lvl w:ilvl="0" w:tplc="C854F850">
      <w:start w:val="1"/>
      <w:numFmt w:val="lowerLetter"/>
      <w:lvlText w:val="%1)"/>
      <w:lvlJc w:val="left"/>
      <w:pPr>
        <w:ind w:left="526"/>
      </w:pPr>
      <w:rPr>
        <w:rFonts w:ascii="Arial" w:eastAsia="Calibri" w:hAnsi="Arial" w:cs="Arial" w:hint="default"/>
        <w:b w:val="0"/>
        <w:i w:val="0"/>
        <w:strike w:val="0"/>
        <w:dstrike w:val="0"/>
        <w:color w:val="000000"/>
        <w:sz w:val="22"/>
        <w:szCs w:val="22"/>
        <w:u w:val="none" w:color="000000"/>
        <w:bdr w:val="none" w:sz="0" w:space="0" w:color="auto"/>
        <w:shd w:val="clear" w:color="auto" w:fill="auto"/>
        <w:vertAlign w:val="baseline"/>
      </w:rPr>
    </w:lvl>
    <w:lvl w:ilvl="1" w:tplc="E4C27E7A">
      <w:start w:val="1"/>
      <w:numFmt w:val="lowerLetter"/>
      <w:lvlText w:val="%2"/>
      <w:lvlJc w:val="left"/>
      <w:pPr>
        <w:ind w:left="124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75C5170">
      <w:start w:val="1"/>
      <w:numFmt w:val="lowerRoman"/>
      <w:lvlText w:val="%3"/>
      <w:lvlJc w:val="left"/>
      <w:pPr>
        <w:ind w:left="196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3CC65EA">
      <w:start w:val="1"/>
      <w:numFmt w:val="decimal"/>
      <w:lvlText w:val="%4"/>
      <w:lvlJc w:val="left"/>
      <w:pPr>
        <w:ind w:left="268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972F604">
      <w:start w:val="1"/>
      <w:numFmt w:val="lowerLetter"/>
      <w:lvlText w:val="%5"/>
      <w:lvlJc w:val="left"/>
      <w:pPr>
        <w:ind w:left="340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E96248E">
      <w:start w:val="1"/>
      <w:numFmt w:val="lowerRoman"/>
      <w:lvlText w:val="%6"/>
      <w:lvlJc w:val="left"/>
      <w:pPr>
        <w:ind w:left="412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5E690B2">
      <w:start w:val="1"/>
      <w:numFmt w:val="decimal"/>
      <w:lvlText w:val="%7"/>
      <w:lvlJc w:val="left"/>
      <w:pPr>
        <w:ind w:left="484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4820CAE">
      <w:start w:val="1"/>
      <w:numFmt w:val="lowerLetter"/>
      <w:lvlText w:val="%8"/>
      <w:lvlJc w:val="left"/>
      <w:pPr>
        <w:ind w:left="556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AFAD222">
      <w:start w:val="1"/>
      <w:numFmt w:val="lowerRoman"/>
      <w:lvlText w:val="%9"/>
      <w:lvlJc w:val="left"/>
      <w:pPr>
        <w:ind w:left="628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24F86FE5"/>
    <w:multiLevelType w:val="hybridMultilevel"/>
    <w:tmpl w:val="E7728772"/>
    <w:lvl w:ilvl="0" w:tplc="04090019">
      <w:start w:val="1"/>
      <w:numFmt w:val="lowerLetter"/>
      <w:lvlText w:val="%1."/>
      <w:lvlJc w:val="left"/>
      <w:pPr>
        <w:ind w:left="779" w:hanging="360"/>
      </w:pPr>
      <w:rPr>
        <w:rFonts w:hint="default"/>
      </w:rPr>
    </w:lvl>
    <w:lvl w:ilvl="1" w:tplc="04090003" w:tentative="1">
      <w:start w:val="1"/>
      <w:numFmt w:val="bullet"/>
      <w:lvlText w:val="o"/>
      <w:lvlJc w:val="left"/>
      <w:pPr>
        <w:ind w:left="1499" w:hanging="360"/>
      </w:pPr>
      <w:rPr>
        <w:rFonts w:ascii="Courier New" w:hAnsi="Courier New" w:cs="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cs="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cs="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15" w15:restartNumberingAfterBreak="0">
    <w:nsid w:val="26B7658F"/>
    <w:multiLevelType w:val="hybridMultilevel"/>
    <w:tmpl w:val="B338E8EE"/>
    <w:lvl w:ilvl="0" w:tplc="0409001B">
      <w:start w:val="1"/>
      <w:numFmt w:val="lowerRoman"/>
      <w:lvlText w:val="%1."/>
      <w:lvlJc w:val="right"/>
      <w:pPr>
        <w:ind w:left="2505"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A4C6E9E"/>
    <w:multiLevelType w:val="hybridMultilevel"/>
    <w:tmpl w:val="C2A81D1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AF07D24"/>
    <w:multiLevelType w:val="hybridMultilevel"/>
    <w:tmpl w:val="3B2ECB72"/>
    <w:lvl w:ilvl="0" w:tplc="0409000B">
      <w:start w:val="1"/>
      <w:numFmt w:val="bullet"/>
      <w:lvlText w:val=""/>
      <w:lvlJc w:val="left"/>
      <w:pPr>
        <w:ind w:left="734"/>
      </w:pPr>
      <w:rPr>
        <w:rFonts w:ascii="Wingdings" w:hAnsi="Wingdings" w:hint="default"/>
        <w:b w:val="0"/>
        <w:i w:val="0"/>
        <w:strike w:val="0"/>
        <w:dstrike w:val="0"/>
        <w:color w:val="000000"/>
        <w:sz w:val="22"/>
        <w:szCs w:val="22"/>
        <w:u w:val="none" w:color="000000"/>
        <w:bdr w:val="none" w:sz="0" w:space="0" w:color="auto"/>
        <w:shd w:val="clear" w:color="auto" w:fill="auto"/>
        <w:vertAlign w:val="baseline"/>
      </w:rPr>
    </w:lvl>
    <w:lvl w:ilvl="1" w:tplc="5A1E9F92">
      <w:start w:val="1"/>
      <w:numFmt w:val="bullet"/>
      <w:lvlText w:val="o"/>
      <w:lvlJc w:val="left"/>
      <w:pPr>
        <w:ind w:left="14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43E0526E">
      <w:start w:val="1"/>
      <w:numFmt w:val="bullet"/>
      <w:lvlText w:val="▪"/>
      <w:lvlJc w:val="left"/>
      <w:pPr>
        <w:ind w:left="217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94E0F006">
      <w:start w:val="1"/>
      <w:numFmt w:val="bullet"/>
      <w:lvlText w:val="•"/>
      <w:lvlJc w:val="left"/>
      <w:pPr>
        <w:ind w:left="28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96A741C">
      <w:start w:val="1"/>
      <w:numFmt w:val="bullet"/>
      <w:lvlText w:val="o"/>
      <w:lvlJc w:val="left"/>
      <w:pPr>
        <w:ind w:left="36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B14090F2">
      <w:start w:val="1"/>
      <w:numFmt w:val="bullet"/>
      <w:lvlText w:val="▪"/>
      <w:lvlJc w:val="left"/>
      <w:pPr>
        <w:ind w:left="43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0818C8A6">
      <w:start w:val="1"/>
      <w:numFmt w:val="bullet"/>
      <w:lvlText w:val="•"/>
      <w:lvlJc w:val="left"/>
      <w:pPr>
        <w:ind w:left="50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AB26360">
      <w:start w:val="1"/>
      <w:numFmt w:val="bullet"/>
      <w:lvlText w:val="o"/>
      <w:lvlJc w:val="left"/>
      <w:pPr>
        <w:ind w:left="577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E1E0E84">
      <w:start w:val="1"/>
      <w:numFmt w:val="bullet"/>
      <w:lvlText w:val="▪"/>
      <w:lvlJc w:val="left"/>
      <w:pPr>
        <w:ind w:left="64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2BEF1E2B"/>
    <w:multiLevelType w:val="multilevel"/>
    <w:tmpl w:val="A5FC1D72"/>
    <w:lvl w:ilvl="0">
      <w:start w:val="7"/>
      <w:numFmt w:val="decimal"/>
      <w:lvlText w:val="%1"/>
      <w:lvlJc w:val="left"/>
      <w:pPr>
        <w:ind w:left="360" w:hanging="360"/>
      </w:pPr>
      <w:rPr>
        <w:rFonts w:hint="default"/>
      </w:rPr>
    </w:lvl>
    <w:lvl w:ilvl="1">
      <w:start w:val="1"/>
      <w:numFmt w:val="decimal"/>
      <w:lvlText w:val="%1.%2"/>
      <w:lvlJc w:val="left"/>
      <w:pPr>
        <w:ind w:left="719" w:hanging="360"/>
      </w:pPr>
      <w:rPr>
        <w:rFonts w:hint="default"/>
        <w:b w:val="0"/>
      </w:rPr>
    </w:lvl>
    <w:lvl w:ilvl="2">
      <w:start w:val="1"/>
      <w:numFmt w:val="decimal"/>
      <w:lvlText w:val="%1.%2.%3"/>
      <w:lvlJc w:val="left"/>
      <w:pPr>
        <w:ind w:left="1438" w:hanging="720"/>
      </w:pPr>
      <w:rPr>
        <w:rFonts w:hint="default"/>
      </w:rPr>
    </w:lvl>
    <w:lvl w:ilvl="3">
      <w:start w:val="1"/>
      <w:numFmt w:val="decimal"/>
      <w:lvlText w:val="%1.%2.%3.%4"/>
      <w:lvlJc w:val="left"/>
      <w:pPr>
        <w:ind w:left="1797" w:hanging="720"/>
      </w:pPr>
      <w:rPr>
        <w:rFonts w:hint="default"/>
      </w:rPr>
    </w:lvl>
    <w:lvl w:ilvl="4">
      <w:start w:val="1"/>
      <w:numFmt w:val="decimal"/>
      <w:lvlText w:val="%1.%2.%3.%4.%5"/>
      <w:lvlJc w:val="left"/>
      <w:pPr>
        <w:ind w:left="2516" w:hanging="1080"/>
      </w:pPr>
      <w:rPr>
        <w:rFonts w:hint="default"/>
      </w:rPr>
    </w:lvl>
    <w:lvl w:ilvl="5">
      <w:start w:val="1"/>
      <w:numFmt w:val="decimal"/>
      <w:lvlText w:val="%1.%2.%3.%4.%5.%6"/>
      <w:lvlJc w:val="left"/>
      <w:pPr>
        <w:ind w:left="2875" w:hanging="1080"/>
      </w:pPr>
      <w:rPr>
        <w:rFonts w:hint="default"/>
      </w:rPr>
    </w:lvl>
    <w:lvl w:ilvl="6">
      <w:start w:val="1"/>
      <w:numFmt w:val="decimal"/>
      <w:lvlText w:val="%1.%2.%3.%4.%5.%6.%7"/>
      <w:lvlJc w:val="left"/>
      <w:pPr>
        <w:ind w:left="3594" w:hanging="1440"/>
      </w:pPr>
      <w:rPr>
        <w:rFonts w:hint="default"/>
      </w:rPr>
    </w:lvl>
    <w:lvl w:ilvl="7">
      <w:start w:val="1"/>
      <w:numFmt w:val="decimal"/>
      <w:lvlText w:val="%1.%2.%3.%4.%5.%6.%7.%8"/>
      <w:lvlJc w:val="left"/>
      <w:pPr>
        <w:ind w:left="3953" w:hanging="1440"/>
      </w:pPr>
      <w:rPr>
        <w:rFonts w:hint="default"/>
      </w:rPr>
    </w:lvl>
    <w:lvl w:ilvl="8">
      <w:start w:val="1"/>
      <w:numFmt w:val="decimal"/>
      <w:lvlText w:val="%1.%2.%3.%4.%5.%6.%7.%8.%9"/>
      <w:lvlJc w:val="left"/>
      <w:pPr>
        <w:ind w:left="4672" w:hanging="1800"/>
      </w:pPr>
      <w:rPr>
        <w:rFonts w:hint="default"/>
      </w:rPr>
    </w:lvl>
  </w:abstractNum>
  <w:abstractNum w:abstractNumId="19" w15:restartNumberingAfterBreak="0">
    <w:nsid w:val="2C29637D"/>
    <w:multiLevelType w:val="hybridMultilevel"/>
    <w:tmpl w:val="F7C49ECC"/>
    <w:lvl w:ilvl="0" w:tplc="929CDC94">
      <w:start w:val="1"/>
      <w:numFmt w:val="lowerLetter"/>
      <w:lvlText w:val="%1)"/>
      <w:lvlJc w:val="left"/>
      <w:pPr>
        <w:ind w:left="658"/>
      </w:pPr>
      <w:rPr>
        <w:rFonts w:ascii="Arial" w:eastAsia="Calibri" w:hAnsi="Arial" w:cs="Arial" w:hint="default"/>
        <w:b w:val="0"/>
        <w:i w:val="0"/>
        <w:strike w:val="0"/>
        <w:dstrike w:val="0"/>
        <w:color w:val="000000"/>
        <w:sz w:val="22"/>
        <w:szCs w:val="22"/>
        <w:u w:val="none" w:color="000000"/>
        <w:bdr w:val="none" w:sz="0" w:space="0" w:color="auto"/>
        <w:shd w:val="clear" w:color="auto" w:fill="auto"/>
        <w:vertAlign w:val="baseline"/>
      </w:rPr>
    </w:lvl>
    <w:lvl w:ilvl="1" w:tplc="1A42D490">
      <w:start w:val="1"/>
      <w:numFmt w:val="lowerLetter"/>
      <w:lvlText w:val="%2"/>
      <w:lvlJc w:val="left"/>
      <w:pPr>
        <w:ind w:left="137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F301D5E">
      <w:start w:val="1"/>
      <w:numFmt w:val="lowerRoman"/>
      <w:lvlText w:val="%3"/>
      <w:lvlJc w:val="left"/>
      <w:pPr>
        <w:ind w:left="209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286EE78">
      <w:start w:val="1"/>
      <w:numFmt w:val="decimal"/>
      <w:lvlText w:val="%4"/>
      <w:lvlJc w:val="left"/>
      <w:pPr>
        <w:ind w:left="28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536B102">
      <w:start w:val="1"/>
      <w:numFmt w:val="lowerLetter"/>
      <w:lvlText w:val="%5"/>
      <w:lvlJc w:val="left"/>
      <w:pPr>
        <w:ind w:left="353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5ACD974">
      <w:start w:val="1"/>
      <w:numFmt w:val="lowerRoman"/>
      <w:lvlText w:val="%6"/>
      <w:lvlJc w:val="left"/>
      <w:pPr>
        <w:ind w:left="42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642E112">
      <w:start w:val="1"/>
      <w:numFmt w:val="decimal"/>
      <w:lvlText w:val="%7"/>
      <w:lvlJc w:val="left"/>
      <w:pPr>
        <w:ind w:left="497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F3C884A">
      <w:start w:val="1"/>
      <w:numFmt w:val="lowerLetter"/>
      <w:lvlText w:val="%8"/>
      <w:lvlJc w:val="left"/>
      <w:pPr>
        <w:ind w:left="569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B141798">
      <w:start w:val="1"/>
      <w:numFmt w:val="lowerRoman"/>
      <w:lvlText w:val="%9"/>
      <w:lvlJc w:val="left"/>
      <w:pPr>
        <w:ind w:left="64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2EA062B8"/>
    <w:multiLevelType w:val="hybridMultilevel"/>
    <w:tmpl w:val="098233C6"/>
    <w:lvl w:ilvl="0" w:tplc="04090019">
      <w:start w:val="1"/>
      <w:numFmt w:val="lowerLetter"/>
      <w:lvlText w:val="%1."/>
      <w:lvlJc w:val="left"/>
      <w:pPr>
        <w:ind w:left="779" w:hanging="360"/>
      </w:pPr>
    </w:lvl>
    <w:lvl w:ilvl="1" w:tplc="04090019" w:tentative="1">
      <w:start w:val="1"/>
      <w:numFmt w:val="lowerLetter"/>
      <w:lvlText w:val="%2."/>
      <w:lvlJc w:val="left"/>
      <w:pPr>
        <w:ind w:left="1499" w:hanging="360"/>
      </w:pPr>
    </w:lvl>
    <w:lvl w:ilvl="2" w:tplc="0409001B" w:tentative="1">
      <w:start w:val="1"/>
      <w:numFmt w:val="lowerRoman"/>
      <w:lvlText w:val="%3."/>
      <w:lvlJc w:val="right"/>
      <w:pPr>
        <w:ind w:left="2219" w:hanging="180"/>
      </w:pPr>
    </w:lvl>
    <w:lvl w:ilvl="3" w:tplc="0409000F" w:tentative="1">
      <w:start w:val="1"/>
      <w:numFmt w:val="decimal"/>
      <w:lvlText w:val="%4."/>
      <w:lvlJc w:val="left"/>
      <w:pPr>
        <w:ind w:left="2939" w:hanging="360"/>
      </w:pPr>
    </w:lvl>
    <w:lvl w:ilvl="4" w:tplc="04090019" w:tentative="1">
      <w:start w:val="1"/>
      <w:numFmt w:val="lowerLetter"/>
      <w:lvlText w:val="%5."/>
      <w:lvlJc w:val="left"/>
      <w:pPr>
        <w:ind w:left="3659" w:hanging="360"/>
      </w:pPr>
    </w:lvl>
    <w:lvl w:ilvl="5" w:tplc="0409001B" w:tentative="1">
      <w:start w:val="1"/>
      <w:numFmt w:val="lowerRoman"/>
      <w:lvlText w:val="%6."/>
      <w:lvlJc w:val="right"/>
      <w:pPr>
        <w:ind w:left="4379" w:hanging="180"/>
      </w:pPr>
    </w:lvl>
    <w:lvl w:ilvl="6" w:tplc="0409000F" w:tentative="1">
      <w:start w:val="1"/>
      <w:numFmt w:val="decimal"/>
      <w:lvlText w:val="%7."/>
      <w:lvlJc w:val="left"/>
      <w:pPr>
        <w:ind w:left="5099" w:hanging="360"/>
      </w:pPr>
    </w:lvl>
    <w:lvl w:ilvl="7" w:tplc="04090019" w:tentative="1">
      <w:start w:val="1"/>
      <w:numFmt w:val="lowerLetter"/>
      <w:lvlText w:val="%8."/>
      <w:lvlJc w:val="left"/>
      <w:pPr>
        <w:ind w:left="5819" w:hanging="360"/>
      </w:pPr>
    </w:lvl>
    <w:lvl w:ilvl="8" w:tplc="0409001B" w:tentative="1">
      <w:start w:val="1"/>
      <w:numFmt w:val="lowerRoman"/>
      <w:lvlText w:val="%9."/>
      <w:lvlJc w:val="right"/>
      <w:pPr>
        <w:ind w:left="6539" w:hanging="180"/>
      </w:pPr>
    </w:lvl>
  </w:abstractNum>
  <w:abstractNum w:abstractNumId="21" w15:restartNumberingAfterBreak="0">
    <w:nsid w:val="31BB0834"/>
    <w:multiLevelType w:val="hybridMultilevel"/>
    <w:tmpl w:val="BD34FEF6"/>
    <w:lvl w:ilvl="0" w:tplc="0409000F">
      <w:start w:val="1"/>
      <w:numFmt w:val="decimal"/>
      <w:lvlText w:val="%1."/>
      <w:lvlJc w:val="left"/>
      <w:pPr>
        <w:ind w:left="0" w:hanging="360"/>
      </w:p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2" w15:restartNumberingAfterBreak="0">
    <w:nsid w:val="34653957"/>
    <w:multiLevelType w:val="hybridMultilevel"/>
    <w:tmpl w:val="FD74F108"/>
    <w:lvl w:ilvl="0" w:tplc="04090019">
      <w:start w:val="1"/>
      <w:numFmt w:val="lowerLetter"/>
      <w:lvlText w:val="%1."/>
      <w:lvlJc w:val="left"/>
      <w:pPr>
        <w:ind w:left="1430" w:hanging="360"/>
      </w:pPr>
    </w:lvl>
    <w:lvl w:ilvl="1" w:tplc="04090019" w:tentative="1">
      <w:start w:val="1"/>
      <w:numFmt w:val="lowerLetter"/>
      <w:lvlText w:val="%2."/>
      <w:lvlJc w:val="left"/>
      <w:pPr>
        <w:ind w:left="2150" w:hanging="360"/>
      </w:pPr>
    </w:lvl>
    <w:lvl w:ilvl="2" w:tplc="0409001B" w:tentative="1">
      <w:start w:val="1"/>
      <w:numFmt w:val="lowerRoman"/>
      <w:lvlText w:val="%3."/>
      <w:lvlJc w:val="right"/>
      <w:pPr>
        <w:ind w:left="2870" w:hanging="180"/>
      </w:pPr>
    </w:lvl>
    <w:lvl w:ilvl="3" w:tplc="0409000F" w:tentative="1">
      <w:start w:val="1"/>
      <w:numFmt w:val="decimal"/>
      <w:lvlText w:val="%4."/>
      <w:lvlJc w:val="left"/>
      <w:pPr>
        <w:ind w:left="3590" w:hanging="360"/>
      </w:pPr>
    </w:lvl>
    <w:lvl w:ilvl="4" w:tplc="04090019" w:tentative="1">
      <w:start w:val="1"/>
      <w:numFmt w:val="lowerLetter"/>
      <w:lvlText w:val="%5."/>
      <w:lvlJc w:val="left"/>
      <w:pPr>
        <w:ind w:left="4310" w:hanging="360"/>
      </w:pPr>
    </w:lvl>
    <w:lvl w:ilvl="5" w:tplc="0409001B" w:tentative="1">
      <w:start w:val="1"/>
      <w:numFmt w:val="lowerRoman"/>
      <w:lvlText w:val="%6."/>
      <w:lvlJc w:val="right"/>
      <w:pPr>
        <w:ind w:left="5030" w:hanging="180"/>
      </w:pPr>
    </w:lvl>
    <w:lvl w:ilvl="6" w:tplc="0409000F" w:tentative="1">
      <w:start w:val="1"/>
      <w:numFmt w:val="decimal"/>
      <w:lvlText w:val="%7."/>
      <w:lvlJc w:val="left"/>
      <w:pPr>
        <w:ind w:left="5750" w:hanging="360"/>
      </w:pPr>
    </w:lvl>
    <w:lvl w:ilvl="7" w:tplc="04090019" w:tentative="1">
      <w:start w:val="1"/>
      <w:numFmt w:val="lowerLetter"/>
      <w:lvlText w:val="%8."/>
      <w:lvlJc w:val="left"/>
      <w:pPr>
        <w:ind w:left="6470" w:hanging="360"/>
      </w:pPr>
    </w:lvl>
    <w:lvl w:ilvl="8" w:tplc="0409001B" w:tentative="1">
      <w:start w:val="1"/>
      <w:numFmt w:val="lowerRoman"/>
      <w:lvlText w:val="%9."/>
      <w:lvlJc w:val="right"/>
      <w:pPr>
        <w:ind w:left="7190" w:hanging="180"/>
      </w:pPr>
    </w:lvl>
  </w:abstractNum>
  <w:abstractNum w:abstractNumId="23" w15:restartNumberingAfterBreak="0">
    <w:nsid w:val="36B610A5"/>
    <w:multiLevelType w:val="hybridMultilevel"/>
    <w:tmpl w:val="8C1A6C56"/>
    <w:lvl w:ilvl="0" w:tplc="0409000F">
      <w:start w:val="1"/>
      <w:numFmt w:val="decimal"/>
      <w:lvlText w:val="%1."/>
      <w:lvlJc w:val="left"/>
      <w:pPr>
        <w:ind w:left="369" w:hanging="360"/>
      </w:pPr>
      <w:rPr>
        <w:b w:val="0"/>
      </w:rPr>
    </w:lvl>
    <w:lvl w:ilvl="1" w:tplc="0409000F">
      <w:start w:val="1"/>
      <w:numFmt w:val="decimal"/>
      <w:lvlText w:val="%2."/>
      <w:lvlJc w:val="left"/>
      <w:pPr>
        <w:ind w:left="1089" w:hanging="360"/>
      </w:pPr>
      <w:rPr>
        <w:b w:val="0"/>
      </w:rPr>
    </w:lvl>
    <w:lvl w:ilvl="2" w:tplc="0409001B">
      <w:start w:val="1"/>
      <w:numFmt w:val="lowerRoman"/>
      <w:lvlText w:val="%3."/>
      <w:lvlJc w:val="right"/>
      <w:pPr>
        <w:ind w:left="1809" w:hanging="180"/>
      </w:pPr>
    </w:lvl>
    <w:lvl w:ilvl="3" w:tplc="0409000F" w:tentative="1">
      <w:start w:val="1"/>
      <w:numFmt w:val="decimal"/>
      <w:lvlText w:val="%4."/>
      <w:lvlJc w:val="left"/>
      <w:pPr>
        <w:ind w:left="2529" w:hanging="360"/>
      </w:pPr>
    </w:lvl>
    <w:lvl w:ilvl="4" w:tplc="04090019">
      <w:start w:val="1"/>
      <w:numFmt w:val="lowerLetter"/>
      <w:lvlText w:val="%5."/>
      <w:lvlJc w:val="left"/>
      <w:pPr>
        <w:ind w:left="3249" w:hanging="360"/>
      </w:pPr>
    </w:lvl>
    <w:lvl w:ilvl="5" w:tplc="0409001B" w:tentative="1">
      <w:start w:val="1"/>
      <w:numFmt w:val="lowerRoman"/>
      <w:lvlText w:val="%6."/>
      <w:lvlJc w:val="right"/>
      <w:pPr>
        <w:ind w:left="3969" w:hanging="180"/>
      </w:pPr>
    </w:lvl>
    <w:lvl w:ilvl="6" w:tplc="0409000F" w:tentative="1">
      <w:start w:val="1"/>
      <w:numFmt w:val="decimal"/>
      <w:lvlText w:val="%7."/>
      <w:lvlJc w:val="left"/>
      <w:pPr>
        <w:ind w:left="4689" w:hanging="360"/>
      </w:pPr>
    </w:lvl>
    <w:lvl w:ilvl="7" w:tplc="04090019" w:tentative="1">
      <w:start w:val="1"/>
      <w:numFmt w:val="lowerLetter"/>
      <w:lvlText w:val="%8."/>
      <w:lvlJc w:val="left"/>
      <w:pPr>
        <w:ind w:left="5409" w:hanging="360"/>
      </w:pPr>
    </w:lvl>
    <w:lvl w:ilvl="8" w:tplc="0409001B" w:tentative="1">
      <w:start w:val="1"/>
      <w:numFmt w:val="lowerRoman"/>
      <w:lvlText w:val="%9."/>
      <w:lvlJc w:val="right"/>
      <w:pPr>
        <w:ind w:left="6129" w:hanging="180"/>
      </w:pPr>
    </w:lvl>
  </w:abstractNum>
  <w:abstractNum w:abstractNumId="24" w15:restartNumberingAfterBreak="0">
    <w:nsid w:val="373B20DE"/>
    <w:multiLevelType w:val="hybridMultilevel"/>
    <w:tmpl w:val="26EC824E"/>
    <w:lvl w:ilvl="0" w:tplc="04090019">
      <w:start w:val="1"/>
      <w:numFmt w:val="lowerLetter"/>
      <w:lvlText w:val="%1."/>
      <w:lvlJc w:val="left"/>
      <w:pPr>
        <w:ind w:left="1425" w:hanging="360"/>
      </w:pPr>
    </w:lvl>
    <w:lvl w:ilvl="1" w:tplc="04090019">
      <w:start w:val="1"/>
      <w:numFmt w:val="lowerLetter"/>
      <w:lvlText w:val="%2."/>
      <w:lvlJc w:val="left"/>
      <w:pPr>
        <w:ind w:left="2145" w:hanging="360"/>
      </w:pPr>
    </w:lvl>
    <w:lvl w:ilvl="2" w:tplc="0409001B">
      <w:start w:val="1"/>
      <w:numFmt w:val="lowerRoman"/>
      <w:lvlText w:val="%3."/>
      <w:lvlJc w:val="right"/>
      <w:pPr>
        <w:ind w:left="2865" w:hanging="180"/>
      </w:pPr>
    </w:lvl>
    <w:lvl w:ilvl="3" w:tplc="47DC1E92">
      <w:start w:val="24"/>
      <w:numFmt w:val="decimal"/>
      <w:lvlText w:val="%4."/>
      <w:lvlJc w:val="left"/>
      <w:pPr>
        <w:ind w:left="3585" w:hanging="360"/>
      </w:pPr>
      <w:rPr>
        <w:rFonts w:eastAsia="Cambria" w:hint="default"/>
        <w:b/>
        <w:color w:val="auto"/>
      </w:rPr>
    </w:lvl>
    <w:lvl w:ilvl="4" w:tplc="04090019" w:tentative="1">
      <w:start w:val="1"/>
      <w:numFmt w:val="lowerLetter"/>
      <w:lvlText w:val="%5."/>
      <w:lvlJc w:val="left"/>
      <w:pPr>
        <w:ind w:left="4305" w:hanging="360"/>
      </w:pPr>
    </w:lvl>
    <w:lvl w:ilvl="5" w:tplc="0409001B" w:tentative="1">
      <w:start w:val="1"/>
      <w:numFmt w:val="lowerRoman"/>
      <w:lvlText w:val="%6."/>
      <w:lvlJc w:val="right"/>
      <w:pPr>
        <w:ind w:left="5025" w:hanging="180"/>
      </w:pPr>
    </w:lvl>
    <w:lvl w:ilvl="6" w:tplc="0409000F" w:tentative="1">
      <w:start w:val="1"/>
      <w:numFmt w:val="decimal"/>
      <w:lvlText w:val="%7."/>
      <w:lvlJc w:val="left"/>
      <w:pPr>
        <w:ind w:left="5745" w:hanging="360"/>
      </w:pPr>
    </w:lvl>
    <w:lvl w:ilvl="7" w:tplc="04090019" w:tentative="1">
      <w:start w:val="1"/>
      <w:numFmt w:val="lowerLetter"/>
      <w:lvlText w:val="%8."/>
      <w:lvlJc w:val="left"/>
      <w:pPr>
        <w:ind w:left="6465" w:hanging="360"/>
      </w:pPr>
    </w:lvl>
    <w:lvl w:ilvl="8" w:tplc="0409001B" w:tentative="1">
      <w:start w:val="1"/>
      <w:numFmt w:val="lowerRoman"/>
      <w:lvlText w:val="%9."/>
      <w:lvlJc w:val="right"/>
      <w:pPr>
        <w:ind w:left="7185" w:hanging="180"/>
      </w:pPr>
    </w:lvl>
  </w:abstractNum>
  <w:abstractNum w:abstractNumId="25" w15:restartNumberingAfterBreak="0">
    <w:nsid w:val="38C7674A"/>
    <w:multiLevelType w:val="hybridMultilevel"/>
    <w:tmpl w:val="C15ECD76"/>
    <w:lvl w:ilvl="0" w:tplc="04090017">
      <w:start w:val="1"/>
      <w:numFmt w:val="lowerLetter"/>
      <w:lvlText w:val="%1)"/>
      <w:lvlJc w:val="left"/>
      <w:pPr>
        <w:ind w:left="734"/>
      </w:pPr>
      <w:rPr>
        <w:b w:val="0"/>
        <w:i w:val="0"/>
        <w:strike w:val="0"/>
        <w:dstrike w:val="0"/>
        <w:color w:val="000000"/>
        <w:sz w:val="22"/>
        <w:szCs w:val="22"/>
        <w:u w:val="none" w:color="000000"/>
        <w:bdr w:val="none" w:sz="0" w:space="0" w:color="auto"/>
        <w:shd w:val="clear" w:color="auto" w:fill="auto"/>
        <w:vertAlign w:val="baseline"/>
      </w:rPr>
    </w:lvl>
    <w:lvl w:ilvl="1" w:tplc="EC2E5D54">
      <w:start w:val="1"/>
      <w:numFmt w:val="bullet"/>
      <w:lvlText w:val="o"/>
      <w:lvlJc w:val="left"/>
      <w:pPr>
        <w:ind w:left="14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BACDFF4">
      <w:start w:val="1"/>
      <w:numFmt w:val="bullet"/>
      <w:lvlText w:val="▪"/>
      <w:lvlJc w:val="left"/>
      <w:pPr>
        <w:ind w:left="217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A203532">
      <w:start w:val="1"/>
      <w:numFmt w:val="bullet"/>
      <w:lvlText w:val="•"/>
      <w:lvlJc w:val="left"/>
      <w:pPr>
        <w:ind w:left="28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BA81486">
      <w:start w:val="1"/>
      <w:numFmt w:val="bullet"/>
      <w:lvlText w:val="o"/>
      <w:lvlJc w:val="left"/>
      <w:pPr>
        <w:ind w:left="36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B72C91A8">
      <w:start w:val="1"/>
      <w:numFmt w:val="bullet"/>
      <w:lvlText w:val="▪"/>
      <w:lvlJc w:val="left"/>
      <w:pPr>
        <w:ind w:left="43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9BE38CA">
      <w:start w:val="1"/>
      <w:numFmt w:val="bullet"/>
      <w:lvlText w:val="•"/>
      <w:lvlJc w:val="left"/>
      <w:pPr>
        <w:ind w:left="50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4C292B4">
      <w:start w:val="1"/>
      <w:numFmt w:val="bullet"/>
      <w:lvlText w:val="o"/>
      <w:lvlJc w:val="left"/>
      <w:pPr>
        <w:ind w:left="577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6BBC62AC">
      <w:start w:val="1"/>
      <w:numFmt w:val="bullet"/>
      <w:lvlText w:val="▪"/>
      <w:lvlJc w:val="left"/>
      <w:pPr>
        <w:ind w:left="64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3C537400"/>
    <w:multiLevelType w:val="hybridMultilevel"/>
    <w:tmpl w:val="C8C838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C7066DD"/>
    <w:multiLevelType w:val="multilevel"/>
    <w:tmpl w:val="13783F68"/>
    <w:lvl w:ilvl="0">
      <w:start w:val="26"/>
      <w:numFmt w:val="decimal"/>
      <w:lvlText w:val="%1"/>
      <w:lvlJc w:val="left"/>
      <w:pPr>
        <w:ind w:left="420" w:hanging="420"/>
      </w:pPr>
      <w:rPr>
        <w:rFonts w:ascii="Arial" w:hAnsi="Arial" w:cs="Arial" w:hint="default"/>
      </w:rPr>
    </w:lvl>
    <w:lvl w:ilvl="1">
      <w:start w:val="1"/>
      <w:numFmt w:val="decimal"/>
      <w:lvlText w:val="%1.%2"/>
      <w:lvlJc w:val="left"/>
      <w:pPr>
        <w:ind w:left="839" w:hanging="420"/>
      </w:pPr>
      <w:rPr>
        <w:rFonts w:ascii="Arial" w:hAnsi="Arial" w:cs="Arial" w:hint="default"/>
      </w:rPr>
    </w:lvl>
    <w:lvl w:ilvl="2">
      <w:start w:val="1"/>
      <w:numFmt w:val="decimal"/>
      <w:lvlText w:val="%1.%2.%3"/>
      <w:lvlJc w:val="left"/>
      <w:pPr>
        <w:ind w:left="1558" w:hanging="720"/>
      </w:pPr>
      <w:rPr>
        <w:rFonts w:ascii="Arial" w:hAnsi="Arial" w:cs="Arial" w:hint="default"/>
      </w:rPr>
    </w:lvl>
    <w:lvl w:ilvl="3">
      <w:start w:val="1"/>
      <w:numFmt w:val="decimal"/>
      <w:lvlText w:val="%1.%2.%3.%4"/>
      <w:lvlJc w:val="left"/>
      <w:pPr>
        <w:ind w:left="1977" w:hanging="720"/>
      </w:pPr>
      <w:rPr>
        <w:rFonts w:ascii="Arial" w:hAnsi="Arial" w:cs="Arial" w:hint="default"/>
      </w:rPr>
    </w:lvl>
    <w:lvl w:ilvl="4">
      <w:start w:val="1"/>
      <w:numFmt w:val="decimal"/>
      <w:lvlText w:val="%1.%2.%3.%4.%5"/>
      <w:lvlJc w:val="left"/>
      <w:pPr>
        <w:ind w:left="2756" w:hanging="1080"/>
      </w:pPr>
      <w:rPr>
        <w:rFonts w:ascii="Arial" w:hAnsi="Arial" w:cs="Arial" w:hint="default"/>
      </w:rPr>
    </w:lvl>
    <w:lvl w:ilvl="5">
      <w:start w:val="1"/>
      <w:numFmt w:val="decimal"/>
      <w:lvlText w:val="%1.%2.%3.%4.%5.%6"/>
      <w:lvlJc w:val="left"/>
      <w:pPr>
        <w:ind w:left="3175" w:hanging="1080"/>
      </w:pPr>
      <w:rPr>
        <w:rFonts w:ascii="Arial" w:hAnsi="Arial" w:cs="Arial" w:hint="default"/>
      </w:rPr>
    </w:lvl>
    <w:lvl w:ilvl="6">
      <w:start w:val="1"/>
      <w:numFmt w:val="decimal"/>
      <w:lvlText w:val="%1.%2.%3.%4.%5.%6.%7"/>
      <w:lvlJc w:val="left"/>
      <w:pPr>
        <w:ind w:left="3954" w:hanging="1440"/>
      </w:pPr>
      <w:rPr>
        <w:rFonts w:ascii="Arial" w:hAnsi="Arial" w:cs="Arial" w:hint="default"/>
      </w:rPr>
    </w:lvl>
    <w:lvl w:ilvl="7">
      <w:start w:val="1"/>
      <w:numFmt w:val="decimal"/>
      <w:lvlText w:val="%1.%2.%3.%4.%5.%6.%7.%8"/>
      <w:lvlJc w:val="left"/>
      <w:pPr>
        <w:ind w:left="4373" w:hanging="1440"/>
      </w:pPr>
      <w:rPr>
        <w:rFonts w:ascii="Arial" w:hAnsi="Arial" w:cs="Arial" w:hint="default"/>
      </w:rPr>
    </w:lvl>
    <w:lvl w:ilvl="8">
      <w:start w:val="1"/>
      <w:numFmt w:val="decimal"/>
      <w:lvlText w:val="%1.%2.%3.%4.%5.%6.%7.%8.%9"/>
      <w:lvlJc w:val="left"/>
      <w:pPr>
        <w:ind w:left="4792" w:hanging="1440"/>
      </w:pPr>
      <w:rPr>
        <w:rFonts w:ascii="Arial" w:hAnsi="Arial" w:cs="Arial" w:hint="default"/>
      </w:rPr>
    </w:lvl>
  </w:abstractNum>
  <w:abstractNum w:abstractNumId="28" w15:restartNumberingAfterBreak="0">
    <w:nsid w:val="3E0205F1"/>
    <w:multiLevelType w:val="multilevel"/>
    <w:tmpl w:val="1FDED88C"/>
    <w:lvl w:ilvl="0">
      <w:start w:val="10"/>
      <w:numFmt w:val="decimal"/>
      <w:lvlText w:val="%1"/>
      <w:lvlJc w:val="left"/>
      <w:pPr>
        <w:ind w:left="420" w:hanging="420"/>
      </w:pPr>
      <w:rPr>
        <w:rFonts w:hint="default"/>
        <w:b/>
      </w:rPr>
    </w:lvl>
    <w:lvl w:ilvl="1">
      <w:start w:val="1"/>
      <w:numFmt w:val="decimal"/>
      <w:lvlText w:val="%1.%2"/>
      <w:lvlJc w:val="left"/>
      <w:pPr>
        <w:ind w:left="429" w:hanging="420"/>
      </w:pPr>
      <w:rPr>
        <w:rFonts w:hint="default"/>
        <w:b w:val="0"/>
      </w:rPr>
    </w:lvl>
    <w:lvl w:ilvl="2">
      <w:start w:val="1"/>
      <w:numFmt w:val="decimal"/>
      <w:lvlText w:val="%1.%2.%3"/>
      <w:lvlJc w:val="left"/>
      <w:pPr>
        <w:ind w:left="738" w:hanging="720"/>
      </w:pPr>
      <w:rPr>
        <w:rFonts w:hint="default"/>
        <w:b/>
      </w:rPr>
    </w:lvl>
    <w:lvl w:ilvl="3">
      <w:start w:val="1"/>
      <w:numFmt w:val="decimal"/>
      <w:lvlText w:val="%1.%2.%3.%4"/>
      <w:lvlJc w:val="left"/>
      <w:pPr>
        <w:ind w:left="747" w:hanging="720"/>
      </w:pPr>
      <w:rPr>
        <w:rFonts w:hint="default"/>
        <w:b/>
      </w:rPr>
    </w:lvl>
    <w:lvl w:ilvl="4">
      <w:start w:val="1"/>
      <w:numFmt w:val="decimal"/>
      <w:lvlText w:val="%1.%2.%3.%4.%5"/>
      <w:lvlJc w:val="left"/>
      <w:pPr>
        <w:ind w:left="1116" w:hanging="1080"/>
      </w:pPr>
      <w:rPr>
        <w:rFonts w:hint="default"/>
        <w:b/>
      </w:rPr>
    </w:lvl>
    <w:lvl w:ilvl="5">
      <w:start w:val="1"/>
      <w:numFmt w:val="decimal"/>
      <w:lvlText w:val="%1.%2.%3.%4.%5.%6"/>
      <w:lvlJc w:val="left"/>
      <w:pPr>
        <w:ind w:left="1125" w:hanging="1080"/>
      </w:pPr>
      <w:rPr>
        <w:rFonts w:hint="default"/>
        <w:b/>
      </w:rPr>
    </w:lvl>
    <w:lvl w:ilvl="6">
      <w:start w:val="1"/>
      <w:numFmt w:val="decimal"/>
      <w:lvlText w:val="%1.%2.%3.%4.%5.%6.%7"/>
      <w:lvlJc w:val="left"/>
      <w:pPr>
        <w:ind w:left="1494" w:hanging="1440"/>
      </w:pPr>
      <w:rPr>
        <w:rFonts w:hint="default"/>
        <w:b/>
      </w:rPr>
    </w:lvl>
    <w:lvl w:ilvl="7">
      <w:start w:val="1"/>
      <w:numFmt w:val="decimal"/>
      <w:lvlText w:val="%1.%2.%3.%4.%5.%6.%7.%8"/>
      <w:lvlJc w:val="left"/>
      <w:pPr>
        <w:ind w:left="1503" w:hanging="1440"/>
      </w:pPr>
      <w:rPr>
        <w:rFonts w:hint="default"/>
        <w:b/>
      </w:rPr>
    </w:lvl>
    <w:lvl w:ilvl="8">
      <w:start w:val="1"/>
      <w:numFmt w:val="decimal"/>
      <w:lvlText w:val="%1.%2.%3.%4.%5.%6.%7.%8.%9"/>
      <w:lvlJc w:val="left"/>
      <w:pPr>
        <w:ind w:left="1872" w:hanging="1800"/>
      </w:pPr>
      <w:rPr>
        <w:rFonts w:hint="default"/>
        <w:b/>
      </w:rPr>
    </w:lvl>
  </w:abstractNum>
  <w:abstractNum w:abstractNumId="29" w15:restartNumberingAfterBreak="0">
    <w:nsid w:val="3F4867F7"/>
    <w:multiLevelType w:val="hybridMultilevel"/>
    <w:tmpl w:val="B0A42E7A"/>
    <w:lvl w:ilvl="0" w:tplc="893EAB40">
      <w:start w:val="1"/>
      <w:numFmt w:val="lowerLetter"/>
      <w:lvlText w:val="%1)"/>
      <w:lvlJc w:val="left"/>
      <w:pPr>
        <w:ind w:left="1094"/>
      </w:pPr>
      <w:rPr>
        <w:rFonts w:ascii="Arial" w:eastAsia="Calibri" w:hAnsi="Arial" w:cs="Arial" w:hint="default"/>
        <w:b w:val="0"/>
        <w:i w:val="0"/>
        <w:strike w:val="0"/>
        <w:dstrike w:val="0"/>
        <w:color w:val="000000"/>
        <w:sz w:val="22"/>
        <w:szCs w:val="22"/>
        <w:u w:val="none" w:color="000000"/>
        <w:bdr w:val="none" w:sz="0" w:space="0" w:color="auto"/>
        <w:shd w:val="clear" w:color="auto" w:fill="auto"/>
        <w:vertAlign w:val="baseline"/>
      </w:rPr>
    </w:lvl>
    <w:lvl w:ilvl="1" w:tplc="7C265812">
      <w:start w:val="1"/>
      <w:numFmt w:val="lowerLetter"/>
      <w:lvlText w:val="%2"/>
      <w:lvlJc w:val="left"/>
      <w:pPr>
        <w:ind w:left="13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3D6CA48E">
      <w:start w:val="1"/>
      <w:numFmt w:val="lowerRoman"/>
      <w:lvlText w:val="%3"/>
      <w:lvlJc w:val="left"/>
      <w:pPr>
        <w:ind w:left="20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9F272F0">
      <w:start w:val="1"/>
      <w:numFmt w:val="decimal"/>
      <w:lvlText w:val="%4"/>
      <w:lvlJc w:val="left"/>
      <w:pPr>
        <w:ind w:left="27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CD89C56">
      <w:start w:val="1"/>
      <w:numFmt w:val="lowerLetter"/>
      <w:lvlText w:val="%5"/>
      <w:lvlJc w:val="left"/>
      <w:pPr>
        <w:ind w:left="34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7B0D02E">
      <w:start w:val="1"/>
      <w:numFmt w:val="lowerRoman"/>
      <w:lvlText w:val="%6"/>
      <w:lvlJc w:val="left"/>
      <w:pPr>
        <w:ind w:left="42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970E4F0">
      <w:start w:val="1"/>
      <w:numFmt w:val="decimal"/>
      <w:lvlText w:val="%7"/>
      <w:lvlJc w:val="left"/>
      <w:pPr>
        <w:ind w:left="49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6626E0A">
      <w:start w:val="1"/>
      <w:numFmt w:val="lowerLetter"/>
      <w:lvlText w:val="%8"/>
      <w:lvlJc w:val="left"/>
      <w:pPr>
        <w:ind w:left="56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0DAD842">
      <w:start w:val="1"/>
      <w:numFmt w:val="lowerRoman"/>
      <w:lvlText w:val="%9"/>
      <w:lvlJc w:val="left"/>
      <w:pPr>
        <w:ind w:left="63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42E17503"/>
    <w:multiLevelType w:val="hybridMultilevel"/>
    <w:tmpl w:val="92E6056C"/>
    <w:lvl w:ilvl="0" w:tplc="5882C8E8">
      <w:start w:val="1"/>
      <w:numFmt w:val="decimal"/>
      <w:lvlText w:val="%1."/>
      <w:lvlJc w:val="left"/>
      <w:pPr>
        <w:ind w:left="734"/>
      </w:pPr>
      <w:rPr>
        <w:rFonts w:ascii="Arial" w:eastAsia="Calibri" w:hAnsi="Arial" w:cs="Arial" w:hint="default"/>
        <w:b w:val="0"/>
        <w:i w:val="0"/>
        <w:strike w:val="0"/>
        <w:dstrike w:val="0"/>
        <w:color w:val="000000"/>
        <w:sz w:val="22"/>
        <w:szCs w:val="22"/>
        <w:u w:val="none" w:color="000000"/>
        <w:bdr w:val="none" w:sz="0" w:space="0" w:color="auto"/>
        <w:shd w:val="clear" w:color="auto" w:fill="auto"/>
        <w:vertAlign w:val="baseline"/>
      </w:rPr>
    </w:lvl>
    <w:lvl w:ilvl="1" w:tplc="FFA279E2">
      <w:start w:val="1"/>
      <w:numFmt w:val="lowerLetter"/>
      <w:lvlText w:val="%2"/>
      <w:lvlJc w:val="left"/>
      <w:pPr>
        <w:ind w:left="14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720D0BE">
      <w:start w:val="1"/>
      <w:numFmt w:val="lowerRoman"/>
      <w:lvlText w:val="%3"/>
      <w:lvlJc w:val="left"/>
      <w:pPr>
        <w:ind w:left="21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B0C3FF6">
      <w:start w:val="1"/>
      <w:numFmt w:val="decimal"/>
      <w:lvlText w:val="%4"/>
      <w:lvlJc w:val="left"/>
      <w:pPr>
        <w:ind w:left="28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B903182">
      <w:start w:val="1"/>
      <w:numFmt w:val="lowerLetter"/>
      <w:lvlText w:val="%5"/>
      <w:lvlJc w:val="left"/>
      <w:pPr>
        <w:ind w:left="36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4E40F1A">
      <w:start w:val="1"/>
      <w:numFmt w:val="lowerRoman"/>
      <w:lvlText w:val="%6"/>
      <w:lvlJc w:val="left"/>
      <w:pPr>
        <w:ind w:left="43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BF47B1E">
      <w:start w:val="1"/>
      <w:numFmt w:val="decimal"/>
      <w:lvlText w:val="%7"/>
      <w:lvlJc w:val="left"/>
      <w:pPr>
        <w:ind w:left="50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F68BFB0">
      <w:start w:val="1"/>
      <w:numFmt w:val="lowerLetter"/>
      <w:lvlText w:val="%8"/>
      <w:lvlJc w:val="left"/>
      <w:pPr>
        <w:ind w:left="57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9525C46">
      <w:start w:val="1"/>
      <w:numFmt w:val="lowerRoman"/>
      <w:lvlText w:val="%9"/>
      <w:lvlJc w:val="left"/>
      <w:pPr>
        <w:ind w:left="64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48582EF6"/>
    <w:multiLevelType w:val="multilevel"/>
    <w:tmpl w:val="2C8C86B8"/>
    <w:lvl w:ilvl="0">
      <w:start w:val="8"/>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440" w:hanging="1800"/>
      </w:pPr>
      <w:rPr>
        <w:rFonts w:hint="default"/>
      </w:rPr>
    </w:lvl>
  </w:abstractNum>
  <w:abstractNum w:abstractNumId="32" w15:restartNumberingAfterBreak="0">
    <w:nsid w:val="4B9F44E5"/>
    <w:multiLevelType w:val="hybridMultilevel"/>
    <w:tmpl w:val="94E6AF9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4C5F0CCC"/>
    <w:multiLevelType w:val="hybridMultilevel"/>
    <w:tmpl w:val="5178FF8A"/>
    <w:lvl w:ilvl="0" w:tplc="344A46FA">
      <w:start w:val="1"/>
      <w:numFmt w:val="decimal"/>
      <w:lvlText w:val="%1."/>
      <w:lvlJc w:val="left"/>
      <w:pPr>
        <w:ind w:left="369" w:hanging="360"/>
      </w:pPr>
      <w:rPr>
        <w:b w:val="0"/>
      </w:rPr>
    </w:lvl>
    <w:lvl w:ilvl="1" w:tplc="0409000F">
      <w:start w:val="1"/>
      <w:numFmt w:val="decimal"/>
      <w:lvlText w:val="%2."/>
      <w:lvlJc w:val="left"/>
      <w:pPr>
        <w:ind w:left="1089" w:hanging="360"/>
      </w:pPr>
      <w:rPr>
        <w:b w:val="0"/>
      </w:rPr>
    </w:lvl>
    <w:lvl w:ilvl="2" w:tplc="0409001B">
      <w:start w:val="1"/>
      <w:numFmt w:val="lowerRoman"/>
      <w:lvlText w:val="%3."/>
      <w:lvlJc w:val="right"/>
      <w:pPr>
        <w:ind w:left="1809" w:hanging="180"/>
      </w:pPr>
    </w:lvl>
    <w:lvl w:ilvl="3" w:tplc="0409000F" w:tentative="1">
      <w:start w:val="1"/>
      <w:numFmt w:val="decimal"/>
      <w:lvlText w:val="%4."/>
      <w:lvlJc w:val="left"/>
      <w:pPr>
        <w:ind w:left="2529" w:hanging="360"/>
      </w:pPr>
    </w:lvl>
    <w:lvl w:ilvl="4" w:tplc="04090019">
      <w:start w:val="1"/>
      <w:numFmt w:val="lowerLetter"/>
      <w:lvlText w:val="%5."/>
      <w:lvlJc w:val="left"/>
      <w:pPr>
        <w:ind w:left="3249" w:hanging="360"/>
      </w:pPr>
    </w:lvl>
    <w:lvl w:ilvl="5" w:tplc="0409001B" w:tentative="1">
      <w:start w:val="1"/>
      <w:numFmt w:val="lowerRoman"/>
      <w:lvlText w:val="%6."/>
      <w:lvlJc w:val="right"/>
      <w:pPr>
        <w:ind w:left="3969" w:hanging="180"/>
      </w:pPr>
    </w:lvl>
    <w:lvl w:ilvl="6" w:tplc="0409000F" w:tentative="1">
      <w:start w:val="1"/>
      <w:numFmt w:val="decimal"/>
      <w:lvlText w:val="%7."/>
      <w:lvlJc w:val="left"/>
      <w:pPr>
        <w:ind w:left="4689" w:hanging="360"/>
      </w:pPr>
    </w:lvl>
    <w:lvl w:ilvl="7" w:tplc="04090019" w:tentative="1">
      <w:start w:val="1"/>
      <w:numFmt w:val="lowerLetter"/>
      <w:lvlText w:val="%8."/>
      <w:lvlJc w:val="left"/>
      <w:pPr>
        <w:ind w:left="5409" w:hanging="360"/>
      </w:pPr>
    </w:lvl>
    <w:lvl w:ilvl="8" w:tplc="0409001B" w:tentative="1">
      <w:start w:val="1"/>
      <w:numFmt w:val="lowerRoman"/>
      <w:lvlText w:val="%9."/>
      <w:lvlJc w:val="right"/>
      <w:pPr>
        <w:ind w:left="6129" w:hanging="180"/>
      </w:pPr>
    </w:lvl>
  </w:abstractNum>
  <w:abstractNum w:abstractNumId="34" w15:restartNumberingAfterBreak="0">
    <w:nsid w:val="4E9D17ED"/>
    <w:multiLevelType w:val="multilevel"/>
    <w:tmpl w:val="F1C817AE"/>
    <w:lvl w:ilvl="0">
      <w:start w:val="14"/>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2"/>
      <w:numFmt w:val="decimal"/>
      <w:lvlRestart w:val="0"/>
      <w:lvlText w:val="%1.%2"/>
      <w:lvlJc w:val="left"/>
      <w:pPr>
        <w:ind w:left="1457"/>
      </w:pPr>
      <w:rPr>
        <w:rFonts w:ascii="Arial" w:eastAsia="Calibri" w:hAnsi="Arial" w:cs="Arial" w:hint="default"/>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51642100"/>
    <w:multiLevelType w:val="hybridMultilevel"/>
    <w:tmpl w:val="66BA83F8"/>
    <w:lvl w:ilvl="0" w:tplc="5C66223C">
      <w:start w:val="1"/>
      <w:numFmt w:val="lowerLetter"/>
      <w:lvlText w:val="%1)"/>
      <w:lvlJc w:val="left"/>
      <w:pPr>
        <w:ind w:left="1454"/>
      </w:pPr>
      <w:rPr>
        <w:rFonts w:ascii="Arial" w:eastAsia="Calibri" w:hAnsi="Arial" w:cs="Arial" w:hint="default"/>
        <w:b w:val="0"/>
        <w:i w:val="0"/>
        <w:strike w:val="0"/>
        <w:dstrike w:val="0"/>
        <w:color w:val="000000"/>
        <w:sz w:val="22"/>
        <w:szCs w:val="22"/>
        <w:u w:val="none" w:color="000000"/>
        <w:bdr w:val="none" w:sz="0" w:space="0" w:color="auto"/>
        <w:shd w:val="clear" w:color="auto" w:fill="auto"/>
        <w:vertAlign w:val="baseline"/>
      </w:rPr>
    </w:lvl>
    <w:lvl w:ilvl="1" w:tplc="9C364DB2">
      <w:start w:val="1"/>
      <w:numFmt w:val="lowerLetter"/>
      <w:lvlText w:val="%2"/>
      <w:lvlJc w:val="left"/>
      <w:pPr>
        <w:ind w:left="21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B063DE2">
      <w:start w:val="1"/>
      <w:numFmt w:val="lowerRoman"/>
      <w:lvlText w:val="%3"/>
      <w:lvlJc w:val="left"/>
      <w:pPr>
        <w:ind w:left="28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CE47762">
      <w:start w:val="1"/>
      <w:numFmt w:val="decimal"/>
      <w:lvlText w:val="%4"/>
      <w:lvlJc w:val="left"/>
      <w:pPr>
        <w:ind w:left="36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23C35A4">
      <w:start w:val="1"/>
      <w:numFmt w:val="lowerLetter"/>
      <w:lvlText w:val="%5"/>
      <w:lvlJc w:val="left"/>
      <w:pPr>
        <w:ind w:left="43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7F04F38">
      <w:start w:val="1"/>
      <w:numFmt w:val="lowerRoman"/>
      <w:lvlText w:val="%6"/>
      <w:lvlJc w:val="left"/>
      <w:pPr>
        <w:ind w:left="50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3FA3B7C">
      <w:start w:val="1"/>
      <w:numFmt w:val="decimal"/>
      <w:lvlText w:val="%7"/>
      <w:lvlJc w:val="left"/>
      <w:pPr>
        <w:ind w:left="57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EC8B058">
      <w:start w:val="1"/>
      <w:numFmt w:val="lowerLetter"/>
      <w:lvlText w:val="%8"/>
      <w:lvlJc w:val="left"/>
      <w:pPr>
        <w:ind w:left="64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1CE13BA">
      <w:start w:val="1"/>
      <w:numFmt w:val="lowerRoman"/>
      <w:lvlText w:val="%9"/>
      <w:lvlJc w:val="left"/>
      <w:pPr>
        <w:ind w:left="72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6" w15:restartNumberingAfterBreak="0">
    <w:nsid w:val="54160B0A"/>
    <w:multiLevelType w:val="hybridMultilevel"/>
    <w:tmpl w:val="4642E1FA"/>
    <w:lvl w:ilvl="0" w:tplc="364EB88A">
      <w:start w:val="8"/>
      <w:numFmt w:val="decimal"/>
      <w:lvlText w:val="%1."/>
      <w:lvlJc w:val="left"/>
      <w:pPr>
        <w:ind w:left="1065" w:hanging="360"/>
      </w:pPr>
      <w:rPr>
        <w:rFonts w:eastAsia="Cambria" w:hint="default"/>
        <w:b/>
      </w:rPr>
    </w:lvl>
    <w:lvl w:ilvl="1" w:tplc="E494C3E8">
      <w:start w:val="1"/>
      <w:numFmt w:val="decimal"/>
      <w:lvlText w:val="%2."/>
      <w:lvlJc w:val="left"/>
      <w:pPr>
        <w:ind w:left="1785" w:hanging="360"/>
      </w:pPr>
      <w:rPr>
        <w:b w:val="0"/>
      </w:rPr>
    </w:lvl>
    <w:lvl w:ilvl="2" w:tplc="0409001B">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15:restartNumberingAfterBreak="0">
    <w:nsid w:val="594157E5"/>
    <w:multiLevelType w:val="hybridMultilevel"/>
    <w:tmpl w:val="C6C04DFA"/>
    <w:lvl w:ilvl="0" w:tplc="04090019">
      <w:start w:val="1"/>
      <w:numFmt w:val="lowerLetter"/>
      <w:lvlText w:val="%1."/>
      <w:lvlJc w:val="left"/>
      <w:pPr>
        <w:ind w:left="734"/>
      </w:pPr>
      <w:rPr>
        <w:b w:val="0"/>
        <w:i w:val="0"/>
        <w:strike w:val="0"/>
        <w:dstrike w:val="0"/>
        <w:color w:val="000000"/>
        <w:sz w:val="22"/>
        <w:szCs w:val="22"/>
        <w:u w:val="none" w:color="000000"/>
        <w:bdr w:val="none" w:sz="0" w:space="0" w:color="auto"/>
        <w:shd w:val="clear" w:color="auto" w:fill="auto"/>
        <w:vertAlign w:val="baseline"/>
      </w:rPr>
    </w:lvl>
    <w:lvl w:ilvl="1" w:tplc="A922FB08">
      <w:start w:val="1"/>
      <w:numFmt w:val="bullet"/>
      <w:lvlText w:val="o"/>
      <w:lvlJc w:val="left"/>
      <w:pPr>
        <w:ind w:left="14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DC67860">
      <w:start w:val="1"/>
      <w:numFmt w:val="bullet"/>
      <w:lvlText w:val="▪"/>
      <w:lvlJc w:val="left"/>
      <w:pPr>
        <w:ind w:left="217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896C6C28">
      <w:start w:val="1"/>
      <w:numFmt w:val="bullet"/>
      <w:lvlText w:val="•"/>
      <w:lvlJc w:val="left"/>
      <w:pPr>
        <w:ind w:left="28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814A436">
      <w:start w:val="1"/>
      <w:numFmt w:val="bullet"/>
      <w:lvlText w:val="o"/>
      <w:lvlJc w:val="left"/>
      <w:pPr>
        <w:ind w:left="36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2AE28E30">
      <w:start w:val="1"/>
      <w:numFmt w:val="bullet"/>
      <w:lvlText w:val="▪"/>
      <w:lvlJc w:val="left"/>
      <w:pPr>
        <w:ind w:left="43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FE8C3C4">
      <w:start w:val="1"/>
      <w:numFmt w:val="bullet"/>
      <w:lvlText w:val="•"/>
      <w:lvlJc w:val="left"/>
      <w:pPr>
        <w:ind w:left="50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AB0E6E4">
      <w:start w:val="1"/>
      <w:numFmt w:val="bullet"/>
      <w:lvlText w:val="o"/>
      <w:lvlJc w:val="left"/>
      <w:pPr>
        <w:ind w:left="577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7814F81A">
      <w:start w:val="1"/>
      <w:numFmt w:val="bullet"/>
      <w:lvlText w:val="▪"/>
      <w:lvlJc w:val="left"/>
      <w:pPr>
        <w:ind w:left="64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8" w15:restartNumberingAfterBreak="0">
    <w:nsid w:val="5B2727FF"/>
    <w:multiLevelType w:val="hybridMultilevel"/>
    <w:tmpl w:val="836E860C"/>
    <w:lvl w:ilvl="0" w:tplc="04090019">
      <w:start w:val="1"/>
      <w:numFmt w:val="lowerLetter"/>
      <w:lvlText w:val="%1."/>
      <w:lvlJc w:val="left"/>
      <w:pPr>
        <w:ind w:left="719" w:hanging="360"/>
      </w:pPr>
    </w:lvl>
    <w:lvl w:ilvl="1" w:tplc="04090019" w:tentative="1">
      <w:start w:val="1"/>
      <w:numFmt w:val="lowerLetter"/>
      <w:lvlText w:val="%2."/>
      <w:lvlJc w:val="left"/>
      <w:pPr>
        <w:ind w:left="1439" w:hanging="360"/>
      </w:pPr>
    </w:lvl>
    <w:lvl w:ilvl="2" w:tplc="0409001B" w:tentative="1">
      <w:start w:val="1"/>
      <w:numFmt w:val="lowerRoman"/>
      <w:lvlText w:val="%3."/>
      <w:lvlJc w:val="right"/>
      <w:pPr>
        <w:ind w:left="2159" w:hanging="180"/>
      </w:pPr>
    </w:lvl>
    <w:lvl w:ilvl="3" w:tplc="0409000F" w:tentative="1">
      <w:start w:val="1"/>
      <w:numFmt w:val="decimal"/>
      <w:lvlText w:val="%4."/>
      <w:lvlJc w:val="left"/>
      <w:pPr>
        <w:ind w:left="2879" w:hanging="360"/>
      </w:pPr>
    </w:lvl>
    <w:lvl w:ilvl="4" w:tplc="04090019" w:tentative="1">
      <w:start w:val="1"/>
      <w:numFmt w:val="lowerLetter"/>
      <w:lvlText w:val="%5."/>
      <w:lvlJc w:val="left"/>
      <w:pPr>
        <w:ind w:left="3599" w:hanging="360"/>
      </w:pPr>
    </w:lvl>
    <w:lvl w:ilvl="5" w:tplc="0409001B" w:tentative="1">
      <w:start w:val="1"/>
      <w:numFmt w:val="lowerRoman"/>
      <w:lvlText w:val="%6."/>
      <w:lvlJc w:val="right"/>
      <w:pPr>
        <w:ind w:left="4319" w:hanging="180"/>
      </w:pPr>
    </w:lvl>
    <w:lvl w:ilvl="6" w:tplc="0409000F" w:tentative="1">
      <w:start w:val="1"/>
      <w:numFmt w:val="decimal"/>
      <w:lvlText w:val="%7."/>
      <w:lvlJc w:val="left"/>
      <w:pPr>
        <w:ind w:left="5039" w:hanging="360"/>
      </w:pPr>
    </w:lvl>
    <w:lvl w:ilvl="7" w:tplc="04090019" w:tentative="1">
      <w:start w:val="1"/>
      <w:numFmt w:val="lowerLetter"/>
      <w:lvlText w:val="%8."/>
      <w:lvlJc w:val="left"/>
      <w:pPr>
        <w:ind w:left="5759" w:hanging="360"/>
      </w:pPr>
    </w:lvl>
    <w:lvl w:ilvl="8" w:tplc="0409001B" w:tentative="1">
      <w:start w:val="1"/>
      <w:numFmt w:val="lowerRoman"/>
      <w:lvlText w:val="%9."/>
      <w:lvlJc w:val="right"/>
      <w:pPr>
        <w:ind w:left="6479" w:hanging="180"/>
      </w:pPr>
    </w:lvl>
  </w:abstractNum>
  <w:abstractNum w:abstractNumId="39" w15:restartNumberingAfterBreak="0">
    <w:nsid w:val="5EF80A08"/>
    <w:multiLevelType w:val="hybridMultilevel"/>
    <w:tmpl w:val="B8F65E58"/>
    <w:lvl w:ilvl="0" w:tplc="B90C893A">
      <w:start w:val="1"/>
      <w:numFmt w:val="lowerLetter"/>
      <w:lvlText w:val="%1)"/>
      <w:lvlJc w:val="left"/>
      <w:pPr>
        <w:ind w:left="1454"/>
      </w:pPr>
      <w:rPr>
        <w:rFonts w:ascii="Arial" w:eastAsia="Calibri" w:hAnsi="Arial" w:cs="Arial" w:hint="default"/>
        <w:b w:val="0"/>
        <w:i w:val="0"/>
        <w:strike w:val="0"/>
        <w:dstrike w:val="0"/>
        <w:color w:val="000000"/>
        <w:sz w:val="22"/>
        <w:szCs w:val="22"/>
        <w:u w:val="none" w:color="000000"/>
        <w:bdr w:val="none" w:sz="0" w:space="0" w:color="auto"/>
        <w:shd w:val="clear" w:color="auto" w:fill="auto"/>
        <w:vertAlign w:val="baseline"/>
      </w:rPr>
    </w:lvl>
    <w:lvl w:ilvl="1" w:tplc="455C2BCE">
      <w:start w:val="1"/>
      <w:numFmt w:val="lowerLetter"/>
      <w:lvlText w:val="%2"/>
      <w:lvlJc w:val="left"/>
      <w:pPr>
        <w:ind w:left="21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F62215C">
      <w:start w:val="1"/>
      <w:numFmt w:val="lowerRoman"/>
      <w:lvlText w:val="%3"/>
      <w:lvlJc w:val="left"/>
      <w:pPr>
        <w:ind w:left="28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2365042">
      <w:start w:val="1"/>
      <w:numFmt w:val="decimal"/>
      <w:lvlText w:val="%4"/>
      <w:lvlJc w:val="left"/>
      <w:pPr>
        <w:ind w:left="36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05487A6">
      <w:start w:val="1"/>
      <w:numFmt w:val="lowerLetter"/>
      <w:lvlText w:val="%5"/>
      <w:lvlJc w:val="left"/>
      <w:pPr>
        <w:ind w:left="43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B569F38">
      <w:start w:val="1"/>
      <w:numFmt w:val="lowerRoman"/>
      <w:lvlText w:val="%6"/>
      <w:lvlJc w:val="left"/>
      <w:pPr>
        <w:ind w:left="50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84EBDE8">
      <w:start w:val="1"/>
      <w:numFmt w:val="decimal"/>
      <w:lvlText w:val="%7"/>
      <w:lvlJc w:val="left"/>
      <w:pPr>
        <w:ind w:left="57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06EC3DA">
      <w:start w:val="1"/>
      <w:numFmt w:val="lowerLetter"/>
      <w:lvlText w:val="%8"/>
      <w:lvlJc w:val="left"/>
      <w:pPr>
        <w:ind w:left="64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D54BDE6">
      <w:start w:val="1"/>
      <w:numFmt w:val="lowerRoman"/>
      <w:lvlText w:val="%9"/>
      <w:lvlJc w:val="left"/>
      <w:pPr>
        <w:ind w:left="72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62D3095E"/>
    <w:multiLevelType w:val="hybridMultilevel"/>
    <w:tmpl w:val="16F4E5DE"/>
    <w:lvl w:ilvl="0" w:tplc="0409000F">
      <w:start w:val="1"/>
      <w:numFmt w:val="decimal"/>
      <w:lvlText w:val="%1."/>
      <w:lvlJc w:val="left"/>
      <w:pPr>
        <w:ind w:left="785"/>
      </w:pPr>
      <w:rPr>
        <w:b w:val="0"/>
        <w:i w:val="0"/>
        <w:strike w:val="0"/>
        <w:dstrike w:val="0"/>
        <w:color w:val="000000"/>
        <w:sz w:val="22"/>
        <w:szCs w:val="22"/>
        <w:u w:val="none" w:color="000000"/>
        <w:bdr w:val="none" w:sz="0" w:space="0" w:color="auto"/>
        <w:shd w:val="clear" w:color="auto" w:fill="auto"/>
        <w:vertAlign w:val="baseline"/>
      </w:rPr>
    </w:lvl>
    <w:lvl w:ilvl="1" w:tplc="E55EC724">
      <w:start w:val="1"/>
      <w:numFmt w:val="bullet"/>
      <w:lvlText w:val="•"/>
      <w:lvlJc w:val="left"/>
      <w:pPr>
        <w:ind w:left="14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94A6310">
      <w:start w:val="1"/>
      <w:numFmt w:val="bullet"/>
      <w:lvlText w:val="▪"/>
      <w:lvlJc w:val="left"/>
      <w:pPr>
        <w:ind w:left="217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94E29B4">
      <w:start w:val="1"/>
      <w:numFmt w:val="bullet"/>
      <w:lvlText w:val="•"/>
      <w:lvlJc w:val="left"/>
      <w:pPr>
        <w:ind w:left="28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78E0A30">
      <w:start w:val="1"/>
      <w:numFmt w:val="bullet"/>
      <w:lvlText w:val="o"/>
      <w:lvlJc w:val="left"/>
      <w:pPr>
        <w:ind w:left="36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0F720E12">
      <w:start w:val="1"/>
      <w:numFmt w:val="bullet"/>
      <w:lvlText w:val="▪"/>
      <w:lvlJc w:val="left"/>
      <w:pPr>
        <w:ind w:left="43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5EE6932">
      <w:start w:val="1"/>
      <w:numFmt w:val="bullet"/>
      <w:lvlText w:val="•"/>
      <w:lvlJc w:val="left"/>
      <w:pPr>
        <w:ind w:left="50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9CA0CD4">
      <w:start w:val="1"/>
      <w:numFmt w:val="bullet"/>
      <w:lvlText w:val="o"/>
      <w:lvlJc w:val="left"/>
      <w:pPr>
        <w:ind w:left="577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A2F2BC06">
      <w:start w:val="1"/>
      <w:numFmt w:val="bullet"/>
      <w:lvlText w:val="▪"/>
      <w:lvlJc w:val="left"/>
      <w:pPr>
        <w:ind w:left="64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1" w15:restartNumberingAfterBreak="0">
    <w:nsid w:val="62DC5817"/>
    <w:multiLevelType w:val="hybridMultilevel"/>
    <w:tmpl w:val="A0B0F6E2"/>
    <w:lvl w:ilvl="0" w:tplc="E5B4E700">
      <w:start w:val="1"/>
      <w:numFmt w:val="decimal"/>
      <w:lvlText w:val="%1."/>
      <w:lvlJc w:val="left"/>
      <w:pPr>
        <w:ind w:left="719" w:hanging="360"/>
      </w:pPr>
      <w:rPr>
        <w:b/>
      </w:rPr>
    </w:lvl>
    <w:lvl w:ilvl="1" w:tplc="04090019">
      <w:start w:val="1"/>
      <w:numFmt w:val="lowerLetter"/>
      <w:lvlText w:val="%2."/>
      <w:lvlJc w:val="left"/>
      <w:pPr>
        <w:ind w:left="1439" w:hanging="360"/>
      </w:pPr>
    </w:lvl>
    <w:lvl w:ilvl="2" w:tplc="0409001B" w:tentative="1">
      <w:start w:val="1"/>
      <w:numFmt w:val="lowerRoman"/>
      <w:lvlText w:val="%3."/>
      <w:lvlJc w:val="right"/>
      <w:pPr>
        <w:ind w:left="2159" w:hanging="180"/>
      </w:pPr>
    </w:lvl>
    <w:lvl w:ilvl="3" w:tplc="0409000F" w:tentative="1">
      <w:start w:val="1"/>
      <w:numFmt w:val="decimal"/>
      <w:lvlText w:val="%4."/>
      <w:lvlJc w:val="left"/>
      <w:pPr>
        <w:ind w:left="2879" w:hanging="360"/>
      </w:pPr>
    </w:lvl>
    <w:lvl w:ilvl="4" w:tplc="04090019" w:tentative="1">
      <w:start w:val="1"/>
      <w:numFmt w:val="lowerLetter"/>
      <w:lvlText w:val="%5."/>
      <w:lvlJc w:val="left"/>
      <w:pPr>
        <w:ind w:left="3599" w:hanging="360"/>
      </w:pPr>
    </w:lvl>
    <w:lvl w:ilvl="5" w:tplc="0409001B" w:tentative="1">
      <w:start w:val="1"/>
      <w:numFmt w:val="lowerRoman"/>
      <w:lvlText w:val="%6."/>
      <w:lvlJc w:val="right"/>
      <w:pPr>
        <w:ind w:left="4319" w:hanging="180"/>
      </w:pPr>
    </w:lvl>
    <w:lvl w:ilvl="6" w:tplc="0409000F" w:tentative="1">
      <w:start w:val="1"/>
      <w:numFmt w:val="decimal"/>
      <w:lvlText w:val="%7."/>
      <w:lvlJc w:val="left"/>
      <w:pPr>
        <w:ind w:left="5039" w:hanging="360"/>
      </w:pPr>
    </w:lvl>
    <w:lvl w:ilvl="7" w:tplc="04090019" w:tentative="1">
      <w:start w:val="1"/>
      <w:numFmt w:val="lowerLetter"/>
      <w:lvlText w:val="%8."/>
      <w:lvlJc w:val="left"/>
      <w:pPr>
        <w:ind w:left="5759" w:hanging="360"/>
      </w:pPr>
    </w:lvl>
    <w:lvl w:ilvl="8" w:tplc="0409001B" w:tentative="1">
      <w:start w:val="1"/>
      <w:numFmt w:val="lowerRoman"/>
      <w:lvlText w:val="%9."/>
      <w:lvlJc w:val="right"/>
      <w:pPr>
        <w:ind w:left="6479" w:hanging="180"/>
      </w:pPr>
    </w:lvl>
  </w:abstractNum>
  <w:abstractNum w:abstractNumId="42" w15:restartNumberingAfterBreak="0">
    <w:nsid w:val="6E9B7193"/>
    <w:multiLevelType w:val="hybridMultilevel"/>
    <w:tmpl w:val="DCAA0EB8"/>
    <w:lvl w:ilvl="0" w:tplc="BFE44934">
      <w:start w:val="1"/>
      <w:numFmt w:val="lowerRoman"/>
      <w:lvlText w:val="%1."/>
      <w:lvlJc w:val="left"/>
      <w:pPr>
        <w:ind w:left="7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854F850">
      <w:start w:val="1"/>
      <w:numFmt w:val="lowerLetter"/>
      <w:lvlText w:val="%2)"/>
      <w:lvlJc w:val="left"/>
      <w:pPr>
        <w:ind w:left="1454"/>
      </w:pPr>
      <w:rPr>
        <w:rFonts w:ascii="Arial" w:eastAsia="Calibri" w:hAnsi="Arial" w:cs="Arial" w:hint="default"/>
        <w:b w:val="0"/>
        <w:i w:val="0"/>
        <w:strike w:val="0"/>
        <w:dstrike w:val="0"/>
        <w:color w:val="000000"/>
        <w:sz w:val="22"/>
        <w:szCs w:val="22"/>
        <w:u w:val="none" w:color="000000"/>
        <w:bdr w:val="none" w:sz="0" w:space="0" w:color="auto"/>
        <w:shd w:val="clear" w:color="auto" w:fill="auto"/>
        <w:vertAlign w:val="baseline"/>
      </w:rPr>
    </w:lvl>
    <w:lvl w:ilvl="2" w:tplc="294A6310">
      <w:start w:val="1"/>
      <w:numFmt w:val="bullet"/>
      <w:lvlText w:val="▪"/>
      <w:lvlJc w:val="left"/>
      <w:pPr>
        <w:ind w:left="217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94E29B4">
      <w:start w:val="1"/>
      <w:numFmt w:val="bullet"/>
      <w:lvlText w:val="•"/>
      <w:lvlJc w:val="left"/>
      <w:pPr>
        <w:ind w:left="28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78E0A30">
      <w:start w:val="1"/>
      <w:numFmt w:val="bullet"/>
      <w:lvlText w:val="o"/>
      <w:lvlJc w:val="left"/>
      <w:pPr>
        <w:ind w:left="36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0F720E12">
      <w:start w:val="1"/>
      <w:numFmt w:val="bullet"/>
      <w:lvlText w:val="▪"/>
      <w:lvlJc w:val="left"/>
      <w:pPr>
        <w:ind w:left="43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5EE6932">
      <w:start w:val="1"/>
      <w:numFmt w:val="bullet"/>
      <w:lvlText w:val="•"/>
      <w:lvlJc w:val="left"/>
      <w:pPr>
        <w:ind w:left="50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9CA0CD4">
      <w:start w:val="1"/>
      <w:numFmt w:val="bullet"/>
      <w:lvlText w:val="o"/>
      <w:lvlJc w:val="left"/>
      <w:pPr>
        <w:ind w:left="577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A2F2BC06">
      <w:start w:val="1"/>
      <w:numFmt w:val="bullet"/>
      <w:lvlText w:val="▪"/>
      <w:lvlJc w:val="left"/>
      <w:pPr>
        <w:ind w:left="64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3" w15:restartNumberingAfterBreak="0">
    <w:nsid w:val="70262803"/>
    <w:multiLevelType w:val="multilevel"/>
    <w:tmpl w:val="54A229F4"/>
    <w:lvl w:ilvl="0">
      <w:start w:val="12"/>
      <w:numFmt w:val="decimal"/>
      <w:lvlText w:val="%1"/>
      <w:lvlJc w:val="left"/>
      <w:pPr>
        <w:ind w:left="420" w:hanging="420"/>
      </w:pPr>
      <w:rPr>
        <w:rFonts w:hint="default"/>
      </w:rPr>
    </w:lvl>
    <w:lvl w:ilvl="1">
      <w:start w:val="2"/>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4" w15:restartNumberingAfterBreak="0">
    <w:nsid w:val="70CF05FD"/>
    <w:multiLevelType w:val="multilevel"/>
    <w:tmpl w:val="C3704DF6"/>
    <w:lvl w:ilvl="0">
      <w:start w:val="10"/>
      <w:numFmt w:val="decimal"/>
      <w:lvlText w:val="%1"/>
      <w:lvlJc w:val="left"/>
      <w:pPr>
        <w:ind w:left="420" w:hanging="420"/>
      </w:pPr>
      <w:rPr>
        <w:rFonts w:hint="default"/>
        <w:b/>
      </w:rPr>
    </w:lvl>
    <w:lvl w:ilvl="1">
      <w:start w:val="1"/>
      <w:numFmt w:val="lowerLetter"/>
      <w:lvlText w:val="%2."/>
      <w:lvlJc w:val="left"/>
      <w:pPr>
        <w:ind w:left="429" w:hanging="420"/>
      </w:pPr>
      <w:rPr>
        <w:rFonts w:hint="default"/>
        <w:b w:val="0"/>
      </w:rPr>
    </w:lvl>
    <w:lvl w:ilvl="2">
      <w:start w:val="1"/>
      <w:numFmt w:val="decimal"/>
      <w:lvlText w:val="%1.%2.%3"/>
      <w:lvlJc w:val="left"/>
      <w:pPr>
        <w:ind w:left="738" w:hanging="720"/>
      </w:pPr>
      <w:rPr>
        <w:rFonts w:hint="default"/>
        <w:b/>
      </w:rPr>
    </w:lvl>
    <w:lvl w:ilvl="3">
      <w:start w:val="1"/>
      <w:numFmt w:val="decimal"/>
      <w:lvlText w:val="%1.%2.%3.%4"/>
      <w:lvlJc w:val="left"/>
      <w:pPr>
        <w:ind w:left="747" w:hanging="720"/>
      </w:pPr>
      <w:rPr>
        <w:rFonts w:hint="default"/>
        <w:b/>
      </w:rPr>
    </w:lvl>
    <w:lvl w:ilvl="4">
      <w:start w:val="1"/>
      <w:numFmt w:val="decimal"/>
      <w:lvlText w:val="%1.%2.%3.%4.%5"/>
      <w:lvlJc w:val="left"/>
      <w:pPr>
        <w:ind w:left="1116" w:hanging="1080"/>
      </w:pPr>
      <w:rPr>
        <w:rFonts w:hint="default"/>
        <w:b/>
      </w:rPr>
    </w:lvl>
    <w:lvl w:ilvl="5">
      <w:start w:val="1"/>
      <w:numFmt w:val="decimal"/>
      <w:lvlText w:val="%1.%2.%3.%4.%5.%6"/>
      <w:lvlJc w:val="left"/>
      <w:pPr>
        <w:ind w:left="1125" w:hanging="1080"/>
      </w:pPr>
      <w:rPr>
        <w:rFonts w:hint="default"/>
        <w:b/>
      </w:rPr>
    </w:lvl>
    <w:lvl w:ilvl="6">
      <w:start w:val="1"/>
      <w:numFmt w:val="decimal"/>
      <w:lvlText w:val="%1.%2.%3.%4.%5.%6.%7"/>
      <w:lvlJc w:val="left"/>
      <w:pPr>
        <w:ind w:left="1494" w:hanging="1440"/>
      </w:pPr>
      <w:rPr>
        <w:rFonts w:hint="default"/>
        <w:b/>
      </w:rPr>
    </w:lvl>
    <w:lvl w:ilvl="7">
      <w:start w:val="1"/>
      <w:numFmt w:val="decimal"/>
      <w:lvlText w:val="%1.%2.%3.%4.%5.%6.%7.%8"/>
      <w:lvlJc w:val="left"/>
      <w:pPr>
        <w:ind w:left="1503" w:hanging="1440"/>
      </w:pPr>
      <w:rPr>
        <w:rFonts w:hint="default"/>
        <w:b/>
      </w:rPr>
    </w:lvl>
    <w:lvl w:ilvl="8">
      <w:start w:val="1"/>
      <w:numFmt w:val="decimal"/>
      <w:lvlText w:val="%1.%2.%3.%4.%5.%6.%7.%8.%9"/>
      <w:lvlJc w:val="left"/>
      <w:pPr>
        <w:ind w:left="1872" w:hanging="1800"/>
      </w:pPr>
      <w:rPr>
        <w:rFonts w:hint="default"/>
        <w:b/>
      </w:rPr>
    </w:lvl>
  </w:abstractNum>
  <w:abstractNum w:abstractNumId="45" w15:restartNumberingAfterBreak="0">
    <w:nsid w:val="711F7AFA"/>
    <w:multiLevelType w:val="hybridMultilevel"/>
    <w:tmpl w:val="6E4CD466"/>
    <w:lvl w:ilvl="0" w:tplc="0409000F">
      <w:start w:val="1"/>
      <w:numFmt w:val="decimal"/>
      <w:lvlText w:val="%1."/>
      <w:lvlJc w:val="left"/>
      <w:pPr>
        <w:ind w:left="429" w:hanging="360"/>
      </w:pPr>
    </w:lvl>
    <w:lvl w:ilvl="1" w:tplc="04090019" w:tentative="1">
      <w:start w:val="1"/>
      <w:numFmt w:val="lowerLetter"/>
      <w:lvlText w:val="%2."/>
      <w:lvlJc w:val="left"/>
      <w:pPr>
        <w:ind w:left="1149" w:hanging="360"/>
      </w:pPr>
    </w:lvl>
    <w:lvl w:ilvl="2" w:tplc="0409001B" w:tentative="1">
      <w:start w:val="1"/>
      <w:numFmt w:val="lowerRoman"/>
      <w:lvlText w:val="%3."/>
      <w:lvlJc w:val="right"/>
      <w:pPr>
        <w:ind w:left="1869" w:hanging="180"/>
      </w:pPr>
    </w:lvl>
    <w:lvl w:ilvl="3" w:tplc="0409000F" w:tentative="1">
      <w:start w:val="1"/>
      <w:numFmt w:val="decimal"/>
      <w:lvlText w:val="%4."/>
      <w:lvlJc w:val="left"/>
      <w:pPr>
        <w:ind w:left="2589" w:hanging="360"/>
      </w:pPr>
    </w:lvl>
    <w:lvl w:ilvl="4" w:tplc="04090019" w:tentative="1">
      <w:start w:val="1"/>
      <w:numFmt w:val="lowerLetter"/>
      <w:lvlText w:val="%5."/>
      <w:lvlJc w:val="left"/>
      <w:pPr>
        <w:ind w:left="3309" w:hanging="360"/>
      </w:pPr>
    </w:lvl>
    <w:lvl w:ilvl="5" w:tplc="0409001B" w:tentative="1">
      <w:start w:val="1"/>
      <w:numFmt w:val="lowerRoman"/>
      <w:lvlText w:val="%6."/>
      <w:lvlJc w:val="right"/>
      <w:pPr>
        <w:ind w:left="4029" w:hanging="180"/>
      </w:pPr>
    </w:lvl>
    <w:lvl w:ilvl="6" w:tplc="0409000F" w:tentative="1">
      <w:start w:val="1"/>
      <w:numFmt w:val="decimal"/>
      <w:lvlText w:val="%7."/>
      <w:lvlJc w:val="left"/>
      <w:pPr>
        <w:ind w:left="4749" w:hanging="360"/>
      </w:pPr>
    </w:lvl>
    <w:lvl w:ilvl="7" w:tplc="04090019" w:tentative="1">
      <w:start w:val="1"/>
      <w:numFmt w:val="lowerLetter"/>
      <w:lvlText w:val="%8."/>
      <w:lvlJc w:val="left"/>
      <w:pPr>
        <w:ind w:left="5469" w:hanging="360"/>
      </w:pPr>
    </w:lvl>
    <w:lvl w:ilvl="8" w:tplc="0409001B" w:tentative="1">
      <w:start w:val="1"/>
      <w:numFmt w:val="lowerRoman"/>
      <w:lvlText w:val="%9."/>
      <w:lvlJc w:val="right"/>
      <w:pPr>
        <w:ind w:left="6189" w:hanging="180"/>
      </w:pPr>
    </w:lvl>
  </w:abstractNum>
  <w:abstractNum w:abstractNumId="46" w15:restartNumberingAfterBreak="0">
    <w:nsid w:val="717F5514"/>
    <w:multiLevelType w:val="hybridMultilevel"/>
    <w:tmpl w:val="30EADD4A"/>
    <w:lvl w:ilvl="0" w:tplc="0409000B">
      <w:start w:val="1"/>
      <w:numFmt w:val="bullet"/>
      <w:lvlText w:val=""/>
      <w:lvlJc w:val="left"/>
      <w:pPr>
        <w:ind w:left="779" w:hanging="360"/>
      </w:pPr>
      <w:rPr>
        <w:rFonts w:ascii="Wingdings" w:hAnsi="Wingdings" w:hint="default"/>
      </w:rPr>
    </w:lvl>
    <w:lvl w:ilvl="1" w:tplc="04090003" w:tentative="1">
      <w:start w:val="1"/>
      <w:numFmt w:val="bullet"/>
      <w:lvlText w:val="o"/>
      <w:lvlJc w:val="left"/>
      <w:pPr>
        <w:ind w:left="1499" w:hanging="360"/>
      </w:pPr>
      <w:rPr>
        <w:rFonts w:ascii="Courier New" w:hAnsi="Courier New" w:cs="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cs="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cs="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47" w15:restartNumberingAfterBreak="0">
    <w:nsid w:val="75DC533F"/>
    <w:multiLevelType w:val="hybridMultilevel"/>
    <w:tmpl w:val="659463CA"/>
    <w:lvl w:ilvl="0" w:tplc="90AEEA28">
      <w:start w:val="1"/>
      <w:numFmt w:val="lowerLetter"/>
      <w:lvlText w:val="%1)"/>
      <w:lvlJc w:val="left"/>
      <w:pPr>
        <w:ind w:left="734"/>
      </w:pPr>
      <w:rPr>
        <w:rFonts w:ascii="Arial" w:eastAsia="Calibri" w:hAnsi="Arial" w:cs="Arial" w:hint="default"/>
        <w:b w:val="0"/>
        <w:i w:val="0"/>
        <w:strike w:val="0"/>
        <w:dstrike w:val="0"/>
        <w:color w:val="000000"/>
        <w:sz w:val="22"/>
        <w:szCs w:val="22"/>
        <w:u w:val="none" w:color="000000"/>
        <w:bdr w:val="none" w:sz="0" w:space="0" w:color="auto"/>
        <w:shd w:val="clear" w:color="auto" w:fill="auto"/>
        <w:vertAlign w:val="baseline"/>
      </w:rPr>
    </w:lvl>
    <w:lvl w:ilvl="1" w:tplc="1EEA6AAC">
      <w:start w:val="1"/>
      <w:numFmt w:val="lowerLetter"/>
      <w:lvlText w:val="%2"/>
      <w:lvlJc w:val="left"/>
      <w:pPr>
        <w:ind w:left="14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1BE364C">
      <w:start w:val="1"/>
      <w:numFmt w:val="lowerRoman"/>
      <w:lvlText w:val="%3"/>
      <w:lvlJc w:val="left"/>
      <w:pPr>
        <w:ind w:left="21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6841952">
      <w:start w:val="1"/>
      <w:numFmt w:val="decimal"/>
      <w:lvlText w:val="%4"/>
      <w:lvlJc w:val="left"/>
      <w:pPr>
        <w:ind w:left="28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E668B1A">
      <w:start w:val="1"/>
      <w:numFmt w:val="lowerLetter"/>
      <w:lvlText w:val="%5"/>
      <w:lvlJc w:val="left"/>
      <w:pPr>
        <w:ind w:left="36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508D86E">
      <w:start w:val="1"/>
      <w:numFmt w:val="lowerRoman"/>
      <w:lvlText w:val="%6"/>
      <w:lvlJc w:val="left"/>
      <w:pPr>
        <w:ind w:left="43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25EAF3A">
      <w:start w:val="1"/>
      <w:numFmt w:val="decimal"/>
      <w:lvlText w:val="%7"/>
      <w:lvlJc w:val="left"/>
      <w:pPr>
        <w:ind w:left="50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4F4733E">
      <w:start w:val="1"/>
      <w:numFmt w:val="lowerLetter"/>
      <w:lvlText w:val="%8"/>
      <w:lvlJc w:val="left"/>
      <w:pPr>
        <w:ind w:left="57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EB6ACA0">
      <w:start w:val="1"/>
      <w:numFmt w:val="lowerRoman"/>
      <w:lvlText w:val="%9"/>
      <w:lvlJc w:val="left"/>
      <w:pPr>
        <w:ind w:left="64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8" w15:restartNumberingAfterBreak="0">
    <w:nsid w:val="78163FC5"/>
    <w:multiLevelType w:val="hybridMultilevel"/>
    <w:tmpl w:val="82E4CA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0"/>
  </w:num>
  <w:num w:numId="3">
    <w:abstractNumId w:val="25"/>
  </w:num>
  <w:num w:numId="4">
    <w:abstractNumId w:val="13"/>
  </w:num>
  <w:num w:numId="5">
    <w:abstractNumId w:val="1"/>
  </w:num>
  <w:num w:numId="6">
    <w:abstractNumId w:val="19"/>
  </w:num>
  <w:num w:numId="7">
    <w:abstractNumId w:val="29"/>
  </w:num>
  <w:num w:numId="8">
    <w:abstractNumId w:val="12"/>
  </w:num>
  <w:num w:numId="9">
    <w:abstractNumId w:val="37"/>
  </w:num>
  <w:num w:numId="10">
    <w:abstractNumId w:val="39"/>
  </w:num>
  <w:num w:numId="11">
    <w:abstractNumId w:val="34"/>
  </w:num>
  <w:num w:numId="12">
    <w:abstractNumId w:val="47"/>
  </w:num>
  <w:num w:numId="13">
    <w:abstractNumId w:val="35"/>
  </w:num>
  <w:num w:numId="14">
    <w:abstractNumId w:val="11"/>
  </w:num>
  <w:num w:numId="15">
    <w:abstractNumId w:val="17"/>
  </w:num>
  <w:num w:numId="16">
    <w:abstractNumId w:val="46"/>
  </w:num>
  <w:num w:numId="17">
    <w:abstractNumId w:val="8"/>
  </w:num>
  <w:num w:numId="18">
    <w:abstractNumId w:val="38"/>
  </w:num>
  <w:num w:numId="19">
    <w:abstractNumId w:val="9"/>
  </w:num>
  <w:num w:numId="20">
    <w:abstractNumId w:val="0"/>
  </w:num>
  <w:num w:numId="21">
    <w:abstractNumId w:val="7"/>
  </w:num>
  <w:num w:numId="22">
    <w:abstractNumId w:val="26"/>
  </w:num>
  <w:num w:numId="23">
    <w:abstractNumId w:val="31"/>
  </w:num>
  <w:num w:numId="24">
    <w:abstractNumId w:val="41"/>
  </w:num>
  <w:num w:numId="25">
    <w:abstractNumId w:val="18"/>
  </w:num>
  <w:num w:numId="26">
    <w:abstractNumId w:val="24"/>
  </w:num>
  <w:num w:numId="27">
    <w:abstractNumId w:val="33"/>
  </w:num>
  <w:num w:numId="28">
    <w:abstractNumId w:val="3"/>
  </w:num>
  <w:num w:numId="29">
    <w:abstractNumId w:val="10"/>
  </w:num>
  <w:num w:numId="30">
    <w:abstractNumId w:val="28"/>
  </w:num>
  <w:num w:numId="31">
    <w:abstractNumId w:val="16"/>
  </w:num>
  <w:num w:numId="32">
    <w:abstractNumId w:val="44"/>
  </w:num>
  <w:num w:numId="33">
    <w:abstractNumId w:val="6"/>
  </w:num>
  <w:num w:numId="34">
    <w:abstractNumId w:val="43"/>
  </w:num>
  <w:num w:numId="35">
    <w:abstractNumId w:val="45"/>
  </w:num>
  <w:num w:numId="36">
    <w:abstractNumId w:val="21"/>
  </w:num>
  <w:num w:numId="37">
    <w:abstractNumId w:val="20"/>
  </w:num>
  <w:num w:numId="38">
    <w:abstractNumId w:val="22"/>
  </w:num>
  <w:num w:numId="39">
    <w:abstractNumId w:val="2"/>
  </w:num>
  <w:num w:numId="40">
    <w:abstractNumId w:val="40"/>
  </w:num>
  <w:num w:numId="41">
    <w:abstractNumId w:val="42"/>
  </w:num>
  <w:num w:numId="42">
    <w:abstractNumId w:val="36"/>
  </w:num>
  <w:num w:numId="43">
    <w:abstractNumId w:val="5"/>
  </w:num>
  <w:num w:numId="44">
    <w:abstractNumId w:val="23"/>
  </w:num>
  <w:num w:numId="45">
    <w:abstractNumId w:val="32"/>
  </w:num>
  <w:num w:numId="46">
    <w:abstractNumId w:val="15"/>
  </w:num>
  <w:num w:numId="47">
    <w:abstractNumId w:val="27"/>
  </w:num>
  <w:num w:numId="48">
    <w:abstractNumId w:val="48"/>
  </w:num>
  <w:num w:numId="49">
    <w:abstractNumId w:val="14"/>
  </w:num>
  <w:numIdMacAtCleanup w:val="4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FO">
    <w15:presenceInfo w15:providerId="None" w15:userId="CFO"/>
  </w15:person>
  <w15:person w15:author="Jamion Booysen">
    <w15:presenceInfo w15:providerId="AD" w15:userId="S-1-5-21-1761177918-1633298021-690564059-119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7030"/>
    <w:rsid w:val="00013321"/>
    <w:rsid w:val="00014084"/>
    <w:rsid w:val="0002422F"/>
    <w:rsid w:val="0002774D"/>
    <w:rsid w:val="00037EDD"/>
    <w:rsid w:val="00044916"/>
    <w:rsid w:val="00083CAC"/>
    <w:rsid w:val="00087909"/>
    <w:rsid w:val="000A6DE1"/>
    <w:rsid w:val="000B55E7"/>
    <w:rsid w:val="000D755B"/>
    <w:rsid w:val="000E2224"/>
    <w:rsid w:val="000F0FBD"/>
    <w:rsid w:val="000F2DB3"/>
    <w:rsid w:val="0011129D"/>
    <w:rsid w:val="0011332D"/>
    <w:rsid w:val="00162911"/>
    <w:rsid w:val="001937CD"/>
    <w:rsid w:val="001A2562"/>
    <w:rsid w:val="001A6F14"/>
    <w:rsid w:val="001E1232"/>
    <w:rsid w:val="001F4770"/>
    <w:rsid w:val="00206335"/>
    <w:rsid w:val="00206CD2"/>
    <w:rsid w:val="00212CCD"/>
    <w:rsid w:val="00216CDA"/>
    <w:rsid w:val="00234316"/>
    <w:rsid w:val="00257375"/>
    <w:rsid w:val="00262126"/>
    <w:rsid w:val="00272F58"/>
    <w:rsid w:val="002867F5"/>
    <w:rsid w:val="002A4460"/>
    <w:rsid w:val="002C5735"/>
    <w:rsid w:val="00304914"/>
    <w:rsid w:val="003074FB"/>
    <w:rsid w:val="0032403A"/>
    <w:rsid w:val="003333C3"/>
    <w:rsid w:val="00340070"/>
    <w:rsid w:val="003553A4"/>
    <w:rsid w:val="00355A1B"/>
    <w:rsid w:val="0036015A"/>
    <w:rsid w:val="003F40D6"/>
    <w:rsid w:val="003F6173"/>
    <w:rsid w:val="00405859"/>
    <w:rsid w:val="00412B09"/>
    <w:rsid w:val="00414823"/>
    <w:rsid w:val="0041675F"/>
    <w:rsid w:val="00423DA7"/>
    <w:rsid w:val="00425F75"/>
    <w:rsid w:val="00431472"/>
    <w:rsid w:val="00451BD3"/>
    <w:rsid w:val="00454D47"/>
    <w:rsid w:val="00457D70"/>
    <w:rsid w:val="00484F1F"/>
    <w:rsid w:val="004C54FA"/>
    <w:rsid w:val="004D603F"/>
    <w:rsid w:val="005009C5"/>
    <w:rsid w:val="00580A53"/>
    <w:rsid w:val="0058564F"/>
    <w:rsid w:val="00593EC0"/>
    <w:rsid w:val="005C3369"/>
    <w:rsid w:val="005D27AC"/>
    <w:rsid w:val="005E3F6F"/>
    <w:rsid w:val="006123BE"/>
    <w:rsid w:val="00631821"/>
    <w:rsid w:val="0065418F"/>
    <w:rsid w:val="00674094"/>
    <w:rsid w:val="006B205E"/>
    <w:rsid w:val="006C067E"/>
    <w:rsid w:val="006E71EF"/>
    <w:rsid w:val="006E7DA6"/>
    <w:rsid w:val="0072273D"/>
    <w:rsid w:val="00750F61"/>
    <w:rsid w:val="007566CE"/>
    <w:rsid w:val="00760708"/>
    <w:rsid w:val="00762F18"/>
    <w:rsid w:val="00772F19"/>
    <w:rsid w:val="007970C4"/>
    <w:rsid w:val="007C2AC5"/>
    <w:rsid w:val="007D0BF7"/>
    <w:rsid w:val="007D543D"/>
    <w:rsid w:val="007E7B75"/>
    <w:rsid w:val="008064B6"/>
    <w:rsid w:val="00824496"/>
    <w:rsid w:val="00836C96"/>
    <w:rsid w:val="00843119"/>
    <w:rsid w:val="00857030"/>
    <w:rsid w:val="0089075E"/>
    <w:rsid w:val="008A5802"/>
    <w:rsid w:val="008C35C1"/>
    <w:rsid w:val="008E4636"/>
    <w:rsid w:val="00941F35"/>
    <w:rsid w:val="00962E40"/>
    <w:rsid w:val="00976572"/>
    <w:rsid w:val="00986DFC"/>
    <w:rsid w:val="009C463A"/>
    <w:rsid w:val="009C51B7"/>
    <w:rsid w:val="009D5399"/>
    <w:rsid w:val="009E1D3A"/>
    <w:rsid w:val="009E3736"/>
    <w:rsid w:val="00A11B4D"/>
    <w:rsid w:val="00A24E6A"/>
    <w:rsid w:val="00A31BF7"/>
    <w:rsid w:val="00A433A4"/>
    <w:rsid w:val="00A52B2A"/>
    <w:rsid w:val="00A6027C"/>
    <w:rsid w:val="00A65C48"/>
    <w:rsid w:val="00A75A7A"/>
    <w:rsid w:val="00A87CC6"/>
    <w:rsid w:val="00A961B8"/>
    <w:rsid w:val="00AB31BE"/>
    <w:rsid w:val="00AE060F"/>
    <w:rsid w:val="00B05302"/>
    <w:rsid w:val="00B16489"/>
    <w:rsid w:val="00BA04D3"/>
    <w:rsid w:val="00BA15C8"/>
    <w:rsid w:val="00BA7D8E"/>
    <w:rsid w:val="00BF662A"/>
    <w:rsid w:val="00C00742"/>
    <w:rsid w:val="00C41370"/>
    <w:rsid w:val="00C6557A"/>
    <w:rsid w:val="00C75068"/>
    <w:rsid w:val="00C821D3"/>
    <w:rsid w:val="00CC2486"/>
    <w:rsid w:val="00D44AC2"/>
    <w:rsid w:val="00D4764F"/>
    <w:rsid w:val="00D51702"/>
    <w:rsid w:val="00D5185B"/>
    <w:rsid w:val="00D8459A"/>
    <w:rsid w:val="00DB3A86"/>
    <w:rsid w:val="00DD5074"/>
    <w:rsid w:val="00DF327A"/>
    <w:rsid w:val="00E11A6D"/>
    <w:rsid w:val="00E23D2E"/>
    <w:rsid w:val="00E56320"/>
    <w:rsid w:val="00E73846"/>
    <w:rsid w:val="00E84BC4"/>
    <w:rsid w:val="00F445C4"/>
    <w:rsid w:val="00F7756D"/>
    <w:rsid w:val="00F92124"/>
    <w:rsid w:val="00FC2292"/>
    <w:rsid w:val="00FE5577"/>
    <w:rsid w:val="00FF48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1238A6"/>
  <w15:docId w15:val="{ABA13D3B-90C6-4899-AF21-08FA4DEBC8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42" w:line="250" w:lineRule="auto"/>
      <w:ind w:left="69" w:hanging="10"/>
    </w:pPr>
    <w:rPr>
      <w:rFonts w:ascii="Calibri" w:eastAsia="Calibri" w:hAnsi="Calibri" w:cs="Calibri"/>
      <w:color w:val="000000"/>
    </w:rPr>
  </w:style>
  <w:style w:type="paragraph" w:styleId="Heading1">
    <w:name w:val="heading 1"/>
    <w:next w:val="Normal"/>
    <w:link w:val="Heading1Char"/>
    <w:uiPriority w:val="9"/>
    <w:unhideWhenUsed/>
    <w:qFormat/>
    <w:pPr>
      <w:keepNext/>
      <w:keepLines/>
      <w:spacing w:after="68"/>
      <w:ind w:left="10" w:hanging="10"/>
      <w:outlineLvl w:val="0"/>
    </w:pPr>
    <w:rPr>
      <w:rFonts w:ascii="Cambria" w:eastAsia="Cambria" w:hAnsi="Cambria" w:cs="Cambria"/>
      <w:b/>
      <w:color w:val="365F91"/>
      <w:sz w:val="28"/>
    </w:rPr>
  </w:style>
  <w:style w:type="paragraph" w:styleId="Heading2">
    <w:name w:val="heading 2"/>
    <w:next w:val="Normal"/>
    <w:link w:val="Heading2Char"/>
    <w:uiPriority w:val="9"/>
    <w:unhideWhenUsed/>
    <w:qFormat/>
    <w:pPr>
      <w:keepNext/>
      <w:keepLines/>
      <w:spacing w:after="83"/>
      <w:ind w:left="10" w:hanging="10"/>
      <w:outlineLvl w:val="1"/>
    </w:pPr>
    <w:rPr>
      <w:rFonts w:ascii="Cambria" w:eastAsia="Cambria" w:hAnsi="Cambria" w:cs="Cambria"/>
      <w:b/>
      <w:color w:val="4F81BD"/>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Cambria" w:eastAsia="Cambria" w:hAnsi="Cambria" w:cs="Cambria"/>
      <w:b/>
      <w:color w:val="365F91"/>
      <w:sz w:val="28"/>
    </w:rPr>
  </w:style>
  <w:style w:type="character" w:customStyle="1" w:styleId="Heading2Char">
    <w:name w:val="Heading 2 Char"/>
    <w:link w:val="Heading2"/>
    <w:rPr>
      <w:rFonts w:ascii="Cambria" w:eastAsia="Cambria" w:hAnsi="Cambria" w:cs="Cambria"/>
      <w:b/>
      <w:color w:val="4F81BD"/>
      <w:sz w:val="26"/>
    </w:rPr>
  </w:style>
  <w:style w:type="paragraph" w:styleId="ListParagraph">
    <w:name w:val="List Paragraph"/>
    <w:basedOn w:val="Normal"/>
    <w:uiPriority w:val="34"/>
    <w:qFormat/>
    <w:rsid w:val="00037EDD"/>
    <w:pPr>
      <w:ind w:left="720"/>
      <w:contextualSpacing/>
    </w:pPr>
  </w:style>
  <w:style w:type="paragraph" w:styleId="Header">
    <w:name w:val="header"/>
    <w:basedOn w:val="Normal"/>
    <w:link w:val="HeaderChar"/>
    <w:uiPriority w:val="99"/>
    <w:unhideWhenUsed/>
    <w:rsid w:val="0072273D"/>
    <w:pPr>
      <w:tabs>
        <w:tab w:val="center" w:pos="4680"/>
        <w:tab w:val="right" w:pos="9360"/>
      </w:tabs>
      <w:spacing w:after="0" w:line="240" w:lineRule="auto"/>
      <w:ind w:left="0" w:firstLine="0"/>
    </w:pPr>
    <w:rPr>
      <w:rFonts w:ascii="Arial" w:eastAsiaTheme="minorHAnsi" w:hAnsi="Arial" w:cstheme="minorBidi"/>
      <w:color w:val="auto"/>
      <w:sz w:val="24"/>
      <w:szCs w:val="24"/>
    </w:rPr>
  </w:style>
  <w:style w:type="character" w:customStyle="1" w:styleId="HeaderChar">
    <w:name w:val="Header Char"/>
    <w:basedOn w:val="DefaultParagraphFont"/>
    <w:link w:val="Header"/>
    <w:uiPriority w:val="99"/>
    <w:rsid w:val="0072273D"/>
    <w:rPr>
      <w:rFonts w:ascii="Arial" w:eastAsiaTheme="minorHAnsi" w:hAnsi="Arial"/>
      <w:sz w:val="24"/>
      <w:szCs w:val="24"/>
    </w:rPr>
  </w:style>
  <w:style w:type="paragraph" w:styleId="NoSpacing">
    <w:name w:val="No Spacing"/>
    <w:uiPriority w:val="1"/>
    <w:qFormat/>
    <w:rsid w:val="0072273D"/>
    <w:pPr>
      <w:spacing w:after="0" w:line="240" w:lineRule="auto"/>
    </w:pPr>
    <w:rPr>
      <w:rFonts w:ascii="Arial" w:eastAsiaTheme="minorHAnsi" w:hAnsi="Arial"/>
      <w:sz w:val="24"/>
      <w:szCs w:val="24"/>
    </w:rPr>
  </w:style>
  <w:style w:type="paragraph" w:customStyle="1" w:styleId="Heading20">
    <w:name w:val="Heading2"/>
    <w:basedOn w:val="Heading2"/>
    <w:rsid w:val="001A2562"/>
    <w:pPr>
      <w:keepLines w:val="0"/>
      <w:spacing w:before="240" w:after="60" w:line="240" w:lineRule="auto"/>
      <w:ind w:left="0" w:firstLine="0"/>
      <w:jc w:val="both"/>
    </w:pPr>
    <w:rPr>
      <w:rFonts w:ascii="Arial" w:eastAsia="Calibri" w:hAnsi="Arial" w:cs="Arial"/>
      <w:bCs/>
      <w:iCs/>
      <w:color w:val="auto"/>
      <w:sz w:val="22"/>
    </w:rPr>
  </w:style>
  <w:style w:type="paragraph" w:styleId="Footer">
    <w:name w:val="footer"/>
    <w:basedOn w:val="Normal"/>
    <w:link w:val="FooterChar"/>
    <w:uiPriority w:val="99"/>
    <w:unhideWhenUsed/>
    <w:rsid w:val="00F7756D"/>
    <w:pPr>
      <w:tabs>
        <w:tab w:val="center" w:pos="4680"/>
        <w:tab w:val="right" w:pos="9360"/>
      </w:tabs>
      <w:spacing w:after="0" w:line="240" w:lineRule="auto"/>
      <w:ind w:left="0" w:firstLine="0"/>
    </w:pPr>
    <w:rPr>
      <w:rFonts w:asciiTheme="minorHAnsi" w:eastAsiaTheme="minorEastAsia" w:hAnsiTheme="minorHAnsi" w:cs="Times New Roman"/>
      <w:color w:val="auto"/>
    </w:rPr>
  </w:style>
  <w:style w:type="character" w:customStyle="1" w:styleId="FooterChar">
    <w:name w:val="Footer Char"/>
    <w:basedOn w:val="DefaultParagraphFont"/>
    <w:link w:val="Footer"/>
    <w:uiPriority w:val="99"/>
    <w:rsid w:val="00F7756D"/>
    <w:rPr>
      <w:rFonts w:cs="Times New Roman"/>
    </w:rPr>
  </w:style>
  <w:style w:type="paragraph" w:styleId="BodyText">
    <w:name w:val="Body Text"/>
    <w:basedOn w:val="Normal"/>
    <w:link w:val="BodyTextChar"/>
    <w:uiPriority w:val="99"/>
    <w:semiHidden/>
    <w:unhideWhenUsed/>
    <w:rsid w:val="00F7756D"/>
    <w:pPr>
      <w:spacing w:after="120"/>
    </w:pPr>
  </w:style>
  <w:style w:type="character" w:customStyle="1" w:styleId="BodyTextChar">
    <w:name w:val="Body Text Char"/>
    <w:basedOn w:val="DefaultParagraphFont"/>
    <w:link w:val="BodyText"/>
    <w:uiPriority w:val="99"/>
    <w:semiHidden/>
    <w:rsid w:val="00F7756D"/>
    <w:rPr>
      <w:rFonts w:ascii="Calibri" w:eastAsia="Calibri" w:hAnsi="Calibri" w:cs="Calibri"/>
      <w:color w:val="000000"/>
    </w:rPr>
  </w:style>
  <w:style w:type="paragraph" w:styleId="BalloonText">
    <w:name w:val="Balloon Text"/>
    <w:basedOn w:val="Normal"/>
    <w:link w:val="BalloonTextChar"/>
    <w:uiPriority w:val="99"/>
    <w:semiHidden/>
    <w:unhideWhenUsed/>
    <w:rsid w:val="0097657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76572"/>
    <w:rPr>
      <w:rFonts w:ascii="Segoe UI" w:eastAsia="Calibr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27</Pages>
  <Words>6882</Words>
  <Characters>39228</Characters>
  <Application>Microsoft Office Word</Application>
  <DocSecurity>0</DocSecurity>
  <Lines>326</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46018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mtreu</dc:creator>
  <cp:keywords/>
  <cp:lastModifiedBy>Jamion Booysen</cp:lastModifiedBy>
  <cp:revision>3</cp:revision>
  <cp:lastPrinted>2020-05-14T10:33:00Z</cp:lastPrinted>
  <dcterms:created xsi:type="dcterms:W3CDTF">2020-05-14T10:37:00Z</dcterms:created>
  <dcterms:modified xsi:type="dcterms:W3CDTF">2020-05-15T11:52:00Z</dcterms:modified>
</cp:coreProperties>
</file>